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4E4E" w:rsidRDefault="00E04E4E" w:rsidP="00E04E4E">
      <w:pPr>
        <w:jc w:val="center"/>
        <w:rPr>
          <w:b/>
        </w:rPr>
      </w:pPr>
    </w:p>
    <w:p w:rsidR="00E04E4E" w:rsidRDefault="00E04E4E" w:rsidP="00E04E4E">
      <w:pPr>
        <w:jc w:val="center"/>
        <w:rPr>
          <w:b/>
        </w:rPr>
      </w:pPr>
    </w:p>
    <w:p w:rsidR="00E04E4E" w:rsidRPr="00E747C5" w:rsidRDefault="00E04E4E" w:rsidP="00E04E4E">
      <w:pPr>
        <w:pBdr>
          <w:top w:val="single" w:sz="4" w:space="1" w:color="auto"/>
          <w:bottom w:val="single" w:sz="4" w:space="1" w:color="auto"/>
        </w:pBdr>
        <w:jc w:val="center"/>
        <w:rPr>
          <w:b/>
          <w:sz w:val="40"/>
          <w:szCs w:val="40"/>
        </w:rPr>
      </w:pPr>
      <w:r>
        <w:rPr>
          <w:b/>
          <w:sz w:val="40"/>
          <w:szCs w:val="40"/>
        </w:rPr>
        <w:t>Aufgabenbeispiel</w:t>
      </w:r>
    </w:p>
    <w:p w:rsidR="00E04E4E" w:rsidRDefault="00E04E4E" w:rsidP="00E04E4E">
      <w:pPr>
        <w:jc w:val="center"/>
        <w:rPr>
          <w:b/>
        </w:rPr>
      </w:pPr>
    </w:p>
    <w:p w:rsidR="00E04E4E" w:rsidRDefault="00E04E4E" w:rsidP="00E04E4E">
      <w:pPr>
        <w:jc w:val="center"/>
        <w:rPr>
          <w:b/>
        </w:rPr>
      </w:pPr>
    </w:p>
    <w:p w:rsidR="00E04E4E" w:rsidRDefault="00E04E4E" w:rsidP="00E04E4E">
      <w:pPr>
        <w:jc w:val="center"/>
        <w:rPr>
          <w:b/>
        </w:rPr>
      </w:pPr>
    </w:p>
    <w:p w:rsidR="00E04E4E" w:rsidRPr="004116BB" w:rsidRDefault="008E67C0" w:rsidP="00E04E4E">
      <w:pPr>
        <w:jc w:val="center"/>
        <w:rPr>
          <w:b/>
        </w:rPr>
      </w:pPr>
      <w:r w:rsidRPr="004116BB">
        <w:rPr>
          <w:b/>
        </w:rPr>
        <w:t xml:space="preserve">Semester 4, </w:t>
      </w:r>
      <w:r w:rsidR="000A4F91" w:rsidRPr="004116BB">
        <w:rPr>
          <w:b/>
        </w:rPr>
        <w:t>2</w:t>
      </w:r>
      <w:r w:rsidR="008B29E5" w:rsidRPr="004116BB">
        <w:rPr>
          <w:b/>
        </w:rPr>
        <w:t xml:space="preserve">. Quartal, </w:t>
      </w:r>
      <w:r w:rsidRPr="004116BB">
        <w:rPr>
          <w:b/>
        </w:rPr>
        <w:t xml:space="preserve">Einheit </w:t>
      </w:r>
      <w:r w:rsidR="000A4F91" w:rsidRPr="004116BB">
        <w:rPr>
          <w:b/>
        </w:rPr>
        <w:t>1</w:t>
      </w:r>
    </w:p>
    <w:p w:rsidR="00E04E4E" w:rsidRPr="004116BB" w:rsidRDefault="00E04E4E" w:rsidP="00E04E4E">
      <w:pPr>
        <w:jc w:val="center"/>
        <w:rPr>
          <w:b/>
        </w:rPr>
      </w:pPr>
    </w:p>
    <w:p w:rsidR="00E04E4E" w:rsidRPr="004116BB" w:rsidRDefault="00193941" w:rsidP="00E04E4E">
      <w:pPr>
        <w:jc w:val="center"/>
        <w:rPr>
          <w:b/>
          <w:sz w:val="40"/>
          <w:szCs w:val="40"/>
        </w:rPr>
      </w:pPr>
      <w:r w:rsidRPr="004116BB">
        <w:rPr>
          <w:b/>
          <w:sz w:val="40"/>
          <w:szCs w:val="40"/>
        </w:rPr>
        <w:t>Starbucks Boy</w:t>
      </w:r>
    </w:p>
    <w:p w:rsidR="00E04E4E" w:rsidRPr="004116BB" w:rsidRDefault="00E04E4E" w:rsidP="00E04E4E">
      <w:pPr>
        <w:jc w:val="center"/>
        <w:rPr>
          <w:b/>
          <w:sz w:val="40"/>
          <w:szCs w:val="40"/>
        </w:rPr>
      </w:pPr>
    </w:p>
    <w:p w:rsidR="00E04E4E" w:rsidRPr="004116BB" w:rsidRDefault="00E04E4E" w:rsidP="00E04E4E">
      <w:pPr>
        <w:jc w:val="center"/>
        <w:rPr>
          <w:b/>
        </w:rPr>
      </w:pPr>
    </w:p>
    <w:p w:rsidR="00E04E4E" w:rsidRPr="008B29E5" w:rsidRDefault="00E04E4E" w:rsidP="00E04E4E">
      <w:pPr>
        <w:jc w:val="center"/>
        <w:rPr>
          <w:b/>
          <w:lang w:val="en-GB"/>
        </w:rPr>
      </w:pPr>
      <w:r>
        <w:rPr>
          <w:b/>
          <w:noProof/>
        </w:rPr>
      </w:r>
      <w:r w:rsidRPr="00E747C5">
        <w:rPr>
          <w:b/>
        </w:rPr>
        <w:pict>
          <v:group id="_x0000_s1026" editas="canvas" style="width:440.85pt;height:397.5pt;mso-position-horizontal-relative:char;mso-position-vertical-relative:line" coordorigin="-162,-180" coordsize="8817,795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62;top:-180;width:8817;height:7950" o:preferrelative="f">
              <v:fill o:detectmouseclick="t"/>
              <v:path o:extrusionok="t" o:connecttype="none"/>
              <o:lock v:ext="edit" text="t"/>
            </v:shape>
            <v:shape id="_x0000_s1028" style="position:absolute;left:1921;top:6385;width:3663;height:468" coordsize="3663,468" path="m180,180l,468r3466,l3466,468r18,-18l3520,414r17,-36l3573,342r36,-54l3627,252r18,-36l3663,180r-18,-36l3645,108,3627,72,3609,36r,-18l3591,r,l288,,180,180xe" fillcolor="#ccc" stroked="f">
              <v:path arrowok="t"/>
            </v:shape>
            <v:shape id="_x0000_s1029" style="position:absolute;left:4058;top:4029;width:3789;height:1295" coordsize="3789,1295" path="m341,144l,1295,3789,1079,3663,,341,144xe" fillcolor="#ccc" stroked="f">
              <v:path arrowok="t"/>
            </v:shape>
            <v:shape id="_x0000_s1030" style="position:absolute;left:5800;top:3543;width:2621;height:2051" coordsize="2621,2051" path="m,1637r790,414l2621,684,538,,,1637xe" fillcolor="#b2b2b2" stroked="f">
              <v:path arrowok="t"/>
            </v:shape>
            <v:shape id="_x0000_s1031" style="position:absolute;left:4004;top:4892;width:3645;height:270" coordsize="3645,270" path="m,180r,90l3645,126,3645,,,180xe" fillcolor="#e5e5e5" stroked="f">
              <v:path arrowok="t"/>
            </v:shape>
            <v:shape id="_x0000_s1032" style="position:absolute;left:4004;top:3903;width:3645;height:1169" coordsize="3645,1169" path="m341,180l,1169,3645,989,3573,,341,180xe" fillcolor="gray" stroked="f">
              <v:path arrowok="t"/>
            </v:shape>
            <v:shape id="_x0000_s1033" style="position:absolute;left:3986;top:3885;width:3681;height:1331" coordsize="3681,1331" path="m3681,1007r,l3681,1007r,l3681,1007r,l3681,1007r,l3681,1007,3609,18r,l3609,r,l3609,r-18,l3591,r,l3573,,341,180r,l341,180r,l341,180r-18,l323,180r,l323,198,,1187r,l,1187r,l,1187r,l,1187r,l,1187r,l,1313r,l,1313r,l,1313r,18l,1331r,l,1331r,l,1331r18,l18,1331r,l18,1331r,l18,1331,3663,1151r,l3663,1151r18,l3681,1151r,l3681,1133r,l3681,1133r,-126l3681,1007xm54,1223l3627,1043r,54l54,1277r,-54xm377,234l3555,54r72,935l72,1151,377,234xe" fillcolor="black" stroked="f">
              <v:path arrowok="t"/>
              <o:lock v:ext="edit" verticies="t"/>
            </v:shape>
            <v:shape id="_x0000_s1034" style="position:absolute;left:4417;top:4299;width:1814;height:1205" coordsize="1814,1205" path="m18,l,233r1796,972l1814,827,18,xe" fillcolor="#ccc" stroked="f">
              <v:path arrowok="t"/>
            </v:shape>
            <v:shape id="_x0000_s1035" style="position:absolute;left:4435;top:3112;width:3950;height:2014" coordsize="3950,2014" path="m,1187l2083,,3950,521,1796,2014,,1187xe" fillcolor="silver" stroked="f">
              <v:path arrowok="t"/>
            </v:shape>
            <v:shape id="_x0000_s1036" style="position:absolute;left:6213;top:3633;width:2190;height:1871" coordsize="2190,1871" path="m2190,l18,1493,,1871,2190,342,2190,xe" fillcolor="#e5e5e5" stroked="f">
              <v:path arrowok="t"/>
            </v:shape>
            <v:shape id="_x0000_s1037" style="position:absolute;left:4399;top:3094;width:4040;height:2446" coordsize="4040,2446" path="m4040,521r,l4040,521r,l4040,521r,l4040,521r,l4040,521r,l4040,521r-18,-18l4022,503r,l4022,503r,l4022,503r-18,l2119,r-18,l2101,r,l2101,r,l2101,r,l2083,,18,1187r-18,l,1187r,l,1205r,l,1205r,l,1223r,l,1438r,l,1456r,l,1456r,l,1456r18,l18,1474r1796,954l1832,2428r,l1832,2446r,l1832,2446r18,-18l1850,2428r,l1850,2428r,l1850,2428r,l1850,2428r,l1850,2428r,l1850,2428,4022,899r,l4022,899r,l4040,899r,l4040,881r,l4040,881r,-360xm1796,2356l54,1420r,-161l1796,2068r,288xm1850,2050l3968,575r,288l1867,2356r,-306l1850,2050xm2101,54l3932,539,1814,1996,90,1205,2101,54xe" fillcolor="black" stroked="f">
              <v:path arrowok="t"/>
              <o:lock v:ext="edit" verticies="t"/>
            </v:shape>
            <v:shape id="_x0000_s1038" style="position:absolute;left:5800;top:3597;width:1436;height:666" coordsize="1436,666" path="m592,l,360,826,666,1436,270,592,xe" stroked="f">
              <v:path arrowok="t"/>
            </v:shape>
            <v:shape id="_x0000_s1039" style="position:absolute;left:4992;top:5719;width:413;height:954" coordsize="413,954" path="m233,r,l197,,161,18,125,54,71,126,36,216,18,324,,486,18,648,36,756r35,90l107,900r54,36l197,954r18,l233,954r,l251,936r36,-18l323,882r36,-72l377,738,395,630,413,504r,-144l377,252,359,162,323,108,287,54,269,18,251,,233,xe" fillcolor="silver" stroked="f">
              <v:path arrowok="t"/>
            </v:shape>
            <v:shape id="_x0000_s1040" style="position:absolute;left:1760;top:5719;width:3429;height:972" coordsize="3429,972" path="m215,r,l197,,179,18,161,36r-18,l125,54,107,72,89,108,71,126,54,180,36,234,18,288,,360r,54l,468r,54l,558r18,54l18,684r18,54l54,810r17,54l107,900r36,36l3429,972r,l3393,954r-36,-36l3321,882r-36,-72l3250,738,3232,630r,-144l3250,360r18,-108l3303,162r36,-72l3375,54r18,-36l3411,r18,l215,xe" fillcolor="silver" stroked="f">
              <v:path arrowok="t"/>
            </v:shape>
            <v:shape id="_x0000_s1041" style="position:absolute;left:1796;top:6475;width:3357;height:198" coordsize="3357,198" path="m,l3214,r,l3232,18r17,36l3267,90r18,18l3303,144r18,18l3357,198r-3232,l125,198r,-18l107,162,89,144,53,126,35,90,18,54,,xe" fillcolor="gray" stroked="f">
              <v:path arrowok="t"/>
            </v:shape>
            <v:shape id="_x0000_s1042" style="position:absolute;left:4956;top:5701;width:467;height:1008" coordsize="467,1008" path="m233,1008r18,l269,1008r18,-18l287,990r18,l323,972r,l341,954r36,-36l395,882r18,-54l431,774r18,-72l467,648r,-72l467,504r,-72l467,360,449,288,431,234,413,162,395,126,377,72,341,36r-18,l323,18r-18,l287,r,l269,,251,,233,,197,,143,36,107,72,72,144,54,216,18,306r,90l,504r18,72l18,648r18,54l36,774r18,54l89,882r18,36l143,954r,18l161,972r18,18l179,990r18,l215,1008r18,l233,1008xm72,504r,-72l72,360,89,306r18,-54l107,198r36,-54l161,108,179,90,197,72r,l197,72,215,54r,l233,54r,l233,54r18,l251,54r18,l269,54r,18l287,72r,l305,90r18,18l341,144r18,54l377,252r18,54l413,360r,72l413,504r,90l395,684r-18,72l359,810r-36,54l305,918r-36,18l233,936r,l233,936r-18,l215,936r-18,l197,918r,l179,918,161,882,143,846,107,792r,-36l89,684,72,630r,-72l72,504xe" fillcolor="black" stroked="f">
              <v:path arrowok="t"/>
              <o:lock v:ext="edit" verticies="t"/>
            </v:shape>
            <v:shape id="_x0000_s1043" style="position:absolute;left:2927;top:6025;width:915;height:342" coordsize="915,342" path="m90,r,l72,18,54,36,36,54,18,90r,18l,126r,18l,180r,18l18,234r,36l18,288r18,36l36,342r,l898,324r,l880,306r,-18l862,252r,-36l844,198r,-36l844,144r18,-18l862,108,880,72r,-18l898,36r,-18l915,r,l90,xe" fillcolor="#ccc" stroked="f">
              <v:path arrowok="t"/>
            </v:shape>
            <v:shape id="_x0000_s1044" style="position:absolute;left:1724;top:5701;width:3699;height:1008" coordsize="3699,1008" path="m3465,l233,,197,,143,36,107,72,72,144,54,216,18,306r,90l,504r18,72l18,648r18,54l36,774r18,54l90,882r17,36l143,954r,18l161,972r18,18l179,990r18,l215,1008r18,l233,1008r3232,l3483,1008r18,l3501,990r18,l3537,990r18,-18l3555,972r18,-18l3591,918r36,-36l3645,828r18,-54l3681,702r18,-54l3699,576r,-72l3699,432r,-72l3681,288r-18,-54l3645,162r-18,-36l3591,72,3573,36r-18,l3555,18r-18,l3519,r-18,l3501,r-18,l3465,xm3645,504r,90l3627,684r-18,72l3591,810r-36,54l3537,918r-36,18l3465,936r-3232,l233,936r,l215,936r,l197,936r,-18l197,918r-18,l161,882,143,846,107,792,90,756r,-72l72,630r,-72l72,504r,-72l72,360,90,306r,-54l107,198r36,-54l161,108,179,90,197,72r,l197,72,215,54r,l233,54r,l233,54r3232,l3483,54r,l3483,54r18,l3501,72r18,l3519,72r18,18l3555,108r18,36l3591,198r18,54l3627,306r,54l3645,432r,72xe" fillcolor="black" stroked="f">
              <v:path arrowok="t"/>
              <o:lock v:ext="edit" verticies="t"/>
            </v:shape>
            <v:rect id="_x0000_s1045" style="position:absolute;left:1921;top:5791;width:2909;height:72" fillcolor="black" stroked="f"/>
            <v:shape id="_x0000_s1046" style="position:absolute;left:1544;top:5684;width:413;height:179" coordsize="413,179" path="m395,107l413,35,162,,144,,126,,36,107,,161r54,l377,179r,-72l126,107,162,53r233,54xe" fillcolor="black" stroked="f">
              <v:path arrowok="t"/>
            </v:shape>
            <v:shape id="_x0000_s1047" style="position:absolute;left:4704;top:5755;width:485;height:144" coordsize="485,144" path="m395,l144,,126,r,l54,54,,90r72,l270,144r18,l306,126,413,54,485,,395,xm270,72l144,54r,l306,54,270,72xe" fillcolor="black" stroked="f">
              <v:path arrowok="t"/>
              <o:lock v:ext="edit" verticies="t"/>
            </v:shape>
            <v:shape id="_x0000_s1048" style="position:absolute;left:2909;top:5989;width:987;height:414" coordsize="987,414" path="m987,r,l969,r,l951,r,l933,r,l933,,90,,72,r,18l72,18,54,36,36,54r,36l18,126,,162r,36l,234r,36l,306r18,36l18,360r18,18l36,396r18,l54,414r18,l72,414r826,l951,414,933,378r,l933,360r,-18l916,324r,-36l916,270,898,234r,-18l898,180r18,-18l916,126r17,-18l933,90,951,72r,-18l951,54,987,xm54,234r,-18l54,180,72,162r,-18l90,108r,-18l108,72r,l880,72r,18l862,90r,18l862,126r-18,18l844,180r,18l844,216r,18l844,252r,18l844,288r18,18l862,324r,18l862,360r-772,l90,342r-18,l72,324r,-18l54,288r,-18l54,252r,-18xe" fillcolor="black" stroked="f">
              <v:path arrowok="t"/>
              <o:lock v:ext="edit" verticies="t"/>
            </v:shape>
            <v:shape id="_x0000_s1049" style="position:absolute;left:5081;top:5809;width:162;height:828" coordsize="162,828" path="m162,l126,,90,36,72,72,36,126,18,198r,72l,342r,72l,486r,54l18,594r18,54l36,702r18,36l72,774r36,36l108,810r18,l126,828r18,l144,828r,l162,828r,l162,774r,l162,774r,l144,774r,l144,774r,-18l144,756,126,738,108,720r,-36l90,648,72,594r,-54l72,486,54,414,72,342r,-54l72,234,90,180r18,-36l108,108,126,90,144,72r,l144,72r,-18l144,54r18,l162,54r,l162,54,162,xe" fillcolor="black" stroked="f">
              <v:path arrowok="t"/>
            </v:shape>
            <v:shape id="_x0000_s1050" style="position:absolute;left:2693;top:917;width:108;height:198" coordsize="108,198" path="m54,l,180r90,18l108,54,108,,54,xe" fillcolor="#ccc" stroked="f">
              <v:path arrowok="t"/>
            </v:shape>
            <v:shape id="_x0000_s1051" style="position:absolute;left:2478;top:809;width:126;height:216" coordsize="126,216" path="m126,18l108,216,,198,36,r90,18xe" fillcolor="#ccc" stroked="f">
              <v:path arrowok="t"/>
            </v:shape>
            <v:shape id="_x0000_s1052" style="position:absolute;left:2586;top:827;width:161;height:162" coordsize="161,162" path="m18,l,108r125,54l161,90,18,xe" fillcolor="#540700" stroked="f">
              <v:path arrowok="t"/>
            </v:shape>
            <v:shape id="_x0000_s1053" style="position:absolute;left:2801;top:360;width:1419;height:683" coordsize="1419,683" path="m,683l1419,108,1419,,,557,,683xe" fillcolor="silver" stroked="f">
              <v:path arrowok="t"/>
            </v:shape>
            <v:shape id="_x0000_s1054" style="position:absolute;left:2514;top:198;width:1670;height:719" coordsize="1670,719" path="m1670,162l1382,,,593,287,719,1670,162xe" fillcolor="gray" stroked="f">
              <v:path arrowok="t"/>
            </v:shape>
            <v:shape id="_x0000_s1055" style="position:absolute;left:4220;top:36;width:1041;height:522" coordsize="1041,522" path="m107,522l,522,,324,736,r305,144l107,522xe" fillcolor="gray" stroked="f">
              <v:path arrowok="t"/>
            </v:shape>
            <v:shape id="_x0000_s1056" style="position:absolute;left:1652;top:180;width:3932;height:4748" coordsize="3932,4748" path="m36,1529l1113,989,3573,r,l3591,18r18,36l3627,90r18,36l3681,162r,36l3699,216r18,36l3735,324r18,72l3771,485r35,90l3824,647r18,72l3842,755r18,54l3860,935r,162l3878,1277r,180l3896,1601r,108l3896,1762r36,1241l269,4748r,-18l269,4694r-18,-36l251,4604r,-54l233,4496r,-54l233,4388r,-36l233,4298r,-71l233,4173r,-54l233,4065r,-36l215,4011r,-108l179,3633,144,3255,108,2842,72,2410,36,2032,,1780,,1673,36,1529xe" fillcolor="silver" stroked="f">
              <v:path arrowok="t"/>
            </v:shape>
            <v:shape id="_x0000_s1057" style="position:absolute;left:1508;top:1835;width:395;height:3111" coordsize="395,3111" path="m,36l,2643r395,468l395,3093r-18,-36l377,3021r,-54l359,2895r,-54l377,2787r,-54l395,2679r,-72l395,2500r,-90l377,2320r,-72l377,2194r-18,-18l126,,,36xe" fillcolor="gray" stroked="f">
              <v:path arrowok="t"/>
            </v:shape>
            <v:shape id="_x0000_s1058" style="position:absolute;left:1149;top:1781;width:359;height:2554" coordsize="359,2554" path="m269,l,2464r198,90l359,90r,l359,72r,l359,54,341,36,323,18,305,,269,xe" fillcolor="#333" stroked="f">
              <v:path arrowok="t"/>
            </v:shape>
            <v:shape id="_x0000_s1059" style="position:absolute;left:1347;top:1871;width:161;height:2643" coordsize="161,2643" path="m161,l,2464r161,179l161,xe" fillcolor="black" stroked="f">
              <v:path arrowok="t"/>
            </v:shape>
            <v:shape id="_x0000_s1060" style="position:absolute;left:1418;top:1547;width:270;height:306" coordsize="270,306" path="m36,l18,108,,198r72,54l108,306r72,-36l270,306,234,144,36,xe" fillcolor="black" stroked="f">
              <v:path arrowok="t"/>
            </v:shape>
            <v:shape id="_x0000_s1061" style="position:absolute;left:1454;top:1007;width:1311;height:702" coordsize="1311,702" path="m1024,l,540,234,702,1311,162,1024,xe" fillcolor="gray" stroked="f">
              <v:path arrowok="t"/>
            </v:shape>
            <v:shape id="_x0000_s1062" style="position:absolute;left:54;top:3130;width:1221;height:971" coordsize="1221,971" path="m1221,r-18,l1185,18r-18,35l1131,89r-54,36l1041,143r-36,36l969,197r-53,18l862,233r-72,18l718,269r-90,l556,269r-89,l395,269,341,251r-72,l197,269r-71,36l72,323,36,359,,395r,36l,467r,54l18,575r18,72l72,701r54,54l197,827r72,36l377,917r126,18l628,953r126,18l862,971r107,l1059,953r36,l1131,737r-18,l1041,737r-89,l826,737,718,719r-108,l521,701r-72,l413,683r-54,l305,665,251,629,197,611,161,593,144,557r,-36l144,485r17,-36l179,431r36,-36l233,377r36,-18l305,359r36,-18l377,359r54,l503,395r71,18l646,449r54,18l754,485r36,18l844,485r36,-18l952,449r53,-36l1077,395r54,-18l1167,359r,-18l1221,xe" fillcolor="#969696" stroked="f">
              <v:path arrowok="t"/>
            </v:shape>
            <v:shape id="_x0000_s1063" style="position:absolute;left:1598;top:845;width:898;height:450" coordsize="898,450" path="m898,l880,,826,,736,18r-108,l521,36r-90,l341,54,287,72r-36,36l216,126r-36,36l126,198,90,234,54,306,18,360,,450,,432,36,414,72,378r54,-36l180,288r53,-36l287,234r54,-18l413,216r72,-18l557,198r89,l718,180r54,l826,180r18,l880,126,898,xe" fillcolor="#969696" stroked="f">
              <v:path arrowok="t"/>
            </v:shape>
            <v:shape id="_x0000_s1064" style="position:absolute;left:341;top:3130;width:934;height:485" coordsize="934,485" path="m934,l916,,898,18,880,35,844,71r-36,36l772,125r-36,36l700,179r-35,18l611,215r-36,18l521,251r-36,18l431,269r-18,l413,287r-341,l,341r,l18,359r36,l90,359r36,18l180,377r36,18l234,413r35,l305,431r36,18l377,467r54,18l467,485r54,l557,485r18,l629,467r53,-18l736,413r54,-18l844,377r18,-18l880,341r18,-18l898,287r,-72l916,161r,-72l916,53,934,18,934,xe" fillcolor="#350000" stroked="f">
              <v:path arrowok="t"/>
            </v:shape>
            <v:shape id="_x0000_s1065" style="position:absolute;left:1993;top:1007;width:736;height:342" coordsize="736,342" path="m736,144l377,342,,270,485,,736,126r,18xe" fillcolor="gray" stroked="f">
              <v:path arrowok="t"/>
            </v:shape>
            <v:shape id="_x0000_s1066" style="position:absolute;left:1616;top:1853;width:305;height:3075" coordsize="305,3075" path="m,l,107,,377,18,773r18,468l54,1708r18,396l90,2410r18,144l126,2607r,36l126,2679r,18l126,2733r-18,18l108,2751r,18l18,2751r287,324l305,3057r,-36l287,2985r,-54l269,2877r,-54l269,2769r,-18l269,2715r,-54l251,2589r,-89l251,2410r,-90l233,2248r18,-54l233,2068,215,1798,180,1456,144,1061,108,683,72,359,36,125r,-89l,xe" fillcolor="#0a0000" stroked="f">
              <v:path arrowok="t"/>
            </v:shape>
            <v:shape id="_x0000_s1067" style="position:absolute;left:1688;top:180;width:3806;height:2320" coordsize="3806,2320" path="m,1529r,18l,1583r18,72l36,1726r,54l54,1852r,54l72,1924r,36l90,1996r,72l108,2140r18,54l126,2266r17,36l143,2320,3806,719r,l3806,683r-18,-54l3788,593r-18,-54l3753,467r-18,-35l3717,396r-18,-36l3681,306r-18,-72l3627,162r-18,-54l3591,54,3573,18r,-18l,1529xe" fillcolor="#969696" stroked="f">
              <v:path arrowok="t"/>
            </v:shape>
            <v:shape id="_x0000_s1068" style="position:absolute;left:3789;top:881;width:1705;height:792" coordsize="1705,792" path="m1687,l,756r,36l1705,54,1687,xe" fillcolor="silver" stroked="f">
              <v:path arrowok="t"/>
            </v:shape>
            <v:shape id="_x0000_s1069" style="position:absolute;left:1688;top:1799;width:3842;height:2014" coordsize="3842,2014" path="m,l72,1007r89,917l179,2014,1957,1151r54,162l2370,1169r,-216l3842,251r,-126l2352,809r-18,288l2065,1169,2011,989,251,1798r,-36l233,1672r,-126l215,1402r,-143l197,1133r,-108l197,971,179,899,161,773,126,629,90,449,54,287,36,125,,36,,xe" fillcolor="#333" stroked="f">
              <v:path arrowok="t"/>
            </v:shape>
            <v:shape id="_x0000_s1070" style="position:absolute;left:1724;top:216;width:3537;height:1547" coordsize="3537,1547" path="m969,881r54,90l,1475r18,72l3537,36,3519,r-90,18l2531,414r-71,-72l2442,306,1077,827r-18,72l969,881xe" fillcolor="#280000" stroked="f">
              <v:path arrowok="t"/>
            </v:shape>
            <v:shape id="_x0000_s1071" style="position:absolute;left:3663;top:2482;width:395;height:486" coordsize="395,486" path="m,144l90,486,395,396,377,,,144xe" fillcolor="#ccc" stroked="f">
              <v:path arrowok="t"/>
            </v:shape>
            <v:shape id="_x0000_s1072" style="position:absolute;left:18;width:5602;height:4964" coordsize="5602,4964" path="m5602,3201r,-18l5602,3148r,-90l5584,2914r,-180l5584,2518r-18,-198l5566,2122r,-180l5566,1942r,-36l5566,1871r,-126l5566,1583r-18,-198l5548,1187,5530,989,5494,827,5458,701r-18,-71l5405,540r-18,-72l5351,396r-18,-54l5297,288r-18,-54l5279,198r18,-18l5243,162,4974,r-18,l4938,,4202,342,3878,180r,-18l3860,180,2478,737r-54,36l2460,791r,18l2406,809r-72,18l2262,827r-71,18l2101,845r-72,18l1957,881r-54,l1778,953r-90,72l1616,1115r-54,108l1508,1313r-18,90l1472,1457r-18,18l1472,1475r,18l1472,1493r,l1472,1493r,l1472,1493r,l1472,1493r-54,36l1400,1529r,18l1400,1565r-17,18l1383,1583,1221,3094r-18,36l1149,3165r-54,54l1023,3273r-71,36l862,3345r-108,18l664,3363r-89,l485,3363r-90,l305,3381r-90,18l144,3417r-72,54l36,3525r-18,18l,3579r,36l,3669r18,36l36,3741r18,54l72,3831r54,72l180,3957r71,54l323,4047r162,54l646,4119r162,18l934,4119r107,l1113,4101r-18,126l1095,4245r18,18l1311,4371r143,143l1454,4514r18,18l1526,4586r72,54l1652,4712r72,54l1778,4820r53,54l1867,4910r18,36l1885,4964r18,l1921,4964r,l1921,4964r,l1921,4964r,l1921,4964r18,-18l1939,4946r269,-126l2657,4622r593,-269l3878,4047r629,-288l5045,3507r378,-198l5602,3219r,-18xm1903,4550r,-143l1885,4119r-36,-378l1813,3309r-53,-449l1724,2446r-36,-324l1652,1889r18,71l1688,2032r18,90l1724,2212r18,90l1760,2392r18,90l1796,2572r17,126l1831,2860r18,180l1849,3201r18,162l1867,3489r18,90l1885,3615r,36l1921,3633,3663,2824r54,162l3735,3022r18,-18l4040,2914r18,-18l4058,2878r,-234l5494,1960r,180l5512,2320r,180l5530,2680r,180l5530,3004r,108l5548,3183r-143,72l5099,3399r-395,198l4202,3831r-557,270l3052,4371r-574,269l1939,4892r-18,-36l1921,4820r,-36l1903,4730r,-36l1903,4640r,-54l1903,4550xm1149,3831r-108,l898,3831r-144,l610,3813,467,3795,359,3759r-90,-36l215,3687r,-18l197,3669r,l197,3651r,l197,3633r18,l215,3615r36,-54l305,3525r36,-18l395,3507r54,l503,3525r54,18l610,3579r36,l682,3597r36,18l754,3633r36,l826,3633r18,18l880,3633r54,l988,3615r35,l1059,3597r36,-18l1131,3561r18,-18l1185,3525r-36,306xm1275,3112r18,l1293,3112r,l1293,3112r,l1293,3112r,l1293,3112r,-18l1436,1799r,18l1436,1817r18,18l1454,1835r,18l1454,1853r,18l1472,1871,1311,4299r-144,-72l1275,3112xm1454,2788r,1654l1365,4335r89,-1547xm1508,1835r,-18l1508,1817r-18,-18l1490,1781r-18,-18l1472,1745r,l1454,1727r-18,18l1454,1619r198,108l1616,1727r,l1616,1745r,l1616,1745r18,18l1634,1781r,l1634,1799r-36,l1580,1781r-18,18l1562,1799r-18,l1544,1817r,l1526,1817r,l1526,1835r-18,xm4184,450l2819,1007r,-54l4184,414r,36xm1688,1673r-180,-90l1508,1583r,l1508,1583r,l1508,1583r,l1508,1583r,l1508,1583r952,-540l2657,1115r54,36l1688,1673xm2532,827r18,18l2550,917r-18,72l2496,989r36,-144l2532,845r,l2532,845r,l2532,827r,l2532,827r,xm2747,1097r-36,-18l2747,935r18,18l2747,1097xm2657,1043r-71,-18l2604,971r53,36l2657,1043xm2675,953r-71,-54l2604,863r89,54l2675,953xm1562,1457r18,-36l1598,1367r18,-36l1634,1295r36,-36l1706,1223r36,-36l1778,1169r53,-18l1885,1133r72,-18l2029,1097r72,-18l2173,1061r71,l2316,1061r-754,396xm3986,2446r-341,144l3537,2356r72,-72l3681,2230r90,-36l3824,2176r72,-18l3950,2158r54,-18l4040,2140r-54,306xm3986,2518r18,342l3771,2950,3663,2644r323,-126xm5153,180l4273,558r18,54l5225,216r,36l5243,306r36,54l5297,432r36,54l5351,576r36,71l5405,719r35,72l5458,899r,126l5476,1151r18,144l5494,1439r,144l5512,1691r-18,l5494,1709r,18l5494,1745r,36l5494,1799r,36l5494,1871r,35l4058,2572r-18,-90l4094,2122r,-18l4076,2086r-18,l4004,2086r-54,l3878,2104r-89,18l3681,2176r-90,72l3483,2338r-18,18l3483,2374r126,252l3645,2770,1939,3561r,-72l1921,3381r,-144l1903,3094r,-144l1885,2806r-18,-126l1849,2554r-18,-108l1796,2320r-18,-126l1760,2068r-36,-108l1706,1871r-18,-72l1688,1745r,l1706,1745,2765,1205r36,-72l2801,1079,4148,540r,36l4166,594r,l4237,630r54,35l4273,594,4237,396r36,-18l4273,378,4956,72r197,108xm4130,360l2801,899,2568,773,3860,234r270,126xm1921,953r54,-18l2029,917r72,-18l2191,899r71,-18l2334,881r54,l2442,881r-18,108l2370,989r-72,l2208,1007r-89,18l2011,1043r-90,18l1813,1079r-71,36l1724,1133r-18,l1688,1151r,18l1670,1169r-18,18l1634,1205r-18,18l1652,1169r18,-36l1706,1097r36,-36l1778,1025r53,-36l1867,971r54,-18xm126,3813r-18,-54l90,3723,72,3687r,-18l72,3633r,-36l72,3579r18,-36l108,3525r54,-36l215,3471r72,-18l359,3435r90,-18l539,3417r107,18l754,3435r72,-18l916,3399r72,-36l1059,3327r54,-54l1167,3237r54,-36l1185,3435r,18l1167,3453r-36,18l1095,3507r-36,18l1005,3543r-53,18l880,3579r-36,l826,3579r-36,l772,3561r-36,l700,3543r-36,-18l646,3525r-71,-36l521,3471r-72,-18l395,3435r-72,18l269,3471r-54,36l162,3579r,18l144,3615r,18l144,3651r,18l144,3687r,18l162,3705r71,72l341,3813r126,36l628,3867r162,18l934,3903r125,l1131,3903r-18,162l1113,4047r-36,l988,4065r-126,l700,4065,539,4047,377,3993r-72,-36l233,3921r-53,-54l126,3813xm1526,4496r,-2607l1526,1889r18,l1544,1889r,l1562,1871r,l1580,1853r18,l1634,2176r36,378l1724,2986r36,431l1796,3813r35,342l1849,4407r,125l1849,4568r,36l1849,4640r,54l1849,4730r,36l1849,4802r18,18l1831,4802r-35,-36l1778,4730r-54,-36l1688,4658r-54,-54l1580,4550r-54,-54xe" fillcolor="black" stroked="f">
              <v:path arrowok="t"/>
              <o:lock v:ext="edit" verticies="t"/>
            </v:shape>
            <v:shape id="_x0000_s1073" style="position:absolute;left:1526;top:1583;width:0;height:0" coordsize="0,0" path="m,l,,,xe" fillcolor="black" stroked="f">
              <v:path arrowok="t"/>
            </v:shape>
            <v:shape id="_x0000_s1074" style="position:absolute;left:3753;top:2572;width:215;height:324" coordsize="215,324" path="m215,l,90,54,324r18,l36,108,215,36,215,xe" fillcolor="#8e8e8e" stroked="f">
              <v:path arrowok="t"/>
            </v:shape>
            <v:shape id="_x0000_s1075" style="position:absolute;left:3860;top:2626;width:126;height:252" coordsize="126,252" path="m108,r18,216l,252,108,180,108,xe" fillcolor="#f7f7f7" stroked="f">
              <v:path arrowok="t"/>
            </v:shape>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76" type="#_x0000_t172" style="position:absolute;left:6138;top:3600;width:915;height:709;rotation:1969115fd" fillcolor="black">
              <v:shadow color="#868686"/>
              <v:textpath style="font-family:&quot;Elephant&quot;;font-size:12pt;v-text-kern:t" trim="t" fitpath="t" string="English"/>
            </v:shape>
            <w10:wrap type="none"/>
            <w10:anchorlock/>
          </v:group>
        </w:pict>
      </w:r>
    </w:p>
    <w:p w:rsidR="00E04E4E" w:rsidRPr="008B29E5" w:rsidRDefault="00E04E4E" w:rsidP="00E04E4E">
      <w:pPr>
        <w:jc w:val="center"/>
        <w:rPr>
          <w:lang w:val="en-GB"/>
        </w:rPr>
      </w:pPr>
    </w:p>
    <w:p w:rsidR="00E04E4E" w:rsidRPr="008B29E5" w:rsidRDefault="00E04E4E" w:rsidP="00E04E4E">
      <w:pPr>
        <w:pBdr>
          <w:top w:val="single" w:sz="12" w:space="2" w:color="auto"/>
          <w:left w:val="single" w:sz="12" w:space="4" w:color="auto"/>
          <w:bottom w:val="single" w:sz="12" w:space="0" w:color="auto"/>
          <w:right w:val="single" w:sz="12" w:space="4" w:color="auto"/>
        </w:pBdr>
        <w:jc w:val="center"/>
        <w:rPr>
          <w:b/>
          <w:lang w:val="en-GB"/>
        </w:rPr>
      </w:pPr>
      <w:r w:rsidRPr="008B29E5">
        <w:rPr>
          <w:b/>
          <w:lang w:val="en-GB"/>
        </w:rPr>
        <w:br w:type="page"/>
      </w:r>
    </w:p>
    <w:p w:rsidR="00E04E4E" w:rsidRPr="00E04E4E" w:rsidRDefault="00E04E4E" w:rsidP="00E04E4E">
      <w:pPr>
        <w:pBdr>
          <w:top w:val="single" w:sz="12" w:space="2" w:color="auto"/>
          <w:left w:val="single" w:sz="12" w:space="4" w:color="auto"/>
          <w:bottom w:val="single" w:sz="12" w:space="0" w:color="auto"/>
          <w:right w:val="single" w:sz="12" w:space="4" w:color="auto"/>
        </w:pBdr>
        <w:jc w:val="center"/>
        <w:rPr>
          <w:b/>
          <w:lang w:val="en-GB"/>
        </w:rPr>
      </w:pPr>
      <w:r w:rsidRPr="008E67C0">
        <w:rPr>
          <w:b/>
          <w:i/>
          <w:lang w:val="en-GB"/>
        </w:rPr>
        <w:t>Isn’t it romantic</w:t>
      </w:r>
      <w:proofErr w:type="gramStart"/>
      <w:r w:rsidRPr="008E67C0">
        <w:rPr>
          <w:b/>
          <w:i/>
          <w:lang w:val="en-GB"/>
        </w:rPr>
        <w:t>?</w:t>
      </w:r>
      <w:r w:rsidRPr="00E04E4E">
        <w:rPr>
          <w:b/>
          <w:lang w:val="en-GB"/>
        </w:rPr>
        <w:t>,</w:t>
      </w:r>
      <w:proofErr w:type="gramEnd"/>
      <w:r w:rsidRPr="00E04E4E">
        <w:rPr>
          <w:b/>
          <w:lang w:val="en-GB"/>
        </w:rPr>
        <w:t xml:space="preserve"> Semester </w:t>
      </w:r>
      <w:r w:rsidR="003A7A7C">
        <w:rPr>
          <w:b/>
          <w:lang w:val="en-GB"/>
        </w:rPr>
        <w:t>4</w:t>
      </w:r>
      <w:r w:rsidRPr="00E04E4E">
        <w:rPr>
          <w:b/>
          <w:lang w:val="en-GB"/>
        </w:rPr>
        <w:t>,</w:t>
      </w:r>
      <w:r w:rsidR="000A4F91">
        <w:rPr>
          <w:b/>
          <w:lang w:val="en-GB"/>
        </w:rPr>
        <w:t xml:space="preserve"> 2</w:t>
      </w:r>
      <w:r w:rsidR="008B29E5">
        <w:rPr>
          <w:b/>
          <w:lang w:val="en-GB"/>
        </w:rPr>
        <w:t xml:space="preserve">. </w:t>
      </w:r>
      <w:proofErr w:type="spellStart"/>
      <w:r w:rsidR="008B29E5">
        <w:rPr>
          <w:b/>
          <w:lang w:val="en-GB"/>
        </w:rPr>
        <w:t>Quartal</w:t>
      </w:r>
      <w:proofErr w:type="spellEnd"/>
      <w:r w:rsidR="008B29E5">
        <w:rPr>
          <w:b/>
          <w:lang w:val="en-GB"/>
        </w:rPr>
        <w:t xml:space="preserve">, </w:t>
      </w:r>
      <w:proofErr w:type="spellStart"/>
      <w:r w:rsidRPr="00E04E4E">
        <w:rPr>
          <w:b/>
          <w:lang w:val="en-GB"/>
        </w:rPr>
        <w:t>Einheit</w:t>
      </w:r>
      <w:proofErr w:type="spellEnd"/>
      <w:r w:rsidRPr="00E04E4E">
        <w:rPr>
          <w:b/>
          <w:lang w:val="en-GB"/>
        </w:rPr>
        <w:t xml:space="preserve"> </w:t>
      </w:r>
      <w:r w:rsidR="000A4F91">
        <w:rPr>
          <w:b/>
          <w:lang w:val="en-GB"/>
        </w:rPr>
        <w:t>1</w:t>
      </w:r>
    </w:p>
    <w:p w:rsidR="00E04E4E" w:rsidRPr="00E04E4E" w:rsidRDefault="00E04E4E" w:rsidP="00E04E4E">
      <w:pPr>
        <w:pBdr>
          <w:top w:val="single" w:sz="12" w:space="2" w:color="auto"/>
          <w:left w:val="single" w:sz="12" w:space="4" w:color="auto"/>
          <w:bottom w:val="single" w:sz="12" w:space="0" w:color="auto"/>
          <w:right w:val="single" w:sz="12" w:space="4" w:color="auto"/>
        </w:pBdr>
        <w:jc w:val="center"/>
        <w:rPr>
          <w:b/>
          <w:lang w:val="en-GB"/>
        </w:rPr>
      </w:pPr>
    </w:p>
    <w:p w:rsidR="00F967AF" w:rsidRDefault="00F967AF">
      <w:pPr>
        <w:rPr>
          <w:b/>
          <w:lang w:val="en-GB"/>
        </w:rPr>
      </w:pPr>
    </w:p>
    <w:p w:rsidR="008B29E5" w:rsidRPr="008B29E5" w:rsidRDefault="008B29E5">
      <w:pPr>
        <w:rPr>
          <w:i/>
          <w:lang w:val="en-GB"/>
        </w:rPr>
      </w:pPr>
      <w:r w:rsidRPr="008B29E5">
        <w:rPr>
          <w:i/>
          <w:lang w:val="en-GB"/>
        </w:rPr>
        <w:t>The topic of love and friendship is a popular topic in literature. In this unit you are going to work on an extract from an American short story.</w:t>
      </w:r>
    </w:p>
    <w:p w:rsidR="008B29E5" w:rsidRDefault="008B29E5">
      <w:pPr>
        <w:rPr>
          <w:b/>
          <w:lang w:val="en-GB"/>
        </w:rPr>
      </w:pPr>
    </w:p>
    <w:p w:rsidR="00F967AF" w:rsidRPr="00740878" w:rsidRDefault="00F967AF">
      <w:pPr>
        <w:rPr>
          <w:rFonts w:ascii="Arial" w:hAnsi="Arial" w:cs="Arial"/>
          <w:b/>
          <w:sz w:val="28"/>
          <w:szCs w:val="28"/>
          <w:lang w:val="en-GB"/>
        </w:rPr>
      </w:pPr>
      <w:r w:rsidRPr="00740878">
        <w:rPr>
          <w:rFonts w:ascii="Arial" w:hAnsi="Arial" w:cs="Arial"/>
          <w:b/>
          <w:sz w:val="28"/>
          <w:szCs w:val="28"/>
          <w:lang w:val="en-GB"/>
        </w:rPr>
        <w:t xml:space="preserve">1. </w:t>
      </w:r>
      <w:r w:rsidR="00740878" w:rsidRPr="00740878">
        <w:rPr>
          <w:rFonts w:ascii="Arial" w:hAnsi="Arial" w:cs="Arial"/>
          <w:b/>
          <w:sz w:val="36"/>
          <w:szCs w:val="36"/>
          <w:lang w:val="en-GB"/>
        </w:rPr>
        <w:sym w:font="Wingdings" w:char="F026"/>
      </w:r>
      <w:r w:rsidR="00E629A6" w:rsidRPr="00740878">
        <w:rPr>
          <w:rFonts w:ascii="Arial" w:hAnsi="Arial" w:cs="Arial"/>
          <w:b/>
          <w:sz w:val="28"/>
          <w:szCs w:val="28"/>
          <w:lang w:val="en-GB"/>
        </w:rPr>
        <w:t xml:space="preserve"> </w:t>
      </w:r>
      <w:r w:rsidR="00740878">
        <w:rPr>
          <w:rFonts w:ascii="Arial" w:hAnsi="Arial" w:cs="Arial"/>
          <w:b/>
          <w:sz w:val="28"/>
          <w:szCs w:val="28"/>
          <w:lang w:val="en-GB"/>
        </w:rPr>
        <w:t>Reading -</w:t>
      </w:r>
      <w:r w:rsidR="00DB4328" w:rsidRPr="00740878">
        <w:rPr>
          <w:rFonts w:ascii="Arial" w:hAnsi="Arial" w:cs="Arial"/>
          <w:b/>
          <w:i/>
          <w:sz w:val="28"/>
          <w:szCs w:val="28"/>
          <w:lang w:val="en-GB"/>
        </w:rPr>
        <w:t xml:space="preserve"> </w:t>
      </w:r>
      <w:r w:rsidR="00E629A6" w:rsidRPr="00740878">
        <w:rPr>
          <w:rFonts w:ascii="Arial" w:hAnsi="Arial" w:cs="Arial"/>
          <w:b/>
          <w:i/>
          <w:sz w:val="28"/>
          <w:szCs w:val="28"/>
          <w:lang w:val="en-GB"/>
        </w:rPr>
        <w:t xml:space="preserve">Starbucks Boy – </w:t>
      </w:r>
      <w:r w:rsidR="00DB4328" w:rsidRPr="00740878">
        <w:rPr>
          <w:rFonts w:ascii="Arial" w:hAnsi="Arial" w:cs="Arial"/>
          <w:b/>
          <w:i/>
          <w:sz w:val="28"/>
          <w:szCs w:val="28"/>
          <w:lang w:val="en-GB"/>
        </w:rPr>
        <w:t>part 1</w:t>
      </w:r>
    </w:p>
    <w:p w:rsidR="00F967AF" w:rsidRDefault="00F967AF">
      <w:pPr>
        <w:rPr>
          <w:i/>
          <w:lang w:val="en-GB"/>
        </w:rPr>
      </w:pPr>
    </w:p>
    <w:p w:rsidR="00F967AF" w:rsidRDefault="00F967AF" w:rsidP="00F967AF">
      <w:pPr>
        <w:pBdr>
          <w:top w:val="single" w:sz="2" w:space="1" w:color="auto"/>
          <w:left w:val="single" w:sz="2" w:space="4" w:color="auto"/>
          <w:bottom w:val="single" w:sz="2" w:space="1" w:color="auto"/>
          <w:right w:val="single" w:sz="2" w:space="4" w:color="auto"/>
        </w:pBdr>
        <w:shd w:val="clear" w:color="auto" w:fill="CCCCCC"/>
        <w:rPr>
          <w:i/>
          <w:lang w:val="en-GB"/>
        </w:rPr>
      </w:pPr>
      <w:r>
        <w:rPr>
          <w:i/>
          <w:lang w:val="en-GB"/>
        </w:rPr>
        <w:t>1. Read the first extract from the short story</w:t>
      </w:r>
      <w:r w:rsidR="00FB1A26">
        <w:rPr>
          <w:rStyle w:val="Funotenzeichen"/>
          <w:i/>
          <w:lang w:val="en-GB"/>
        </w:rPr>
        <w:footnoteReference w:id="1"/>
      </w:r>
      <w:r>
        <w:rPr>
          <w:i/>
          <w:lang w:val="en-GB"/>
        </w:rPr>
        <w:t xml:space="preserve">. </w:t>
      </w:r>
    </w:p>
    <w:p w:rsidR="00F967AF" w:rsidRDefault="00F967AF" w:rsidP="00F967AF">
      <w:pPr>
        <w:pBdr>
          <w:top w:val="single" w:sz="2" w:space="1" w:color="auto"/>
          <w:left w:val="single" w:sz="2" w:space="4" w:color="auto"/>
          <w:bottom w:val="single" w:sz="2" w:space="1" w:color="auto"/>
          <w:right w:val="single" w:sz="2" w:space="4" w:color="auto"/>
        </w:pBdr>
        <w:shd w:val="clear" w:color="auto" w:fill="CCCCCC"/>
        <w:rPr>
          <w:i/>
          <w:lang w:val="en-GB"/>
        </w:rPr>
      </w:pPr>
      <w:r>
        <w:rPr>
          <w:i/>
          <w:lang w:val="en-GB"/>
        </w:rPr>
        <w:t xml:space="preserve">2. Then read the tasks. </w:t>
      </w:r>
    </w:p>
    <w:p w:rsidR="00F967AF" w:rsidRDefault="00F967AF">
      <w:pPr>
        <w:rPr>
          <w:i/>
          <w:lang w:val="en-GB"/>
        </w:rPr>
      </w:pPr>
    </w:p>
    <w:p w:rsidR="00C67E66" w:rsidRDefault="00C67E66" w:rsidP="005416BF">
      <w:pPr>
        <w:pBdr>
          <w:top w:val="single" w:sz="4" w:space="1" w:color="auto"/>
          <w:left w:val="single" w:sz="4" w:space="4" w:color="auto"/>
          <w:bottom w:val="single" w:sz="4" w:space="1" w:color="auto"/>
          <w:right w:val="single" w:sz="4" w:space="4" w:color="auto"/>
        </w:pBdr>
        <w:shd w:val="clear" w:color="auto" w:fill="CCCCCC"/>
        <w:spacing w:before="120" w:after="120"/>
        <w:rPr>
          <w:lang w:val="en-GB"/>
        </w:rPr>
      </w:pPr>
      <w:r>
        <w:rPr>
          <w:lang w:val="en-GB"/>
        </w:rPr>
        <w:t>3. Read the following questions and</w:t>
      </w:r>
      <w:r w:rsidR="005416BF">
        <w:rPr>
          <w:lang w:val="en-GB"/>
        </w:rPr>
        <w:t xml:space="preserve"> </w:t>
      </w:r>
      <w:r>
        <w:rPr>
          <w:lang w:val="en-GB"/>
        </w:rPr>
        <w:t>write down your answers.</w:t>
      </w:r>
    </w:p>
    <w:p w:rsidR="005416BF" w:rsidRDefault="005416BF">
      <w:pPr>
        <w:rPr>
          <w:lang w:val="en-GB"/>
        </w:rPr>
      </w:pPr>
    </w:p>
    <w:p w:rsidR="00C67E66" w:rsidRDefault="00C67E66">
      <w:pPr>
        <w:rPr>
          <w:lang w:val="en-GB"/>
        </w:rPr>
      </w:pPr>
      <w:r>
        <w:rPr>
          <w:lang w:val="en-GB"/>
        </w:rPr>
        <w:t xml:space="preserve">1. What do you get to know about Gabriel? </w:t>
      </w:r>
    </w:p>
    <w:p w:rsidR="0092334D" w:rsidRDefault="0092334D" w:rsidP="0092334D">
      <w:pPr>
        <w:spacing w:line="360" w:lineRule="auto"/>
        <w:rPr>
          <w:lang w:val="en-GB"/>
        </w:rPr>
      </w:pPr>
      <w:r>
        <w:rPr>
          <w:lang w:val="en-GB"/>
        </w:rPr>
        <w:t>_________________________________________________________________________________________________________________________________________________________________________________________________________________________________</w:t>
      </w:r>
    </w:p>
    <w:p w:rsidR="00C67E66" w:rsidRDefault="0092334D" w:rsidP="0092334D">
      <w:pPr>
        <w:rPr>
          <w:lang w:val="en-GB"/>
        </w:rPr>
      </w:pPr>
      <w:r>
        <w:rPr>
          <w:lang w:val="en-GB"/>
        </w:rPr>
        <w:t>___________________________________________________________________________</w:t>
      </w:r>
    </w:p>
    <w:p w:rsidR="0092334D" w:rsidRDefault="0092334D" w:rsidP="0092334D">
      <w:pPr>
        <w:rPr>
          <w:lang w:val="en-GB"/>
        </w:rPr>
      </w:pPr>
    </w:p>
    <w:p w:rsidR="0092334D" w:rsidRDefault="0092334D" w:rsidP="0092334D">
      <w:pPr>
        <w:rPr>
          <w:lang w:val="en-GB"/>
        </w:rPr>
      </w:pPr>
      <w:r>
        <w:rPr>
          <w:lang w:val="en-GB"/>
        </w:rPr>
        <w:t>2. What is the 1</w:t>
      </w:r>
      <w:r w:rsidRPr="0092334D">
        <w:rPr>
          <w:vertAlign w:val="superscript"/>
          <w:lang w:val="en-GB"/>
        </w:rPr>
        <w:t>st</w:t>
      </w:r>
      <w:r>
        <w:rPr>
          <w:lang w:val="en-GB"/>
        </w:rPr>
        <w:t xml:space="preserve"> part of the short story about?</w:t>
      </w:r>
    </w:p>
    <w:p w:rsidR="0092334D" w:rsidRDefault="0092334D" w:rsidP="0092334D">
      <w:pPr>
        <w:spacing w:line="360" w:lineRule="auto"/>
        <w:rPr>
          <w:lang w:val="en-GB"/>
        </w:rPr>
      </w:pPr>
      <w:r>
        <w:rPr>
          <w:lang w:val="en-GB"/>
        </w:rPr>
        <w:t>_________________________________________________________________________________________________________________________________________________________________________________________________________________________________</w:t>
      </w:r>
    </w:p>
    <w:p w:rsidR="0092334D" w:rsidRDefault="0092334D" w:rsidP="0092334D">
      <w:pPr>
        <w:rPr>
          <w:lang w:val="en-GB"/>
        </w:rPr>
      </w:pPr>
      <w:r>
        <w:rPr>
          <w:lang w:val="en-GB"/>
        </w:rPr>
        <w:t>___________________________________________________________________________</w:t>
      </w:r>
    </w:p>
    <w:p w:rsidR="00C67E66" w:rsidRDefault="00C67E66">
      <w:pPr>
        <w:rPr>
          <w:lang w:val="en-GB"/>
        </w:rPr>
      </w:pPr>
    </w:p>
    <w:p w:rsidR="0092334D" w:rsidRDefault="0092334D" w:rsidP="0092334D">
      <w:pPr>
        <w:pBdr>
          <w:top w:val="single" w:sz="4" w:space="1" w:color="auto"/>
          <w:left w:val="single" w:sz="4" w:space="4" w:color="auto"/>
          <w:bottom w:val="single" w:sz="4" w:space="1" w:color="auto"/>
          <w:right w:val="single" w:sz="4" w:space="4" w:color="auto"/>
        </w:pBdr>
        <w:shd w:val="clear" w:color="auto" w:fill="CCCCCC"/>
        <w:spacing w:before="120" w:after="120"/>
        <w:rPr>
          <w:lang w:val="en-GB"/>
        </w:rPr>
      </w:pPr>
      <w:r>
        <w:rPr>
          <w:lang w:val="en-GB"/>
        </w:rPr>
        <w:t>4. Now, read the statements and decide if a statement is true or false. How do you know? Discuss in small groups.</w:t>
      </w:r>
    </w:p>
    <w:p w:rsidR="0092334D" w:rsidRDefault="0092334D">
      <w:pPr>
        <w:rPr>
          <w:lang w:val="en-GB"/>
        </w:rPr>
      </w:pPr>
    </w:p>
    <w:p w:rsidR="00F967AF" w:rsidRDefault="00F967AF" w:rsidP="00F967AF">
      <w:pPr>
        <w:pBdr>
          <w:top w:val="single" w:sz="2" w:space="1" w:color="auto"/>
          <w:left w:val="single" w:sz="2" w:space="4" w:color="auto"/>
          <w:bottom w:val="single" w:sz="2" w:space="1" w:color="auto"/>
          <w:right w:val="single" w:sz="2" w:space="4" w:color="auto"/>
        </w:pBdr>
        <w:shd w:val="clear" w:color="auto" w:fill="CCCCCC"/>
        <w:rPr>
          <w:i/>
          <w:lang w:val="en-GB"/>
        </w:rPr>
      </w:pPr>
      <w:r>
        <w:rPr>
          <w:i/>
          <w:lang w:val="en-GB"/>
        </w:rPr>
        <w:t>3. This is only the beginning of a short story. Write down questions that you want to have answered in the course of the story.</w:t>
      </w:r>
    </w:p>
    <w:p w:rsidR="00F967AF" w:rsidRPr="00B75B55" w:rsidRDefault="00F967AF" w:rsidP="00F967AF">
      <w:pPr>
        <w:rPr>
          <w:i/>
          <w:sz w:val="16"/>
          <w:szCs w:val="16"/>
          <w:lang w:val="en-GB"/>
        </w:rPr>
      </w:pPr>
    </w:p>
    <w:p w:rsidR="00F967AF" w:rsidRDefault="00F967AF" w:rsidP="00F967AF">
      <w:pPr>
        <w:spacing w:line="360" w:lineRule="auto"/>
        <w:rPr>
          <w:lang w:val="en-GB"/>
        </w:rPr>
      </w:pPr>
      <w:r>
        <w:rPr>
          <w:lang w:val="en-GB"/>
        </w:rPr>
        <w:t>_________________________________________________________________________________________________________________________________________________________________________________________________________________________________</w:t>
      </w:r>
    </w:p>
    <w:p w:rsidR="00F967AF" w:rsidRPr="00F967AF" w:rsidRDefault="00F967AF" w:rsidP="00F967AF">
      <w:pPr>
        <w:spacing w:line="360" w:lineRule="auto"/>
        <w:rPr>
          <w:lang w:val="en-GB"/>
        </w:rPr>
      </w:pPr>
      <w:r>
        <w:rPr>
          <w:lang w:val="en-GB"/>
        </w:rPr>
        <w:t>___________________________________________________________________________</w:t>
      </w:r>
    </w:p>
    <w:p w:rsidR="00B75B55" w:rsidRDefault="00155924" w:rsidP="00E629A6">
      <w:pPr>
        <w:spacing w:before="120" w:after="120"/>
        <w:rPr>
          <w:rFonts w:ascii="Arial" w:hAnsi="Arial" w:cs="Arial"/>
          <w:b/>
          <w:sz w:val="28"/>
          <w:szCs w:val="28"/>
          <w:lang w:val="en-GB"/>
        </w:rPr>
      </w:pPr>
      <w:r>
        <w:rPr>
          <w:rFonts w:ascii="Arial" w:hAnsi="Arial" w:cs="Arial"/>
          <w:b/>
          <w:sz w:val="28"/>
          <w:szCs w:val="28"/>
          <w:lang w:val="en-GB"/>
        </w:rPr>
        <w:br w:type="page"/>
      </w:r>
    </w:p>
    <w:p w:rsidR="00E629A6" w:rsidRPr="00740878" w:rsidRDefault="00E629A6" w:rsidP="00E629A6">
      <w:pPr>
        <w:spacing w:before="120" w:after="120"/>
        <w:rPr>
          <w:rFonts w:ascii="Arial" w:hAnsi="Arial" w:cs="Arial"/>
          <w:sz w:val="28"/>
          <w:szCs w:val="28"/>
          <w:lang w:val="en-GB"/>
        </w:rPr>
      </w:pPr>
      <w:r w:rsidRPr="00740878">
        <w:rPr>
          <w:rFonts w:ascii="Arial" w:hAnsi="Arial" w:cs="Arial"/>
          <w:b/>
          <w:sz w:val="28"/>
          <w:szCs w:val="28"/>
          <w:lang w:val="en-GB"/>
        </w:rPr>
        <w:t xml:space="preserve">2. </w:t>
      </w:r>
      <w:r w:rsidR="00740878" w:rsidRPr="00740878">
        <w:rPr>
          <w:rFonts w:ascii="Arial" w:hAnsi="Arial" w:cs="Arial"/>
          <w:b/>
          <w:sz w:val="36"/>
          <w:szCs w:val="36"/>
          <w:lang w:val="en-GB"/>
        </w:rPr>
        <w:sym w:font="Webdings" w:char="F097"/>
      </w:r>
      <w:r w:rsidR="00740878">
        <w:rPr>
          <w:rFonts w:ascii="Arial" w:hAnsi="Arial" w:cs="Arial"/>
          <w:b/>
          <w:sz w:val="28"/>
          <w:szCs w:val="28"/>
          <w:lang w:val="en-GB"/>
        </w:rPr>
        <w:t xml:space="preserve"> </w:t>
      </w:r>
      <w:r w:rsidRPr="00740878">
        <w:rPr>
          <w:rFonts w:ascii="Arial" w:hAnsi="Arial" w:cs="Arial"/>
          <w:b/>
          <w:sz w:val="28"/>
          <w:szCs w:val="28"/>
          <w:lang w:val="en-GB"/>
        </w:rPr>
        <w:t>Speaking</w:t>
      </w:r>
      <w:r w:rsidR="00740878">
        <w:rPr>
          <w:rFonts w:ascii="Arial" w:hAnsi="Arial" w:cs="Arial"/>
          <w:b/>
          <w:sz w:val="28"/>
          <w:szCs w:val="28"/>
          <w:lang w:val="en-GB"/>
        </w:rPr>
        <w:t xml:space="preserve"> -</w:t>
      </w:r>
      <w:r w:rsidRPr="00740878">
        <w:rPr>
          <w:rFonts w:ascii="Arial" w:hAnsi="Arial" w:cs="Arial"/>
          <w:b/>
          <w:sz w:val="28"/>
          <w:szCs w:val="28"/>
          <w:lang w:val="en-GB"/>
        </w:rPr>
        <w:t xml:space="preserve"> </w:t>
      </w:r>
      <w:r w:rsidRPr="00740878">
        <w:rPr>
          <w:rFonts w:ascii="Arial" w:hAnsi="Arial" w:cs="Arial"/>
          <w:b/>
          <w:i/>
          <w:sz w:val="28"/>
          <w:szCs w:val="28"/>
          <w:lang w:val="en-GB"/>
        </w:rPr>
        <w:t>Starbucks Boy – part 1</w:t>
      </w:r>
    </w:p>
    <w:p w:rsidR="00E34992" w:rsidRDefault="00E34992" w:rsidP="00E629A6">
      <w:pPr>
        <w:rPr>
          <w:lang w:val="en-GB"/>
        </w:rPr>
      </w:pPr>
    </w:p>
    <w:p w:rsidR="00E34992" w:rsidRPr="00740878" w:rsidRDefault="00E34992" w:rsidP="00E629A6">
      <w:pPr>
        <w:rPr>
          <w:i/>
          <w:lang w:val="en-GB"/>
        </w:rPr>
      </w:pPr>
      <w:r w:rsidRPr="00740878">
        <w:rPr>
          <w:i/>
          <w:lang w:val="en-GB"/>
        </w:rPr>
        <w:t>Babysitting is serious business. There are lots of things you need to know or want your babysitter to know.</w:t>
      </w:r>
    </w:p>
    <w:p w:rsidR="00E34992" w:rsidRDefault="0013365F" w:rsidP="0013365F">
      <w:pPr>
        <w:pBdr>
          <w:top w:val="single" w:sz="2" w:space="1" w:color="auto"/>
          <w:left w:val="single" w:sz="2" w:space="4" w:color="auto"/>
          <w:bottom w:val="single" w:sz="2" w:space="1" w:color="auto"/>
          <w:right w:val="single" w:sz="2" w:space="4" w:color="auto"/>
        </w:pBdr>
        <w:shd w:val="clear" w:color="auto" w:fill="CCCCCC"/>
        <w:spacing w:before="120" w:after="120"/>
        <w:rPr>
          <w:lang w:val="en-GB"/>
        </w:rPr>
      </w:pPr>
      <w:r>
        <w:rPr>
          <w:lang w:val="en-GB"/>
        </w:rPr>
        <w:t xml:space="preserve">a) </w:t>
      </w:r>
      <w:r w:rsidR="00E34992">
        <w:rPr>
          <w:lang w:val="en-GB"/>
        </w:rPr>
        <w:t>Read the role cards and choose either A or B.</w:t>
      </w:r>
    </w:p>
    <w:p w:rsidR="000B7E73" w:rsidRPr="00B75B55" w:rsidRDefault="000B7E73" w:rsidP="000B7E73">
      <w:pPr>
        <w:rPr>
          <w:i/>
          <w:sz w:val="16"/>
          <w:szCs w:val="1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0B7E73" w:rsidRPr="00F64A73" w:rsidTr="00F64A73">
        <w:tc>
          <w:tcPr>
            <w:tcW w:w="4606" w:type="dxa"/>
            <w:shd w:val="clear" w:color="auto" w:fill="33CCCC"/>
          </w:tcPr>
          <w:p w:rsidR="000B7E73" w:rsidRPr="00F64A73" w:rsidRDefault="000B7E73" w:rsidP="00F64A73">
            <w:pPr>
              <w:jc w:val="center"/>
              <w:rPr>
                <w:b/>
                <w:sz w:val="32"/>
                <w:szCs w:val="32"/>
                <w:lang w:val="en-GB"/>
              </w:rPr>
            </w:pPr>
            <w:r w:rsidRPr="00F64A73">
              <w:rPr>
                <w:b/>
                <w:sz w:val="32"/>
                <w:szCs w:val="32"/>
                <w:lang w:val="en-GB"/>
              </w:rPr>
              <w:t>A</w:t>
            </w:r>
          </w:p>
        </w:tc>
        <w:tc>
          <w:tcPr>
            <w:tcW w:w="4606" w:type="dxa"/>
            <w:shd w:val="clear" w:color="auto" w:fill="00FF00"/>
          </w:tcPr>
          <w:p w:rsidR="000B7E73" w:rsidRPr="00F64A73" w:rsidRDefault="000B7E73" w:rsidP="00F64A73">
            <w:pPr>
              <w:jc w:val="center"/>
              <w:rPr>
                <w:b/>
                <w:sz w:val="32"/>
                <w:szCs w:val="32"/>
                <w:lang w:val="en-GB"/>
              </w:rPr>
            </w:pPr>
            <w:r w:rsidRPr="00F64A73">
              <w:rPr>
                <w:b/>
                <w:sz w:val="32"/>
                <w:szCs w:val="32"/>
                <w:lang w:val="en-GB"/>
              </w:rPr>
              <w:t>B</w:t>
            </w:r>
          </w:p>
        </w:tc>
      </w:tr>
      <w:tr w:rsidR="000B7E73" w:rsidRPr="00F64A73" w:rsidTr="00F64A73">
        <w:tc>
          <w:tcPr>
            <w:tcW w:w="4606" w:type="dxa"/>
            <w:shd w:val="clear" w:color="auto" w:fill="CCFFFF"/>
          </w:tcPr>
          <w:p w:rsidR="000B7E73" w:rsidRPr="00F64A73" w:rsidRDefault="000B7E73" w:rsidP="00F64A73">
            <w:pPr>
              <w:jc w:val="center"/>
              <w:rPr>
                <w:lang w:val="en-GB"/>
              </w:rPr>
            </w:pPr>
            <w:r w:rsidRPr="00F64A73">
              <w:rPr>
                <w:lang w:val="en-GB"/>
              </w:rPr>
              <w:t>Late that night, Gabriel starts to be anxious because he doesn’t know what to do when babysitting a little girl.</w:t>
            </w:r>
          </w:p>
          <w:p w:rsidR="000B7E73" w:rsidRPr="00F64A73" w:rsidRDefault="000B7E73" w:rsidP="00F64A73">
            <w:pPr>
              <w:jc w:val="center"/>
              <w:rPr>
                <w:i/>
                <w:lang w:val="en-GB"/>
              </w:rPr>
            </w:pPr>
          </w:p>
          <w:p w:rsidR="000B7E73" w:rsidRPr="00F64A73" w:rsidRDefault="000B7E73" w:rsidP="00F64A73">
            <w:pPr>
              <w:jc w:val="center"/>
              <w:rPr>
                <w:lang w:val="en-GB"/>
              </w:rPr>
            </w:pPr>
            <w:r w:rsidRPr="00F64A73">
              <w:rPr>
                <w:i/>
                <w:lang w:val="en-GB"/>
              </w:rPr>
              <w:t>Write down 10 things you should do/ not do and that you should know when you babysit</w:t>
            </w:r>
          </w:p>
          <w:p w:rsidR="000B7E73" w:rsidRPr="00F64A73" w:rsidRDefault="000B7E73" w:rsidP="00F64A73">
            <w:pPr>
              <w:jc w:val="center"/>
              <w:rPr>
                <w:i/>
                <w:lang w:val="en-GB"/>
              </w:rPr>
            </w:pPr>
            <w:proofErr w:type="gramStart"/>
            <w:r w:rsidRPr="00F64A73">
              <w:rPr>
                <w:i/>
                <w:lang w:val="en-GB"/>
              </w:rPr>
              <w:t>children</w:t>
            </w:r>
            <w:proofErr w:type="gramEnd"/>
            <w:r w:rsidRPr="00F64A73">
              <w:rPr>
                <w:i/>
                <w:lang w:val="en-GB"/>
              </w:rPr>
              <w:t>.</w:t>
            </w:r>
          </w:p>
          <w:p w:rsidR="000B7E73" w:rsidRPr="00F64A73" w:rsidRDefault="000B7E73" w:rsidP="007E538E">
            <w:pPr>
              <w:rPr>
                <w:i/>
                <w:lang w:val="en-GB"/>
              </w:rPr>
            </w:pPr>
          </w:p>
        </w:tc>
        <w:tc>
          <w:tcPr>
            <w:tcW w:w="4606" w:type="dxa"/>
            <w:shd w:val="clear" w:color="auto" w:fill="CCFFCC"/>
          </w:tcPr>
          <w:p w:rsidR="000B7E73" w:rsidRPr="00F64A73" w:rsidRDefault="000B7E73" w:rsidP="00F64A73">
            <w:pPr>
              <w:jc w:val="center"/>
              <w:rPr>
                <w:lang w:val="en-GB"/>
              </w:rPr>
            </w:pPr>
            <w:r w:rsidRPr="00F64A73">
              <w:rPr>
                <w:lang w:val="en-GB"/>
              </w:rPr>
              <w:t>You need a babysitter for your children / your child but you feel a little bit anxious.</w:t>
            </w:r>
          </w:p>
          <w:p w:rsidR="000B7E73" w:rsidRPr="00F64A73" w:rsidRDefault="000B7E73" w:rsidP="00F64A73">
            <w:pPr>
              <w:jc w:val="center"/>
              <w:rPr>
                <w:lang w:val="en-GB"/>
              </w:rPr>
            </w:pPr>
          </w:p>
          <w:p w:rsidR="000B7E73" w:rsidRPr="00F64A73" w:rsidRDefault="000B7E73" w:rsidP="00F64A73">
            <w:pPr>
              <w:jc w:val="center"/>
              <w:rPr>
                <w:i/>
                <w:lang w:val="en-GB"/>
              </w:rPr>
            </w:pPr>
            <w:r w:rsidRPr="00F64A73">
              <w:rPr>
                <w:i/>
                <w:lang w:val="en-GB"/>
              </w:rPr>
              <w:t>Write down 10 things you want your babysitter to know so th</w:t>
            </w:r>
            <w:r w:rsidR="00B75B55">
              <w:rPr>
                <w:i/>
                <w:lang w:val="en-GB"/>
              </w:rPr>
              <w:t>at you can really rely on hi</w:t>
            </w:r>
            <w:r w:rsidR="004116BB">
              <w:rPr>
                <w:i/>
                <w:lang w:val="en-GB"/>
              </w:rPr>
              <w:t>m</w:t>
            </w:r>
            <w:r w:rsidR="00B75B55">
              <w:rPr>
                <w:i/>
                <w:lang w:val="en-GB"/>
              </w:rPr>
              <w:t xml:space="preserve"> /</w:t>
            </w:r>
            <w:r w:rsidRPr="00F64A73">
              <w:rPr>
                <w:i/>
                <w:lang w:val="en-GB"/>
              </w:rPr>
              <w:t>her.</w:t>
            </w:r>
          </w:p>
        </w:tc>
      </w:tr>
    </w:tbl>
    <w:p w:rsidR="000B7E73" w:rsidRPr="00B75B55" w:rsidRDefault="000B7E73" w:rsidP="000B7E73">
      <w:pPr>
        <w:rPr>
          <w:i/>
          <w:sz w:val="16"/>
          <w:szCs w:val="16"/>
          <w:lang w:val="en-GB"/>
        </w:rPr>
      </w:pPr>
    </w:p>
    <w:p w:rsidR="000B7E73" w:rsidRPr="00740878" w:rsidRDefault="000B7E73" w:rsidP="000B7E73">
      <w:pPr>
        <w:pBdr>
          <w:top w:val="single" w:sz="2" w:space="1" w:color="auto"/>
          <w:left w:val="single" w:sz="2" w:space="4" w:color="auto"/>
          <w:bottom w:val="single" w:sz="2" w:space="1" w:color="auto"/>
          <w:right w:val="single" w:sz="2" w:space="4" w:color="auto"/>
        </w:pBdr>
        <w:shd w:val="clear" w:color="auto" w:fill="CCCCCC"/>
        <w:spacing w:before="120" w:after="120"/>
        <w:rPr>
          <w:lang w:val="en-GB"/>
        </w:rPr>
      </w:pPr>
      <w:r w:rsidRPr="00740878">
        <w:rPr>
          <w:lang w:val="en-GB"/>
        </w:rPr>
        <w:t xml:space="preserve">b) Exchange your ideas with a partner and decide on the 10 top most important things you should know. </w:t>
      </w:r>
    </w:p>
    <w:p w:rsidR="00DF21FA" w:rsidRDefault="000B7E73" w:rsidP="00B75B55">
      <w:pPr>
        <w:pBdr>
          <w:top w:val="single" w:sz="2" w:space="1" w:color="auto"/>
          <w:left w:val="single" w:sz="2" w:space="4" w:color="auto"/>
          <w:bottom w:val="single" w:sz="2" w:space="1" w:color="auto"/>
          <w:right w:val="single" w:sz="2" w:space="4" w:color="auto"/>
        </w:pBdr>
        <w:shd w:val="clear" w:color="auto" w:fill="CCCCCC"/>
        <w:spacing w:before="120" w:after="120"/>
        <w:rPr>
          <w:i/>
          <w:lang w:val="en-GB"/>
        </w:rPr>
      </w:pPr>
      <w:r w:rsidRPr="00740878">
        <w:rPr>
          <w:lang w:val="en-GB"/>
        </w:rPr>
        <w:t xml:space="preserve">c) Get together in groups of four people. Discuss </w:t>
      </w:r>
      <w:proofErr w:type="gramStart"/>
      <w:r w:rsidRPr="00740878">
        <w:rPr>
          <w:lang w:val="en-GB"/>
        </w:rPr>
        <w:t xml:space="preserve">your </w:t>
      </w:r>
      <w:bookmarkStart w:id="0" w:name="_GoBack"/>
      <w:bookmarkEnd w:id="0"/>
      <w:r w:rsidRPr="00740878">
        <w:rPr>
          <w:lang w:val="en-GB"/>
        </w:rPr>
        <w:t>”</w:t>
      </w:r>
      <w:proofErr w:type="gramEnd"/>
      <w:r w:rsidRPr="00740878">
        <w:rPr>
          <w:lang w:val="en-GB"/>
        </w:rPr>
        <w:t>Top 10 list of important things when babysitting” .</w:t>
      </w:r>
    </w:p>
    <w:p w:rsidR="00DF21FA" w:rsidRPr="00DF21FA" w:rsidRDefault="00B75B55" w:rsidP="00DF21FA">
      <w:pPr>
        <w:rPr>
          <w:i/>
          <w:lang w:val="en-GB"/>
        </w:rPr>
      </w:pPr>
      <w:r>
        <w:rPr>
          <w:i/>
          <w:noProof/>
        </w:rPr>
      </w:r>
      <w:r>
        <w:rPr>
          <w:i/>
          <w:lang w:val="en-GB"/>
        </w:rPr>
        <w:pict>
          <v:group id="_x0000_s1178" editas="canvas" style="width:450pt;height:263.3pt;mso-position-horizontal-relative:char;mso-position-vertical-relative:line" coordorigin="2205,5026" coordsize="7200,4213">
            <o:lock v:ext="edit" aspectratio="t"/>
            <v:shape id="_x0000_s1179" type="#_x0000_t75" style="position:absolute;left:2205;top:5026;width:7200;height:4213" o:preferrelative="f">
              <v:fill o:detectmouseclick="t"/>
              <v:path o:extrusionok="t" o:connecttype="none"/>
              <o:lock v:ext="edit" text="t"/>
            </v:shape>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180" type="#_x0000_t65" style="position:absolute;left:2463;top:5170;width:6816;height:3937" adj="20535" filled="f" fillcolor="red">
              <v:textbox style="mso-next-textbox:#_x0000_s1180">
                <w:txbxContent>
                  <w:p w:rsidR="00155924" w:rsidRDefault="00155924" w:rsidP="00B75B55">
                    <w:pPr>
                      <w:pBdr>
                        <w:bottom w:val="single" w:sz="4" w:space="1" w:color="auto"/>
                      </w:pBdr>
                      <w:jc w:val="center"/>
                      <w:rPr>
                        <w:b/>
                        <w:lang w:val="en-GB"/>
                      </w:rPr>
                    </w:pPr>
                    <w:r w:rsidRPr="00E629A6">
                      <w:rPr>
                        <w:b/>
                        <w:lang w:val="en-GB"/>
                      </w:rPr>
                      <w:t>Top 10 list of important things when babysitting</w:t>
                    </w:r>
                  </w:p>
                  <w:p w:rsidR="00155924" w:rsidRDefault="00155924" w:rsidP="00B75B55">
                    <w:pPr>
                      <w:rPr>
                        <w:b/>
                        <w:lang w:val="en-GB"/>
                      </w:rPr>
                    </w:pPr>
                  </w:p>
                  <w:p w:rsidR="00155924" w:rsidRDefault="00155924" w:rsidP="00B75B55">
                    <w:pPr>
                      <w:spacing w:line="360" w:lineRule="auto"/>
                      <w:rPr>
                        <w:b/>
                        <w:lang w:val="en-GB"/>
                      </w:rPr>
                    </w:pPr>
                    <w:r>
                      <w:rPr>
                        <w:b/>
                        <w:lang w:val="en-GB"/>
                      </w:rPr>
                      <w:t xml:space="preserve">1. </w:t>
                    </w:r>
                  </w:p>
                  <w:p w:rsidR="00155924" w:rsidRDefault="00155924" w:rsidP="00B75B55">
                    <w:pPr>
                      <w:spacing w:line="360" w:lineRule="auto"/>
                      <w:rPr>
                        <w:b/>
                        <w:lang w:val="en-GB"/>
                      </w:rPr>
                    </w:pPr>
                    <w:r>
                      <w:rPr>
                        <w:b/>
                        <w:lang w:val="en-GB"/>
                      </w:rPr>
                      <w:t xml:space="preserve">2. </w:t>
                    </w:r>
                  </w:p>
                  <w:p w:rsidR="00155924" w:rsidRDefault="00155924" w:rsidP="00B75B55">
                    <w:pPr>
                      <w:spacing w:line="360" w:lineRule="auto"/>
                      <w:rPr>
                        <w:b/>
                        <w:lang w:val="en-GB"/>
                      </w:rPr>
                    </w:pPr>
                    <w:r>
                      <w:rPr>
                        <w:b/>
                        <w:lang w:val="en-GB"/>
                      </w:rPr>
                      <w:t xml:space="preserve">3. </w:t>
                    </w:r>
                  </w:p>
                  <w:p w:rsidR="00155924" w:rsidRDefault="00155924" w:rsidP="00B75B55">
                    <w:pPr>
                      <w:spacing w:line="360" w:lineRule="auto"/>
                      <w:rPr>
                        <w:b/>
                        <w:lang w:val="en-GB"/>
                      </w:rPr>
                    </w:pPr>
                    <w:r>
                      <w:rPr>
                        <w:b/>
                        <w:lang w:val="en-GB"/>
                      </w:rPr>
                      <w:t xml:space="preserve">4. </w:t>
                    </w:r>
                  </w:p>
                  <w:p w:rsidR="00155924" w:rsidRDefault="00155924" w:rsidP="00B75B55">
                    <w:pPr>
                      <w:spacing w:line="360" w:lineRule="auto"/>
                      <w:rPr>
                        <w:b/>
                        <w:lang w:val="en-GB"/>
                      </w:rPr>
                    </w:pPr>
                    <w:r>
                      <w:rPr>
                        <w:b/>
                        <w:lang w:val="en-GB"/>
                      </w:rPr>
                      <w:t xml:space="preserve">5. </w:t>
                    </w:r>
                  </w:p>
                  <w:p w:rsidR="00155924" w:rsidRDefault="00155924" w:rsidP="00B75B55">
                    <w:pPr>
                      <w:spacing w:line="360" w:lineRule="auto"/>
                      <w:rPr>
                        <w:b/>
                        <w:lang w:val="en-GB"/>
                      </w:rPr>
                    </w:pPr>
                    <w:r>
                      <w:rPr>
                        <w:b/>
                        <w:lang w:val="en-GB"/>
                      </w:rPr>
                      <w:t xml:space="preserve">6. </w:t>
                    </w:r>
                  </w:p>
                  <w:p w:rsidR="00155924" w:rsidRDefault="00155924" w:rsidP="00B75B55">
                    <w:pPr>
                      <w:spacing w:line="360" w:lineRule="auto"/>
                      <w:rPr>
                        <w:b/>
                        <w:lang w:val="en-GB"/>
                      </w:rPr>
                    </w:pPr>
                    <w:r>
                      <w:rPr>
                        <w:b/>
                        <w:lang w:val="en-GB"/>
                      </w:rPr>
                      <w:t xml:space="preserve">7. </w:t>
                    </w:r>
                  </w:p>
                  <w:p w:rsidR="00155924" w:rsidRDefault="00155924" w:rsidP="00B75B55">
                    <w:pPr>
                      <w:spacing w:line="360" w:lineRule="auto"/>
                      <w:rPr>
                        <w:b/>
                        <w:lang w:val="en-GB"/>
                      </w:rPr>
                    </w:pPr>
                    <w:r>
                      <w:rPr>
                        <w:b/>
                        <w:lang w:val="en-GB"/>
                      </w:rPr>
                      <w:t>8.</w:t>
                    </w:r>
                  </w:p>
                  <w:p w:rsidR="00155924" w:rsidRDefault="00155924" w:rsidP="00B75B55">
                    <w:pPr>
                      <w:spacing w:line="360" w:lineRule="auto"/>
                      <w:rPr>
                        <w:b/>
                        <w:lang w:val="en-GB"/>
                      </w:rPr>
                    </w:pPr>
                    <w:r>
                      <w:rPr>
                        <w:b/>
                        <w:lang w:val="en-GB"/>
                      </w:rPr>
                      <w:t>9.</w:t>
                    </w:r>
                  </w:p>
                  <w:p w:rsidR="00155924" w:rsidRPr="00E629A6" w:rsidRDefault="00155924" w:rsidP="00B75B55">
                    <w:pPr>
                      <w:spacing w:line="360" w:lineRule="auto"/>
                      <w:rPr>
                        <w:b/>
                        <w:lang w:val="en-GB"/>
                      </w:rPr>
                    </w:pPr>
                    <w:r>
                      <w:rPr>
                        <w:b/>
                        <w:lang w:val="en-GB"/>
                      </w:rPr>
                      <w:t>10.</w:t>
                    </w:r>
                  </w:p>
                </w:txbxContent>
              </v:textbox>
            </v:shape>
            <w10:wrap type="none"/>
            <w10:anchorlock/>
          </v:group>
        </w:pict>
      </w:r>
    </w:p>
    <w:p w:rsidR="00B75B55" w:rsidRDefault="00B75B55" w:rsidP="00740878">
      <w:pPr>
        <w:rPr>
          <w:rFonts w:ascii="Arial" w:hAnsi="Arial" w:cs="Arial"/>
          <w:b/>
          <w:sz w:val="28"/>
          <w:szCs w:val="28"/>
          <w:lang w:val="en-GB"/>
        </w:rPr>
      </w:pPr>
    </w:p>
    <w:p w:rsidR="00740878" w:rsidRPr="00740878" w:rsidRDefault="00155924" w:rsidP="00740878">
      <w:pPr>
        <w:rPr>
          <w:rFonts w:ascii="Arial" w:hAnsi="Arial" w:cs="Arial"/>
          <w:b/>
          <w:sz w:val="28"/>
          <w:szCs w:val="28"/>
          <w:lang w:val="en-GB"/>
        </w:rPr>
      </w:pPr>
      <w:r>
        <w:rPr>
          <w:rFonts w:ascii="Arial" w:hAnsi="Arial" w:cs="Arial"/>
          <w:b/>
          <w:sz w:val="28"/>
          <w:szCs w:val="28"/>
          <w:lang w:val="en-GB"/>
        </w:rPr>
        <w:br w:type="page"/>
      </w:r>
      <w:r w:rsidR="00740878">
        <w:rPr>
          <w:rFonts w:ascii="Arial" w:hAnsi="Arial" w:cs="Arial"/>
          <w:b/>
          <w:sz w:val="28"/>
          <w:szCs w:val="28"/>
          <w:lang w:val="en-GB"/>
        </w:rPr>
        <w:lastRenderedPageBreak/>
        <w:t>2</w:t>
      </w:r>
      <w:r w:rsidR="00740878" w:rsidRPr="00740878">
        <w:rPr>
          <w:rFonts w:ascii="Arial" w:hAnsi="Arial" w:cs="Arial"/>
          <w:b/>
          <w:sz w:val="28"/>
          <w:szCs w:val="28"/>
          <w:lang w:val="en-GB"/>
        </w:rPr>
        <w:t xml:space="preserve">. </w:t>
      </w:r>
      <w:r w:rsidR="00740878" w:rsidRPr="00740878">
        <w:rPr>
          <w:rFonts w:ascii="Arial" w:hAnsi="Arial" w:cs="Arial"/>
          <w:b/>
          <w:sz w:val="36"/>
          <w:szCs w:val="36"/>
          <w:lang w:val="en-GB"/>
        </w:rPr>
        <w:sym w:font="Wingdings" w:char="F026"/>
      </w:r>
      <w:r w:rsidR="00740878" w:rsidRPr="00740878">
        <w:rPr>
          <w:rFonts w:ascii="Arial" w:hAnsi="Arial" w:cs="Arial"/>
          <w:b/>
          <w:sz w:val="28"/>
          <w:szCs w:val="28"/>
          <w:lang w:val="en-GB"/>
        </w:rPr>
        <w:t xml:space="preserve"> </w:t>
      </w:r>
      <w:r w:rsidR="00740878">
        <w:rPr>
          <w:rFonts w:ascii="Arial" w:hAnsi="Arial" w:cs="Arial"/>
          <w:b/>
          <w:sz w:val="28"/>
          <w:szCs w:val="28"/>
          <w:lang w:val="en-GB"/>
        </w:rPr>
        <w:t>Reading -</w:t>
      </w:r>
      <w:r w:rsidR="00740878" w:rsidRPr="00740878">
        <w:rPr>
          <w:rFonts w:ascii="Arial" w:hAnsi="Arial" w:cs="Arial"/>
          <w:b/>
          <w:i/>
          <w:sz w:val="28"/>
          <w:szCs w:val="28"/>
          <w:lang w:val="en-GB"/>
        </w:rPr>
        <w:t xml:space="preserve"> Starbucks Boy – part </w:t>
      </w:r>
      <w:r w:rsidR="00740878">
        <w:rPr>
          <w:rFonts w:ascii="Arial" w:hAnsi="Arial" w:cs="Arial"/>
          <w:b/>
          <w:i/>
          <w:sz w:val="28"/>
          <w:szCs w:val="28"/>
          <w:lang w:val="en-GB"/>
        </w:rPr>
        <w:t>2</w:t>
      </w:r>
    </w:p>
    <w:p w:rsidR="00DF21FA" w:rsidRDefault="00DF21FA" w:rsidP="00DF21FA">
      <w:pPr>
        <w:rPr>
          <w:b/>
          <w:lang w:val="en-GB"/>
        </w:rPr>
      </w:pPr>
    </w:p>
    <w:p w:rsidR="00947775" w:rsidRDefault="00947775" w:rsidP="00947775">
      <w:pPr>
        <w:pBdr>
          <w:top w:val="single" w:sz="2" w:space="1" w:color="auto"/>
          <w:left w:val="single" w:sz="2" w:space="4" w:color="auto"/>
          <w:bottom w:val="single" w:sz="2" w:space="1" w:color="auto"/>
          <w:right w:val="single" w:sz="2" w:space="4" w:color="auto"/>
        </w:pBdr>
        <w:shd w:val="clear" w:color="auto" w:fill="CCCCCC"/>
        <w:rPr>
          <w:i/>
          <w:lang w:val="en-GB"/>
        </w:rPr>
      </w:pPr>
      <w:r>
        <w:rPr>
          <w:i/>
          <w:lang w:val="en-GB"/>
        </w:rPr>
        <w:t xml:space="preserve">1. Read the </w:t>
      </w:r>
      <w:r w:rsidR="003D25A3">
        <w:rPr>
          <w:i/>
          <w:lang w:val="en-GB"/>
        </w:rPr>
        <w:t xml:space="preserve">second </w:t>
      </w:r>
      <w:r>
        <w:rPr>
          <w:i/>
          <w:lang w:val="en-GB"/>
        </w:rPr>
        <w:t>extract from the short story</w:t>
      </w:r>
      <w:r w:rsidR="00FB1A26">
        <w:rPr>
          <w:rStyle w:val="Funotenzeichen"/>
          <w:i/>
          <w:lang w:val="en-GB"/>
        </w:rPr>
        <w:footnoteReference w:id="2"/>
      </w:r>
      <w:r>
        <w:rPr>
          <w:i/>
          <w:lang w:val="en-GB"/>
        </w:rPr>
        <w:t xml:space="preserve">. </w:t>
      </w:r>
    </w:p>
    <w:p w:rsidR="009A2444" w:rsidRDefault="009A2444">
      <w:pPr>
        <w:rPr>
          <w:lang w:val="en-GB"/>
        </w:rPr>
      </w:pPr>
    </w:p>
    <w:p w:rsidR="00E629A6" w:rsidRPr="00F524D9" w:rsidRDefault="00E629A6" w:rsidP="00E629A6">
      <w:pPr>
        <w:spacing w:before="120" w:after="120"/>
        <w:rPr>
          <w:rFonts w:ascii="Arial" w:hAnsi="Arial" w:cs="Arial"/>
          <w:b/>
          <w:sz w:val="28"/>
          <w:szCs w:val="28"/>
          <w:lang w:val="en-GB"/>
        </w:rPr>
      </w:pPr>
      <w:r w:rsidRPr="00F524D9">
        <w:rPr>
          <w:rFonts w:ascii="Arial" w:hAnsi="Arial" w:cs="Arial"/>
          <w:b/>
          <w:sz w:val="28"/>
          <w:szCs w:val="28"/>
          <w:lang w:val="en-GB"/>
        </w:rPr>
        <w:t xml:space="preserve">2.1 </w:t>
      </w:r>
      <w:r w:rsidRPr="00F524D9">
        <w:rPr>
          <w:rFonts w:ascii="Arial" w:hAnsi="Arial" w:cs="Arial"/>
          <w:b/>
          <w:sz w:val="36"/>
          <w:szCs w:val="36"/>
          <w:lang w:val="en-GB"/>
        </w:rPr>
        <w:sym w:font="Wingdings 2" w:char="F022"/>
      </w:r>
      <w:r w:rsidRPr="00F524D9">
        <w:rPr>
          <w:rFonts w:ascii="Arial" w:hAnsi="Arial" w:cs="Arial"/>
          <w:b/>
          <w:sz w:val="28"/>
          <w:szCs w:val="28"/>
          <w:lang w:val="en-GB"/>
        </w:rPr>
        <w:t xml:space="preserve"> Writing</w:t>
      </w:r>
      <w:r w:rsidR="00E31679" w:rsidRPr="00F524D9">
        <w:rPr>
          <w:rFonts w:ascii="Arial" w:hAnsi="Arial" w:cs="Arial"/>
          <w:b/>
          <w:sz w:val="28"/>
          <w:szCs w:val="28"/>
          <w:lang w:val="en-GB"/>
        </w:rPr>
        <w:t xml:space="preserve"> – </w:t>
      </w:r>
      <w:r w:rsidR="00E31679" w:rsidRPr="00F524D9">
        <w:rPr>
          <w:rFonts w:ascii="Arial" w:hAnsi="Arial" w:cs="Arial"/>
          <w:b/>
          <w:i/>
          <w:sz w:val="28"/>
          <w:szCs w:val="28"/>
          <w:lang w:val="en-GB"/>
        </w:rPr>
        <w:t>Writing a characterisation</w:t>
      </w:r>
    </w:p>
    <w:p w:rsidR="00E629A6" w:rsidRDefault="000B7E73" w:rsidP="00E629A6">
      <w:pPr>
        <w:spacing w:before="120" w:after="120"/>
        <w:rPr>
          <w:i/>
          <w:lang w:val="en-GB"/>
        </w:rPr>
      </w:pPr>
      <w:r>
        <w:rPr>
          <w:i/>
          <w:lang w:val="en-GB"/>
        </w:rPr>
        <w:t xml:space="preserve">a) </w:t>
      </w:r>
      <w:r w:rsidR="00E629A6" w:rsidRPr="00643D51">
        <w:rPr>
          <w:i/>
          <w:lang w:val="en-GB"/>
        </w:rPr>
        <w:t xml:space="preserve">Write a characterisation of </w:t>
      </w:r>
      <w:proofErr w:type="spellStart"/>
      <w:r w:rsidR="00E629A6" w:rsidRPr="00643D51">
        <w:rPr>
          <w:i/>
          <w:lang w:val="en-GB"/>
        </w:rPr>
        <w:t>Arabella</w:t>
      </w:r>
      <w:proofErr w:type="spellEnd"/>
      <w:r w:rsidR="00E629A6" w:rsidRPr="00643D51">
        <w:rPr>
          <w:i/>
          <w:lang w:val="en-GB"/>
        </w:rPr>
        <w:t>. Explain what she is like and what she does.</w:t>
      </w:r>
    </w:p>
    <w:p w:rsidR="00E31679" w:rsidRPr="00E31679" w:rsidRDefault="00E31679" w:rsidP="00E31679">
      <w:pPr>
        <w:pBdr>
          <w:top w:val="single" w:sz="4" w:space="1" w:color="auto"/>
          <w:left w:val="single" w:sz="4" w:space="4" w:color="auto"/>
          <w:bottom w:val="single" w:sz="4" w:space="0" w:color="auto"/>
          <w:right w:val="single" w:sz="4" w:space="4" w:color="auto"/>
        </w:pBdr>
        <w:shd w:val="clear" w:color="auto" w:fill="CCCCCC"/>
        <w:spacing w:before="120" w:after="120"/>
        <w:rPr>
          <w:i/>
          <w:u w:val="single"/>
          <w:lang w:val="en-GB"/>
        </w:rPr>
      </w:pPr>
      <w:r w:rsidRPr="00E31679">
        <w:rPr>
          <w:i/>
          <w:u w:val="single"/>
          <w:lang w:val="en-GB"/>
        </w:rPr>
        <w:t>Proceed as follows:</w:t>
      </w:r>
    </w:p>
    <w:p w:rsidR="00643D51" w:rsidRPr="00643D51" w:rsidRDefault="00643D51" w:rsidP="005870C9">
      <w:pPr>
        <w:numPr>
          <w:ilvl w:val="0"/>
          <w:numId w:val="1"/>
        </w:numPr>
        <w:pBdr>
          <w:top w:val="single" w:sz="4" w:space="1" w:color="auto"/>
          <w:left w:val="single" w:sz="4" w:space="4" w:color="auto"/>
          <w:bottom w:val="single" w:sz="4" w:space="0" w:color="auto"/>
          <w:right w:val="single" w:sz="4" w:space="4" w:color="auto"/>
        </w:pBdr>
        <w:shd w:val="clear" w:color="auto" w:fill="CCCCCC"/>
        <w:spacing w:before="120" w:after="120"/>
        <w:rPr>
          <w:i/>
          <w:lang w:val="en-GB"/>
        </w:rPr>
      </w:pPr>
      <w:r w:rsidRPr="00643D51">
        <w:rPr>
          <w:i/>
          <w:lang w:val="en-GB"/>
        </w:rPr>
        <w:t>Write a first draf</w:t>
      </w:r>
      <w:r w:rsidR="00E31679">
        <w:rPr>
          <w:i/>
          <w:lang w:val="en-GB"/>
        </w:rPr>
        <w:t>t (</w:t>
      </w:r>
      <w:r w:rsidR="00E31679" w:rsidRPr="00E31679">
        <w:rPr>
          <w:b/>
          <w:i/>
          <w:lang w:val="en-GB"/>
        </w:rPr>
        <w:sym w:font="Webdings" w:char="F0A4"/>
      </w:r>
      <w:r w:rsidR="00E31679" w:rsidRPr="00E31679">
        <w:rPr>
          <w:b/>
          <w:i/>
          <w:lang w:val="en-GB"/>
        </w:rPr>
        <w:t xml:space="preserve"> doc. 1</w:t>
      </w:r>
      <w:r w:rsidR="00E31679">
        <w:rPr>
          <w:b/>
          <w:i/>
          <w:lang w:val="en-GB"/>
        </w:rPr>
        <w:t>)</w:t>
      </w:r>
      <w:r w:rsidRPr="00643D51">
        <w:rPr>
          <w:i/>
          <w:lang w:val="en-GB"/>
        </w:rPr>
        <w:t>.</w:t>
      </w:r>
      <w:r>
        <w:rPr>
          <w:i/>
          <w:lang w:val="en-GB"/>
        </w:rPr>
        <w:t xml:space="preserve"> You may want to take notes first.</w:t>
      </w:r>
    </w:p>
    <w:p w:rsidR="005870C9" w:rsidRDefault="00643D51" w:rsidP="005870C9">
      <w:pPr>
        <w:numPr>
          <w:ilvl w:val="0"/>
          <w:numId w:val="1"/>
        </w:numPr>
        <w:pBdr>
          <w:top w:val="single" w:sz="4" w:space="1" w:color="auto"/>
          <w:left w:val="single" w:sz="4" w:space="4" w:color="auto"/>
          <w:bottom w:val="single" w:sz="4" w:space="0" w:color="auto"/>
          <w:right w:val="single" w:sz="4" w:space="4" w:color="auto"/>
        </w:pBdr>
        <w:shd w:val="clear" w:color="auto" w:fill="CCCCCC"/>
        <w:spacing w:before="120" w:after="120"/>
        <w:rPr>
          <w:lang w:val="en-GB"/>
        </w:rPr>
      </w:pPr>
      <w:r w:rsidRPr="00643D51">
        <w:rPr>
          <w:i/>
          <w:lang w:val="en-GB"/>
        </w:rPr>
        <w:t>Check your text with the help of the aspects</w:t>
      </w:r>
      <w:r>
        <w:rPr>
          <w:i/>
          <w:lang w:val="en-GB"/>
        </w:rPr>
        <w:t xml:space="preserve"> of</w:t>
      </w:r>
      <w:r w:rsidR="00E31679">
        <w:rPr>
          <w:i/>
          <w:lang w:val="en-GB"/>
        </w:rPr>
        <w:t xml:space="preserve"> </w:t>
      </w:r>
      <w:r w:rsidR="00E31679" w:rsidRPr="00E31679">
        <w:rPr>
          <w:b/>
          <w:i/>
          <w:lang w:val="en-GB"/>
        </w:rPr>
        <w:sym w:font="Webdings" w:char="F0A4"/>
      </w:r>
      <w:r w:rsidR="00E31679" w:rsidRPr="00E31679">
        <w:rPr>
          <w:b/>
          <w:i/>
          <w:lang w:val="en-GB"/>
        </w:rPr>
        <w:t xml:space="preserve"> doc. </w:t>
      </w:r>
      <w:r w:rsidR="00E31679">
        <w:rPr>
          <w:b/>
          <w:i/>
          <w:lang w:val="en-GB"/>
        </w:rPr>
        <w:t>2</w:t>
      </w:r>
      <w:r>
        <w:rPr>
          <w:i/>
          <w:lang w:val="en-GB"/>
        </w:rPr>
        <w:t>.</w:t>
      </w:r>
      <w:r>
        <w:rPr>
          <w:lang w:val="en-GB"/>
        </w:rPr>
        <w:t xml:space="preserve"> </w:t>
      </w:r>
    </w:p>
    <w:p w:rsidR="005870C9" w:rsidRDefault="005870C9" w:rsidP="005870C9">
      <w:pPr>
        <w:numPr>
          <w:ilvl w:val="0"/>
          <w:numId w:val="1"/>
        </w:numPr>
        <w:pBdr>
          <w:top w:val="single" w:sz="4" w:space="1" w:color="auto"/>
          <w:left w:val="single" w:sz="4" w:space="4" w:color="auto"/>
          <w:bottom w:val="single" w:sz="4" w:space="0" w:color="auto"/>
          <w:right w:val="single" w:sz="4" w:space="4" w:color="auto"/>
        </w:pBdr>
        <w:shd w:val="clear" w:color="auto" w:fill="CCCCCC"/>
        <w:spacing w:before="120" w:after="120"/>
        <w:rPr>
          <w:lang w:val="en-GB"/>
        </w:rPr>
      </w:pPr>
      <w:r w:rsidRPr="005870C9">
        <w:rPr>
          <w:i/>
          <w:lang w:val="en-GB"/>
        </w:rPr>
        <w:t xml:space="preserve">Exchange your text with a partner. </w:t>
      </w:r>
    </w:p>
    <w:p w:rsidR="00DC46A8" w:rsidRPr="00DC46A8" w:rsidRDefault="005870C9" w:rsidP="00DC46A8">
      <w:pPr>
        <w:numPr>
          <w:ilvl w:val="0"/>
          <w:numId w:val="1"/>
        </w:numPr>
        <w:pBdr>
          <w:top w:val="single" w:sz="4" w:space="1" w:color="auto"/>
          <w:left w:val="single" w:sz="4" w:space="4" w:color="auto"/>
          <w:bottom w:val="single" w:sz="4" w:space="0" w:color="auto"/>
          <w:right w:val="single" w:sz="4" w:space="4" w:color="auto"/>
        </w:pBdr>
        <w:shd w:val="clear" w:color="auto" w:fill="CCCCCC"/>
        <w:spacing w:before="120" w:after="120"/>
        <w:rPr>
          <w:lang w:val="en-GB"/>
        </w:rPr>
      </w:pPr>
      <w:r w:rsidRPr="00DC46A8">
        <w:rPr>
          <w:i/>
          <w:lang w:val="en-GB"/>
        </w:rPr>
        <w:t>Read your partner’s comments</w:t>
      </w:r>
      <w:r w:rsidRPr="00DC46A8">
        <w:rPr>
          <w:lang w:val="en-GB"/>
        </w:rPr>
        <w:t xml:space="preserve">. </w:t>
      </w:r>
      <w:r w:rsidR="005D7886" w:rsidRPr="00DC46A8">
        <w:rPr>
          <w:i/>
          <w:lang w:val="en-GB"/>
        </w:rPr>
        <w:t>Re-write a final version of your characterization</w:t>
      </w:r>
      <w:r w:rsidRPr="00DC46A8">
        <w:rPr>
          <w:i/>
          <w:lang w:val="en-GB"/>
        </w:rPr>
        <w:t xml:space="preserve"> with the help of your and your partner’s comments on your text</w:t>
      </w:r>
      <w:r w:rsidR="005D7886" w:rsidRPr="00DC46A8">
        <w:rPr>
          <w:i/>
          <w:lang w:val="en-GB"/>
        </w:rPr>
        <w:t>.</w:t>
      </w:r>
      <w:r w:rsidR="005D7886" w:rsidRPr="00DC46A8">
        <w:rPr>
          <w:lang w:val="en-GB"/>
        </w:rPr>
        <w:t xml:space="preserve"> </w:t>
      </w:r>
    </w:p>
    <w:p w:rsidR="00DC46A8" w:rsidRDefault="00DC46A8" w:rsidP="00DC46A8">
      <w:pPr>
        <w:rPr>
          <w:i/>
          <w:lang w:val="en-GB"/>
        </w:rPr>
      </w:pPr>
    </w:p>
    <w:p w:rsidR="00DC46A8" w:rsidRDefault="00DC46A8" w:rsidP="00DC46A8">
      <w:pPr>
        <w:rPr>
          <w:i/>
          <w:lang w:val="en-GB"/>
        </w:rPr>
      </w:pPr>
      <w:r w:rsidRPr="000B7E73">
        <w:rPr>
          <w:i/>
          <w:lang w:val="en-GB"/>
        </w:rPr>
        <w:t xml:space="preserve">b) </w:t>
      </w:r>
      <w:proofErr w:type="gramStart"/>
      <w:r w:rsidRPr="000B7E73">
        <w:rPr>
          <w:i/>
          <w:lang w:val="en-GB"/>
        </w:rPr>
        <w:t>It’s</w:t>
      </w:r>
      <w:proofErr w:type="gramEnd"/>
      <w:r w:rsidRPr="000B7E73">
        <w:rPr>
          <w:i/>
          <w:lang w:val="en-GB"/>
        </w:rPr>
        <w:t xml:space="preserve"> Gabriel’s first day babysitting </w:t>
      </w:r>
      <w:proofErr w:type="spellStart"/>
      <w:r w:rsidRPr="000B7E73">
        <w:rPr>
          <w:i/>
          <w:lang w:val="en-GB"/>
        </w:rPr>
        <w:t>Arabella</w:t>
      </w:r>
      <w:proofErr w:type="spellEnd"/>
      <w:r w:rsidRPr="000B7E73">
        <w:rPr>
          <w:i/>
          <w:lang w:val="en-GB"/>
        </w:rPr>
        <w:t xml:space="preserve">. Re-write their first day together from </w:t>
      </w:r>
      <w:proofErr w:type="spellStart"/>
      <w:r w:rsidRPr="000B7E73">
        <w:rPr>
          <w:i/>
          <w:lang w:val="en-GB"/>
        </w:rPr>
        <w:t>Arabella’s</w:t>
      </w:r>
      <w:proofErr w:type="spellEnd"/>
      <w:r w:rsidRPr="000B7E73">
        <w:rPr>
          <w:i/>
          <w:lang w:val="en-GB"/>
        </w:rPr>
        <w:t xml:space="preserve"> perspective.</w:t>
      </w:r>
    </w:p>
    <w:p w:rsidR="00DC46A8" w:rsidRDefault="00DC46A8" w:rsidP="00DC46A8">
      <w:pPr>
        <w:rPr>
          <w:i/>
          <w:lang w:val="en-GB"/>
        </w:rPr>
      </w:pPr>
    </w:p>
    <w:p w:rsidR="00DC46A8" w:rsidRDefault="00DC46A8" w:rsidP="00DC46A8">
      <w:pPr>
        <w:pBdr>
          <w:top w:val="single" w:sz="4" w:space="1" w:color="auto"/>
          <w:left w:val="single" w:sz="4" w:space="4" w:color="auto"/>
          <w:bottom w:val="single" w:sz="4" w:space="1" w:color="auto"/>
          <w:right w:val="single" w:sz="4" w:space="4" w:color="auto"/>
        </w:pBdr>
        <w:shd w:val="clear" w:color="auto" w:fill="CCCCCC"/>
        <w:rPr>
          <w:u w:val="single"/>
          <w:lang w:val="en-GB"/>
        </w:rPr>
      </w:pPr>
      <w:r>
        <w:rPr>
          <w:u w:val="single"/>
          <w:lang w:val="en-GB"/>
        </w:rPr>
        <w:t>Before you start:</w:t>
      </w:r>
    </w:p>
    <w:p w:rsidR="00DC46A8" w:rsidRDefault="00DC46A8" w:rsidP="00DC46A8">
      <w:pPr>
        <w:pBdr>
          <w:top w:val="single" w:sz="4" w:space="1" w:color="auto"/>
          <w:left w:val="single" w:sz="4" w:space="4" w:color="auto"/>
          <w:bottom w:val="single" w:sz="4" w:space="1" w:color="auto"/>
          <w:right w:val="single" w:sz="4" w:space="4" w:color="auto"/>
        </w:pBdr>
        <w:shd w:val="clear" w:color="auto" w:fill="CCCCCC"/>
        <w:rPr>
          <w:u w:val="single"/>
          <w:lang w:val="en-GB"/>
        </w:rPr>
      </w:pPr>
    </w:p>
    <w:p w:rsidR="00DC46A8" w:rsidRDefault="00DC46A8" w:rsidP="00DC46A8">
      <w:pPr>
        <w:pBdr>
          <w:top w:val="single" w:sz="4" w:space="1" w:color="auto"/>
          <w:left w:val="single" w:sz="4" w:space="4" w:color="auto"/>
          <w:bottom w:val="single" w:sz="4" w:space="1" w:color="auto"/>
          <w:right w:val="single" w:sz="4" w:space="4" w:color="auto"/>
        </w:pBdr>
        <w:shd w:val="clear" w:color="auto" w:fill="CCCCCC"/>
        <w:rPr>
          <w:lang w:val="en-GB"/>
        </w:rPr>
      </w:pPr>
      <w:r w:rsidRPr="000B7E73">
        <w:rPr>
          <w:lang w:val="en-GB"/>
        </w:rPr>
        <w:t>Note down aspects that you should remember when re-writing a literary text.</w:t>
      </w:r>
    </w:p>
    <w:p w:rsidR="00DC46A8" w:rsidRDefault="00DC46A8" w:rsidP="00DC46A8">
      <w:pPr>
        <w:rPr>
          <w:lang w:val="en-GB"/>
        </w:rPr>
      </w:pPr>
    </w:p>
    <w:p w:rsidR="00DC46A8" w:rsidRPr="00DC46A8" w:rsidRDefault="00DC46A8" w:rsidP="00DC46A8">
      <w:pPr>
        <w:pBdr>
          <w:top w:val="single" w:sz="4" w:space="1" w:color="auto"/>
          <w:left w:val="single" w:sz="4" w:space="4" w:color="auto"/>
          <w:bottom w:val="single" w:sz="4" w:space="0" w:color="auto"/>
          <w:right w:val="single" w:sz="4" w:space="4" w:color="auto"/>
        </w:pBdr>
        <w:shd w:val="clear" w:color="auto" w:fill="CCCCCC"/>
        <w:spacing w:before="120" w:after="120"/>
        <w:rPr>
          <w:lang w:val="en-GB"/>
        </w:rPr>
        <w:sectPr w:rsidR="00DC46A8" w:rsidRPr="00DC46A8" w:rsidSect="009A486D">
          <w:footerReference w:type="default" r:id="rId8"/>
          <w:type w:val="continuous"/>
          <w:pgSz w:w="11906" w:h="16838"/>
          <w:pgMar w:top="539" w:right="1417" w:bottom="360" w:left="1417" w:header="708" w:footer="708" w:gutter="0"/>
          <w:cols w:space="708"/>
          <w:docGrid w:linePitch="360"/>
        </w:sectPr>
      </w:pPr>
    </w:p>
    <w:p w:rsidR="005D7886" w:rsidRDefault="000B7E73" w:rsidP="00221519">
      <w:pPr>
        <w:ind w:left="-900"/>
        <w:rPr>
          <w:b/>
          <w:lang w:val="en-GB"/>
        </w:rPr>
      </w:pPr>
      <w:r>
        <w:rPr>
          <w:b/>
          <w:i/>
          <w:lang w:val="en-GB"/>
        </w:rPr>
        <w:lastRenderedPageBreak/>
        <w:br w:type="page"/>
      </w:r>
      <w:r w:rsidR="005D7886" w:rsidRPr="00643D51">
        <w:rPr>
          <w:b/>
          <w:i/>
          <w:lang w:val="en-GB"/>
        </w:rPr>
        <w:lastRenderedPageBreak/>
        <w:sym w:font="Webdings" w:char="00A4"/>
      </w:r>
      <w:r w:rsidR="005D7886" w:rsidRPr="00643D51">
        <w:rPr>
          <w:b/>
          <w:i/>
          <w:lang w:val="en-GB"/>
        </w:rPr>
        <w:t xml:space="preserve"> </w:t>
      </w:r>
      <w:r w:rsidR="005D7886">
        <w:rPr>
          <w:b/>
          <w:lang w:val="en-GB"/>
        </w:rPr>
        <w:t>Doc. 1 – My text</w:t>
      </w:r>
    </w:p>
    <w:p w:rsidR="009A486D" w:rsidRPr="00221519" w:rsidRDefault="009A486D" w:rsidP="009B0957">
      <w:pPr>
        <w:rPr>
          <w:b/>
          <w:sz w:val="12"/>
          <w:szCs w:val="12"/>
          <w:lang w:val="en-GB"/>
        </w:rPr>
      </w:pPr>
    </w:p>
    <w:p w:rsidR="009A486D" w:rsidRPr="009A486D" w:rsidRDefault="009A486D" w:rsidP="009A486D">
      <w:pPr>
        <w:pBdr>
          <w:top w:val="single" w:sz="4" w:space="1" w:color="auto"/>
          <w:left w:val="single" w:sz="4" w:space="4" w:color="auto"/>
          <w:bottom w:val="single" w:sz="4" w:space="1" w:color="auto"/>
          <w:right w:val="single" w:sz="4" w:space="4" w:color="auto"/>
        </w:pBdr>
        <w:shd w:val="clear" w:color="auto" w:fill="CCCCCC"/>
        <w:rPr>
          <w:i/>
          <w:lang w:val="en-GB"/>
        </w:rPr>
      </w:pPr>
      <w:r w:rsidRPr="009A486D">
        <w:rPr>
          <w:i/>
          <w:lang w:val="en-GB"/>
        </w:rPr>
        <w:t>Use this sheet to write your first draft of your text.</w:t>
      </w:r>
      <w:r>
        <w:rPr>
          <w:i/>
          <w:lang w:val="en-GB"/>
        </w:rPr>
        <w:t xml:space="preserve"> </w:t>
      </w:r>
      <w:proofErr w:type="gramStart"/>
      <w:r>
        <w:rPr>
          <w:i/>
          <w:lang w:val="en-GB"/>
        </w:rPr>
        <w:t xml:space="preserve">Re-read your text with the help of </w:t>
      </w:r>
      <w:r w:rsidRPr="009A486D">
        <w:rPr>
          <w:b/>
          <w:i/>
          <w:lang w:val="en-GB"/>
        </w:rPr>
        <w:sym w:font="Webdings" w:char="00A4"/>
      </w:r>
      <w:r w:rsidRPr="009A486D">
        <w:rPr>
          <w:b/>
          <w:i/>
          <w:lang w:val="en-GB"/>
        </w:rPr>
        <w:t xml:space="preserve"> doc. 2</w:t>
      </w:r>
      <w:r>
        <w:rPr>
          <w:i/>
          <w:lang w:val="en-GB"/>
        </w:rPr>
        <w:t>.</w:t>
      </w:r>
      <w:proofErr w:type="gramEnd"/>
      <w:r>
        <w:rPr>
          <w:i/>
          <w:lang w:val="en-GB"/>
        </w:rPr>
        <w:t xml:space="preserve"> Write your notes on how to improve your text in the lef</w:t>
      </w:r>
      <w:r w:rsidR="001F6DC8">
        <w:rPr>
          <w:i/>
          <w:lang w:val="en-GB"/>
        </w:rPr>
        <w:t>t</w:t>
      </w:r>
      <w:r>
        <w:rPr>
          <w:i/>
          <w:lang w:val="en-GB"/>
        </w:rPr>
        <w:t xml:space="preserve"> column. Give your text to a partner. He/She can write his/her notes in the right column.</w:t>
      </w:r>
    </w:p>
    <w:p w:rsidR="005D7886" w:rsidRPr="00221519" w:rsidRDefault="005D7886" w:rsidP="009B0957">
      <w:pPr>
        <w:rPr>
          <w:b/>
          <w:sz w:val="12"/>
          <w:szCs w:val="12"/>
          <w:lang w:val="en-GB"/>
        </w:rPr>
      </w:pPr>
    </w:p>
    <w:tbl>
      <w:tblPr>
        <w:tblW w:w="1062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3"/>
        <w:gridCol w:w="6589"/>
        <w:gridCol w:w="2018"/>
      </w:tblGrid>
      <w:tr w:rsidR="005D7886" w:rsidRPr="00ED6B55" w:rsidTr="00ED6B55">
        <w:tc>
          <w:tcPr>
            <w:tcW w:w="1980" w:type="dxa"/>
            <w:tcBorders>
              <w:right w:val="dotDash" w:sz="4" w:space="0" w:color="auto"/>
            </w:tcBorders>
            <w:shd w:val="clear" w:color="auto" w:fill="auto"/>
          </w:tcPr>
          <w:p w:rsidR="005D7886" w:rsidRPr="00ED6B55" w:rsidRDefault="005D7886" w:rsidP="009B0957">
            <w:pPr>
              <w:rPr>
                <w:b/>
                <w:color w:val="993366"/>
                <w:lang w:val="en-GB"/>
              </w:rPr>
            </w:pPr>
            <w:r w:rsidRPr="00ED6B55">
              <w:rPr>
                <w:b/>
                <w:color w:val="993366"/>
                <w:lang w:val="en-GB"/>
              </w:rPr>
              <w:t>me</w:t>
            </w:r>
          </w:p>
        </w:tc>
        <w:tc>
          <w:tcPr>
            <w:tcW w:w="6480" w:type="dxa"/>
            <w:tcBorders>
              <w:left w:val="dotDash" w:sz="4" w:space="0" w:color="auto"/>
              <w:right w:val="dotDash" w:sz="4" w:space="0" w:color="auto"/>
            </w:tcBorders>
            <w:shd w:val="clear" w:color="auto" w:fill="auto"/>
          </w:tcPr>
          <w:p w:rsidR="005D7886" w:rsidRPr="00ED6B55" w:rsidRDefault="005D7886" w:rsidP="009B0957">
            <w:pPr>
              <w:rPr>
                <w:b/>
                <w:lang w:val="en-GB"/>
              </w:rPr>
            </w:pPr>
            <w:r w:rsidRPr="00ED6B55">
              <w:rPr>
                <w:b/>
                <w:lang w:val="en-GB"/>
              </w:rPr>
              <w:sym w:font="Wingdings 2" w:char="F022"/>
            </w:r>
            <w:r w:rsidRPr="00ED6B55">
              <w:rPr>
                <w:b/>
                <w:lang w:val="en-GB"/>
              </w:rPr>
              <w:t xml:space="preserve"> Your text</w:t>
            </w:r>
          </w:p>
        </w:tc>
        <w:tc>
          <w:tcPr>
            <w:tcW w:w="1985" w:type="dxa"/>
            <w:tcBorders>
              <w:left w:val="dotDash" w:sz="4" w:space="0" w:color="auto"/>
            </w:tcBorders>
            <w:shd w:val="clear" w:color="auto" w:fill="auto"/>
          </w:tcPr>
          <w:p w:rsidR="005D7886" w:rsidRPr="00ED6B55" w:rsidRDefault="005D7886" w:rsidP="009B0957">
            <w:pPr>
              <w:rPr>
                <w:b/>
                <w:color w:val="339966"/>
                <w:lang w:val="en-GB"/>
              </w:rPr>
            </w:pPr>
            <w:r w:rsidRPr="00ED6B55">
              <w:rPr>
                <w:b/>
                <w:color w:val="339966"/>
                <w:lang w:val="en-GB"/>
              </w:rPr>
              <w:t>buddy</w:t>
            </w:r>
          </w:p>
        </w:tc>
      </w:tr>
      <w:tr w:rsidR="005D7886" w:rsidRPr="00ED6B55" w:rsidTr="00ED6B55">
        <w:tc>
          <w:tcPr>
            <w:tcW w:w="1980" w:type="dxa"/>
            <w:tcBorders>
              <w:right w:val="dotDash" w:sz="4" w:space="0" w:color="auto"/>
            </w:tcBorders>
            <w:shd w:val="clear" w:color="auto" w:fill="auto"/>
          </w:tcPr>
          <w:p w:rsidR="005D7886" w:rsidRPr="00ED6B55" w:rsidRDefault="009A486D" w:rsidP="00ED6B55">
            <w:pPr>
              <w:spacing w:line="360" w:lineRule="auto"/>
              <w:rPr>
                <w:color w:val="993366"/>
                <w:lang w:val="en-GB"/>
              </w:rPr>
            </w:pPr>
            <w:r w:rsidRPr="00ED6B55">
              <w:rPr>
                <w:color w:val="993366"/>
                <w:lang w:val="en-GB"/>
              </w:rPr>
              <w:t>………………….</w:t>
            </w:r>
          </w:p>
          <w:p w:rsidR="009A486D" w:rsidRPr="00ED6B55" w:rsidRDefault="009A486D" w:rsidP="00ED6B55">
            <w:pPr>
              <w:spacing w:line="360" w:lineRule="auto"/>
              <w:rPr>
                <w:color w:val="993366"/>
                <w:lang w:val="en-GB"/>
              </w:rPr>
            </w:pPr>
            <w:r w:rsidRPr="00ED6B55">
              <w:rPr>
                <w:color w:val="993366"/>
                <w:lang w:val="en-GB"/>
              </w:rPr>
              <w:t>………………….</w:t>
            </w:r>
          </w:p>
          <w:p w:rsidR="009A486D" w:rsidRPr="00ED6B55" w:rsidRDefault="009A486D" w:rsidP="00ED6B55">
            <w:pPr>
              <w:spacing w:line="360" w:lineRule="auto"/>
              <w:rPr>
                <w:color w:val="993366"/>
                <w:lang w:val="en-GB"/>
              </w:rPr>
            </w:pPr>
            <w:r w:rsidRPr="00ED6B55">
              <w:rPr>
                <w:color w:val="993366"/>
                <w:lang w:val="en-GB"/>
              </w:rPr>
              <w:t>………………….</w:t>
            </w:r>
          </w:p>
          <w:p w:rsidR="009A486D" w:rsidRPr="00ED6B55" w:rsidRDefault="009A486D" w:rsidP="00ED6B55">
            <w:pPr>
              <w:spacing w:line="360" w:lineRule="auto"/>
              <w:rPr>
                <w:color w:val="993366"/>
                <w:lang w:val="en-GB"/>
              </w:rPr>
            </w:pPr>
            <w:r w:rsidRPr="00ED6B55">
              <w:rPr>
                <w:color w:val="993366"/>
                <w:lang w:val="en-GB"/>
              </w:rPr>
              <w:t>………………….</w:t>
            </w:r>
          </w:p>
          <w:p w:rsidR="009A486D" w:rsidRPr="00ED6B55" w:rsidRDefault="009A486D" w:rsidP="00ED6B55">
            <w:pPr>
              <w:spacing w:line="360" w:lineRule="auto"/>
              <w:rPr>
                <w:color w:val="993366"/>
                <w:lang w:val="en-GB"/>
              </w:rPr>
            </w:pPr>
            <w:r w:rsidRPr="00ED6B55">
              <w:rPr>
                <w:color w:val="993366"/>
                <w:lang w:val="en-GB"/>
              </w:rPr>
              <w:t>………………….</w:t>
            </w:r>
          </w:p>
          <w:p w:rsidR="009A486D" w:rsidRPr="00ED6B55" w:rsidRDefault="009A486D" w:rsidP="00ED6B55">
            <w:pPr>
              <w:spacing w:line="360" w:lineRule="auto"/>
              <w:rPr>
                <w:color w:val="993366"/>
                <w:lang w:val="en-GB"/>
              </w:rPr>
            </w:pPr>
            <w:r w:rsidRPr="00ED6B55">
              <w:rPr>
                <w:color w:val="993366"/>
                <w:lang w:val="en-GB"/>
              </w:rPr>
              <w:t>………………….</w:t>
            </w:r>
          </w:p>
          <w:p w:rsidR="009A486D" w:rsidRPr="00ED6B55" w:rsidRDefault="009A486D" w:rsidP="00ED6B55">
            <w:pPr>
              <w:spacing w:line="360" w:lineRule="auto"/>
              <w:rPr>
                <w:color w:val="993366"/>
                <w:lang w:val="en-GB"/>
              </w:rPr>
            </w:pPr>
            <w:r w:rsidRPr="00ED6B55">
              <w:rPr>
                <w:color w:val="993366"/>
                <w:lang w:val="en-GB"/>
              </w:rPr>
              <w:t>………………….</w:t>
            </w:r>
          </w:p>
          <w:p w:rsidR="009A486D" w:rsidRPr="00ED6B55" w:rsidRDefault="009A486D" w:rsidP="00ED6B55">
            <w:pPr>
              <w:spacing w:line="360" w:lineRule="auto"/>
              <w:rPr>
                <w:color w:val="993366"/>
                <w:lang w:val="en-GB"/>
              </w:rPr>
            </w:pPr>
            <w:r w:rsidRPr="00ED6B55">
              <w:rPr>
                <w:color w:val="993366"/>
                <w:lang w:val="en-GB"/>
              </w:rPr>
              <w:t>………………….</w:t>
            </w:r>
          </w:p>
          <w:p w:rsidR="009A486D" w:rsidRPr="00ED6B55" w:rsidRDefault="009A486D" w:rsidP="00ED6B55">
            <w:pPr>
              <w:spacing w:line="360" w:lineRule="auto"/>
              <w:rPr>
                <w:color w:val="993366"/>
                <w:lang w:val="en-GB"/>
              </w:rPr>
            </w:pPr>
            <w:r w:rsidRPr="00ED6B55">
              <w:rPr>
                <w:color w:val="993366"/>
                <w:lang w:val="en-GB"/>
              </w:rPr>
              <w:t>………………….</w:t>
            </w:r>
          </w:p>
          <w:p w:rsidR="009A486D" w:rsidRPr="00ED6B55" w:rsidRDefault="009A486D" w:rsidP="00ED6B55">
            <w:pPr>
              <w:spacing w:line="360" w:lineRule="auto"/>
              <w:rPr>
                <w:color w:val="993366"/>
                <w:lang w:val="en-GB"/>
              </w:rPr>
            </w:pPr>
            <w:r w:rsidRPr="00ED6B55">
              <w:rPr>
                <w:color w:val="993366"/>
                <w:lang w:val="en-GB"/>
              </w:rPr>
              <w:t>………………….</w:t>
            </w:r>
          </w:p>
          <w:p w:rsidR="009A486D" w:rsidRPr="00ED6B55" w:rsidRDefault="009A486D" w:rsidP="00ED6B55">
            <w:pPr>
              <w:spacing w:line="360" w:lineRule="auto"/>
              <w:rPr>
                <w:color w:val="993366"/>
                <w:lang w:val="en-GB"/>
              </w:rPr>
            </w:pPr>
            <w:r w:rsidRPr="00ED6B55">
              <w:rPr>
                <w:color w:val="993366"/>
                <w:lang w:val="en-GB"/>
              </w:rPr>
              <w:t>………………….</w:t>
            </w:r>
          </w:p>
          <w:p w:rsidR="009A486D" w:rsidRPr="00ED6B55" w:rsidRDefault="009A486D" w:rsidP="00ED6B55">
            <w:pPr>
              <w:spacing w:line="360" w:lineRule="auto"/>
              <w:rPr>
                <w:color w:val="993366"/>
                <w:lang w:val="en-GB"/>
              </w:rPr>
            </w:pPr>
            <w:r w:rsidRPr="00ED6B55">
              <w:rPr>
                <w:color w:val="993366"/>
                <w:lang w:val="en-GB"/>
              </w:rPr>
              <w:t>………………….</w:t>
            </w:r>
          </w:p>
          <w:p w:rsidR="009A486D" w:rsidRPr="00ED6B55" w:rsidRDefault="009A486D" w:rsidP="00ED6B55">
            <w:pPr>
              <w:spacing w:line="360" w:lineRule="auto"/>
              <w:rPr>
                <w:color w:val="993366"/>
                <w:lang w:val="en-GB"/>
              </w:rPr>
            </w:pPr>
            <w:r w:rsidRPr="00ED6B55">
              <w:rPr>
                <w:color w:val="993366"/>
                <w:lang w:val="en-GB"/>
              </w:rPr>
              <w:t>………………….</w:t>
            </w:r>
          </w:p>
          <w:p w:rsidR="009A486D" w:rsidRPr="00ED6B55" w:rsidRDefault="009A486D" w:rsidP="00ED6B55">
            <w:pPr>
              <w:spacing w:line="360" w:lineRule="auto"/>
              <w:rPr>
                <w:color w:val="993366"/>
                <w:lang w:val="en-GB"/>
              </w:rPr>
            </w:pPr>
            <w:r w:rsidRPr="00ED6B55">
              <w:rPr>
                <w:color w:val="993366"/>
                <w:lang w:val="en-GB"/>
              </w:rPr>
              <w:t>………………….</w:t>
            </w:r>
          </w:p>
          <w:p w:rsidR="009A486D" w:rsidRPr="00ED6B55" w:rsidRDefault="009A486D" w:rsidP="00ED6B55">
            <w:pPr>
              <w:spacing w:line="360" w:lineRule="auto"/>
              <w:rPr>
                <w:color w:val="993366"/>
                <w:lang w:val="en-GB"/>
              </w:rPr>
            </w:pPr>
            <w:r w:rsidRPr="00ED6B55">
              <w:rPr>
                <w:color w:val="993366"/>
                <w:lang w:val="en-GB"/>
              </w:rPr>
              <w:t>………………….</w:t>
            </w:r>
          </w:p>
          <w:p w:rsidR="009A486D" w:rsidRPr="00ED6B55" w:rsidRDefault="009A486D" w:rsidP="00ED6B55">
            <w:pPr>
              <w:spacing w:line="360" w:lineRule="auto"/>
              <w:rPr>
                <w:color w:val="993366"/>
                <w:lang w:val="en-GB"/>
              </w:rPr>
            </w:pPr>
            <w:r w:rsidRPr="00ED6B55">
              <w:rPr>
                <w:color w:val="993366"/>
                <w:lang w:val="en-GB"/>
              </w:rPr>
              <w:t>………………….</w:t>
            </w:r>
          </w:p>
          <w:p w:rsidR="009A486D" w:rsidRPr="00ED6B55" w:rsidRDefault="009A486D" w:rsidP="00ED6B55">
            <w:pPr>
              <w:spacing w:line="360" w:lineRule="auto"/>
              <w:rPr>
                <w:color w:val="993366"/>
                <w:lang w:val="en-GB"/>
              </w:rPr>
            </w:pPr>
            <w:r w:rsidRPr="00ED6B55">
              <w:rPr>
                <w:color w:val="993366"/>
                <w:lang w:val="en-GB"/>
              </w:rPr>
              <w:t>………………….</w:t>
            </w:r>
          </w:p>
          <w:p w:rsidR="009A486D" w:rsidRPr="00ED6B55" w:rsidRDefault="009A486D" w:rsidP="00ED6B55">
            <w:pPr>
              <w:spacing w:line="360" w:lineRule="auto"/>
              <w:rPr>
                <w:color w:val="993366"/>
                <w:lang w:val="en-GB"/>
              </w:rPr>
            </w:pPr>
            <w:r w:rsidRPr="00ED6B55">
              <w:rPr>
                <w:color w:val="993366"/>
                <w:lang w:val="en-GB"/>
              </w:rPr>
              <w:t>………………….</w:t>
            </w:r>
          </w:p>
          <w:p w:rsidR="009A486D" w:rsidRPr="00ED6B55" w:rsidRDefault="009A486D" w:rsidP="00ED6B55">
            <w:pPr>
              <w:spacing w:line="360" w:lineRule="auto"/>
              <w:rPr>
                <w:color w:val="993366"/>
                <w:lang w:val="en-GB"/>
              </w:rPr>
            </w:pPr>
            <w:r w:rsidRPr="00ED6B55">
              <w:rPr>
                <w:color w:val="993366"/>
                <w:lang w:val="en-GB"/>
              </w:rPr>
              <w:t>………………….</w:t>
            </w:r>
          </w:p>
          <w:p w:rsidR="009A486D" w:rsidRPr="00ED6B55" w:rsidRDefault="009A486D" w:rsidP="00ED6B55">
            <w:pPr>
              <w:spacing w:line="360" w:lineRule="auto"/>
              <w:rPr>
                <w:color w:val="993366"/>
                <w:lang w:val="en-GB"/>
              </w:rPr>
            </w:pPr>
            <w:r w:rsidRPr="00ED6B55">
              <w:rPr>
                <w:color w:val="993366"/>
                <w:lang w:val="en-GB"/>
              </w:rPr>
              <w:t>………………….</w:t>
            </w:r>
          </w:p>
          <w:p w:rsidR="009A486D" w:rsidRPr="00ED6B55" w:rsidRDefault="009A486D" w:rsidP="00ED6B55">
            <w:pPr>
              <w:spacing w:line="360" w:lineRule="auto"/>
              <w:rPr>
                <w:color w:val="993366"/>
                <w:lang w:val="en-GB"/>
              </w:rPr>
            </w:pPr>
            <w:r w:rsidRPr="00ED6B55">
              <w:rPr>
                <w:color w:val="993366"/>
                <w:lang w:val="en-GB"/>
              </w:rPr>
              <w:t>………………….</w:t>
            </w:r>
          </w:p>
          <w:p w:rsidR="009A486D" w:rsidRPr="00ED6B55" w:rsidRDefault="009A486D" w:rsidP="00ED6B55">
            <w:pPr>
              <w:spacing w:line="360" w:lineRule="auto"/>
              <w:rPr>
                <w:color w:val="993366"/>
                <w:lang w:val="en-GB"/>
              </w:rPr>
            </w:pPr>
            <w:r w:rsidRPr="00ED6B55">
              <w:rPr>
                <w:color w:val="993366"/>
                <w:lang w:val="en-GB"/>
              </w:rPr>
              <w:t>………………….</w:t>
            </w:r>
          </w:p>
          <w:p w:rsidR="009A486D" w:rsidRPr="00ED6B55" w:rsidRDefault="009A486D" w:rsidP="00ED6B55">
            <w:pPr>
              <w:spacing w:line="360" w:lineRule="auto"/>
              <w:rPr>
                <w:color w:val="993366"/>
                <w:lang w:val="en-GB"/>
              </w:rPr>
            </w:pPr>
            <w:r w:rsidRPr="00ED6B55">
              <w:rPr>
                <w:color w:val="993366"/>
                <w:lang w:val="en-GB"/>
              </w:rPr>
              <w:t>………………….</w:t>
            </w:r>
          </w:p>
          <w:p w:rsidR="009A486D" w:rsidRPr="00ED6B55" w:rsidRDefault="009A486D" w:rsidP="00ED6B55">
            <w:pPr>
              <w:spacing w:line="360" w:lineRule="auto"/>
              <w:rPr>
                <w:color w:val="993366"/>
                <w:lang w:val="en-GB"/>
              </w:rPr>
            </w:pPr>
            <w:r w:rsidRPr="00ED6B55">
              <w:rPr>
                <w:color w:val="993366"/>
                <w:lang w:val="en-GB"/>
              </w:rPr>
              <w:t>………………….</w:t>
            </w:r>
          </w:p>
          <w:p w:rsidR="009A486D" w:rsidRPr="00ED6B55" w:rsidRDefault="009A486D" w:rsidP="00ED6B55">
            <w:pPr>
              <w:spacing w:line="360" w:lineRule="auto"/>
              <w:rPr>
                <w:color w:val="993366"/>
                <w:lang w:val="en-GB"/>
              </w:rPr>
            </w:pPr>
            <w:r w:rsidRPr="00ED6B55">
              <w:rPr>
                <w:color w:val="993366"/>
                <w:lang w:val="en-GB"/>
              </w:rPr>
              <w:t>………………….</w:t>
            </w:r>
          </w:p>
          <w:p w:rsidR="009A486D" w:rsidRPr="00ED6B55" w:rsidRDefault="009A486D" w:rsidP="00ED6B55">
            <w:pPr>
              <w:spacing w:line="360" w:lineRule="auto"/>
              <w:rPr>
                <w:color w:val="993366"/>
                <w:lang w:val="en-GB"/>
              </w:rPr>
            </w:pPr>
            <w:r w:rsidRPr="00ED6B55">
              <w:rPr>
                <w:color w:val="993366"/>
                <w:lang w:val="en-GB"/>
              </w:rPr>
              <w:t>………………….</w:t>
            </w:r>
          </w:p>
          <w:p w:rsidR="009A486D" w:rsidRPr="00ED6B55" w:rsidRDefault="009A486D" w:rsidP="00ED6B55">
            <w:pPr>
              <w:spacing w:line="360" w:lineRule="auto"/>
              <w:rPr>
                <w:color w:val="993366"/>
                <w:lang w:val="en-GB"/>
              </w:rPr>
            </w:pPr>
            <w:r w:rsidRPr="00ED6B55">
              <w:rPr>
                <w:color w:val="993366"/>
                <w:lang w:val="en-GB"/>
              </w:rPr>
              <w:t>………………….</w:t>
            </w:r>
          </w:p>
          <w:p w:rsidR="009A486D" w:rsidRPr="00ED6B55" w:rsidRDefault="009A486D" w:rsidP="00ED6B55">
            <w:pPr>
              <w:spacing w:line="360" w:lineRule="auto"/>
              <w:rPr>
                <w:color w:val="993366"/>
                <w:lang w:val="en-GB"/>
              </w:rPr>
            </w:pPr>
            <w:r w:rsidRPr="00ED6B55">
              <w:rPr>
                <w:color w:val="993366"/>
                <w:lang w:val="en-GB"/>
              </w:rPr>
              <w:t>………………….</w:t>
            </w:r>
          </w:p>
          <w:p w:rsidR="009A486D" w:rsidRPr="00ED6B55" w:rsidRDefault="009A486D" w:rsidP="00ED6B55">
            <w:pPr>
              <w:spacing w:line="360" w:lineRule="auto"/>
              <w:rPr>
                <w:color w:val="993366"/>
                <w:lang w:val="en-GB"/>
              </w:rPr>
            </w:pPr>
            <w:r w:rsidRPr="00ED6B55">
              <w:rPr>
                <w:color w:val="993366"/>
                <w:lang w:val="en-GB"/>
              </w:rPr>
              <w:t>………………….</w:t>
            </w:r>
          </w:p>
          <w:p w:rsidR="009A486D" w:rsidRPr="00DC46A8" w:rsidRDefault="009A486D" w:rsidP="00ED6B55">
            <w:pPr>
              <w:spacing w:line="360" w:lineRule="auto"/>
              <w:rPr>
                <w:color w:val="993366"/>
                <w:lang w:val="en-GB"/>
              </w:rPr>
            </w:pPr>
            <w:r w:rsidRPr="00ED6B55">
              <w:rPr>
                <w:color w:val="993366"/>
                <w:lang w:val="en-GB"/>
              </w:rPr>
              <w:t>………………….</w:t>
            </w:r>
          </w:p>
        </w:tc>
        <w:tc>
          <w:tcPr>
            <w:tcW w:w="6480" w:type="dxa"/>
            <w:tcBorders>
              <w:left w:val="dotDash" w:sz="4" w:space="0" w:color="auto"/>
              <w:right w:val="dotDash" w:sz="4" w:space="0" w:color="auto"/>
            </w:tcBorders>
            <w:shd w:val="clear" w:color="auto" w:fill="auto"/>
          </w:tcPr>
          <w:p w:rsidR="005D7886" w:rsidRPr="00ED6B55" w:rsidRDefault="005D7886" w:rsidP="00ED6B55">
            <w:pPr>
              <w:spacing w:line="360" w:lineRule="auto"/>
              <w:rPr>
                <w:u w:val="single"/>
                <w:lang w:val="en-GB"/>
              </w:rPr>
            </w:pPr>
          </w:p>
          <w:p w:rsidR="005D7886" w:rsidRPr="00ED6B55" w:rsidRDefault="005D7886" w:rsidP="00ED6B55">
            <w:pPr>
              <w:pBdr>
                <w:top w:val="single" w:sz="12" w:space="1" w:color="auto"/>
                <w:bottom w:val="single" w:sz="12" w:space="1" w:color="auto"/>
              </w:pBdr>
              <w:spacing w:line="360" w:lineRule="auto"/>
              <w:rPr>
                <w:u w:val="single"/>
                <w:lang w:val="en-GB"/>
              </w:rPr>
            </w:pPr>
          </w:p>
          <w:p w:rsidR="005D7886" w:rsidRPr="00ED6B55" w:rsidRDefault="005D7886" w:rsidP="00ED6B55">
            <w:pPr>
              <w:pBdr>
                <w:bottom w:val="single" w:sz="12" w:space="1" w:color="auto"/>
                <w:between w:val="single" w:sz="12" w:space="1" w:color="auto"/>
              </w:pBdr>
              <w:spacing w:line="360" w:lineRule="auto"/>
              <w:rPr>
                <w:u w:val="single"/>
                <w:lang w:val="en-GB"/>
              </w:rPr>
            </w:pPr>
          </w:p>
          <w:p w:rsidR="005D7886" w:rsidRPr="00ED6B55" w:rsidRDefault="005D7886" w:rsidP="00ED6B55">
            <w:pPr>
              <w:pBdr>
                <w:bottom w:val="single" w:sz="12" w:space="1" w:color="auto"/>
                <w:between w:val="single" w:sz="12" w:space="1" w:color="auto"/>
              </w:pBdr>
              <w:spacing w:line="360" w:lineRule="auto"/>
              <w:rPr>
                <w:u w:val="single"/>
                <w:lang w:val="en-GB"/>
              </w:rPr>
            </w:pPr>
          </w:p>
          <w:p w:rsidR="005D7886" w:rsidRPr="00ED6B55" w:rsidRDefault="005D7886" w:rsidP="00ED6B55">
            <w:pPr>
              <w:pBdr>
                <w:bottom w:val="single" w:sz="12" w:space="1" w:color="auto"/>
                <w:between w:val="single" w:sz="12" w:space="1" w:color="auto"/>
              </w:pBdr>
              <w:spacing w:line="360" w:lineRule="auto"/>
              <w:rPr>
                <w:u w:val="single"/>
                <w:lang w:val="en-GB"/>
              </w:rPr>
            </w:pPr>
          </w:p>
          <w:p w:rsidR="005D7886" w:rsidRPr="00ED6B55" w:rsidRDefault="005D7886" w:rsidP="00ED6B55">
            <w:pPr>
              <w:pBdr>
                <w:bottom w:val="single" w:sz="12" w:space="1" w:color="auto"/>
                <w:between w:val="single" w:sz="12" w:space="1" w:color="auto"/>
              </w:pBdr>
              <w:spacing w:line="360" w:lineRule="auto"/>
              <w:rPr>
                <w:u w:val="single"/>
                <w:lang w:val="en-GB"/>
              </w:rPr>
            </w:pPr>
          </w:p>
          <w:p w:rsidR="005D7886" w:rsidRPr="00ED6B55" w:rsidRDefault="005D7886" w:rsidP="00ED6B55">
            <w:pPr>
              <w:pBdr>
                <w:bottom w:val="single" w:sz="12" w:space="1" w:color="auto"/>
                <w:between w:val="single" w:sz="12" w:space="1" w:color="auto"/>
              </w:pBdr>
              <w:spacing w:line="360" w:lineRule="auto"/>
              <w:jc w:val="both"/>
              <w:rPr>
                <w:u w:val="single"/>
                <w:lang w:val="en-GB"/>
              </w:rPr>
            </w:pPr>
          </w:p>
          <w:p w:rsidR="005D7886" w:rsidRPr="00ED6B55" w:rsidRDefault="005D7886" w:rsidP="00ED6B55">
            <w:pPr>
              <w:pBdr>
                <w:bottom w:val="single" w:sz="12" w:space="1" w:color="auto"/>
                <w:between w:val="single" w:sz="12" w:space="1" w:color="auto"/>
              </w:pBdr>
              <w:spacing w:line="360" w:lineRule="auto"/>
              <w:jc w:val="both"/>
              <w:rPr>
                <w:u w:val="single"/>
                <w:lang w:val="en-GB"/>
              </w:rPr>
            </w:pPr>
          </w:p>
          <w:p w:rsidR="005D7886" w:rsidRPr="00ED6B55" w:rsidRDefault="005D7886" w:rsidP="00ED6B55">
            <w:pPr>
              <w:pBdr>
                <w:bottom w:val="single" w:sz="12" w:space="1" w:color="auto"/>
                <w:between w:val="single" w:sz="12" w:space="1" w:color="auto"/>
              </w:pBdr>
              <w:spacing w:line="360" w:lineRule="auto"/>
              <w:jc w:val="both"/>
              <w:rPr>
                <w:u w:val="single"/>
                <w:lang w:val="en-GB"/>
              </w:rPr>
            </w:pPr>
          </w:p>
          <w:p w:rsidR="005D7886" w:rsidRPr="00ED6B55" w:rsidRDefault="005D7886" w:rsidP="00ED6B55">
            <w:pPr>
              <w:pBdr>
                <w:bottom w:val="single" w:sz="12" w:space="1" w:color="auto"/>
                <w:between w:val="single" w:sz="12" w:space="1" w:color="auto"/>
              </w:pBdr>
              <w:spacing w:line="360" w:lineRule="auto"/>
              <w:jc w:val="both"/>
              <w:rPr>
                <w:u w:val="single"/>
                <w:lang w:val="en-GB"/>
              </w:rPr>
            </w:pPr>
          </w:p>
          <w:p w:rsidR="005D7886" w:rsidRPr="00ED6B55" w:rsidRDefault="005D7886" w:rsidP="00ED6B55">
            <w:pPr>
              <w:pBdr>
                <w:bottom w:val="single" w:sz="12" w:space="1" w:color="auto"/>
                <w:between w:val="single" w:sz="12" w:space="1" w:color="auto"/>
              </w:pBdr>
              <w:spacing w:line="360" w:lineRule="auto"/>
              <w:jc w:val="both"/>
              <w:rPr>
                <w:u w:val="single"/>
                <w:lang w:val="en-GB"/>
              </w:rPr>
            </w:pPr>
          </w:p>
          <w:p w:rsidR="005D7886" w:rsidRPr="00ED6B55" w:rsidRDefault="005D7886" w:rsidP="00ED6B55">
            <w:pPr>
              <w:pBdr>
                <w:bottom w:val="single" w:sz="12" w:space="1" w:color="auto"/>
                <w:between w:val="single" w:sz="12" w:space="1" w:color="auto"/>
              </w:pBdr>
              <w:spacing w:line="360" w:lineRule="auto"/>
              <w:jc w:val="both"/>
              <w:rPr>
                <w:u w:val="single"/>
                <w:lang w:val="en-GB"/>
              </w:rPr>
            </w:pPr>
          </w:p>
          <w:p w:rsidR="005D7886" w:rsidRPr="00ED6B55" w:rsidRDefault="005D7886" w:rsidP="00ED6B55">
            <w:pPr>
              <w:pBdr>
                <w:bottom w:val="single" w:sz="12" w:space="1" w:color="auto"/>
                <w:between w:val="single" w:sz="12" w:space="1" w:color="auto"/>
              </w:pBdr>
              <w:spacing w:line="360" w:lineRule="auto"/>
              <w:jc w:val="both"/>
              <w:rPr>
                <w:u w:val="single"/>
                <w:lang w:val="en-GB"/>
              </w:rPr>
            </w:pPr>
          </w:p>
          <w:p w:rsidR="005D7886" w:rsidRPr="00ED6B55" w:rsidRDefault="005D7886" w:rsidP="00ED6B55">
            <w:pPr>
              <w:pBdr>
                <w:bottom w:val="single" w:sz="12" w:space="1" w:color="auto"/>
                <w:between w:val="single" w:sz="12" w:space="1" w:color="auto"/>
              </w:pBdr>
              <w:spacing w:line="360" w:lineRule="auto"/>
              <w:jc w:val="both"/>
              <w:rPr>
                <w:u w:val="single"/>
                <w:lang w:val="en-GB"/>
              </w:rPr>
            </w:pPr>
          </w:p>
          <w:p w:rsidR="005D7886" w:rsidRPr="00ED6B55" w:rsidRDefault="005D7886" w:rsidP="00ED6B55">
            <w:pPr>
              <w:pBdr>
                <w:bottom w:val="single" w:sz="12" w:space="1" w:color="auto"/>
                <w:between w:val="single" w:sz="12" w:space="1" w:color="auto"/>
              </w:pBdr>
              <w:spacing w:line="360" w:lineRule="auto"/>
              <w:jc w:val="both"/>
              <w:rPr>
                <w:u w:val="single"/>
                <w:lang w:val="en-GB"/>
              </w:rPr>
            </w:pPr>
          </w:p>
          <w:p w:rsidR="005D7886" w:rsidRPr="00ED6B55" w:rsidRDefault="005D7886" w:rsidP="00ED6B55">
            <w:pPr>
              <w:pBdr>
                <w:bottom w:val="single" w:sz="12" w:space="1" w:color="auto"/>
                <w:between w:val="single" w:sz="12" w:space="1" w:color="auto"/>
              </w:pBdr>
              <w:spacing w:line="360" w:lineRule="auto"/>
              <w:jc w:val="both"/>
              <w:rPr>
                <w:u w:val="single"/>
                <w:lang w:val="en-GB"/>
              </w:rPr>
            </w:pPr>
          </w:p>
          <w:p w:rsidR="005D7886" w:rsidRPr="00ED6B55" w:rsidRDefault="005D7886" w:rsidP="00ED6B55">
            <w:pPr>
              <w:pBdr>
                <w:bottom w:val="single" w:sz="12" w:space="1" w:color="auto"/>
                <w:between w:val="single" w:sz="12" w:space="1" w:color="auto"/>
              </w:pBdr>
              <w:spacing w:line="360" w:lineRule="auto"/>
              <w:jc w:val="both"/>
              <w:rPr>
                <w:u w:val="single"/>
                <w:lang w:val="en-GB"/>
              </w:rPr>
            </w:pPr>
          </w:p>
          <w:p w:rsidR="005D7886" w:rsidRPr="00ED6B55" w:rsidRDefault="005D7886" w:rsidP="00ED6B55">
            <w:pPr>
              <w:pBdr>
                <w:bottom w:val="single" w:sz="12" w:space="1" w:color="auto"/>
                <w:between w:val="single" w:sz="12" w:space="1" w:color="auto"/>
              </w:pBdr>
              <w:spacing w:line="360" w:lineRule="auto"/>
              <w:jc w:val="both"/>
              <w:rPr>
                <w:u w:val="single"/>
                <w:lang w:val="en-GB"/>
              </w:rPr>
            </w:pPr>
          </w:p>
          <w:p w:rsidR="005D7886" w:rsidRPr="00ED6B55" w:rsidRDefault="005D7886" w:rsidP="00ED6B55">
            <w:pPr>
              <w:pBdr>
                <w:bottom w:val="single" w:sz="12" w:space="1" w:color="auto"/>
                <w:between w:val="single" w:sz="12" w:space="1" w:color="auto"/>
              </w:pBdr>
              <w:spacing w:line="360" w:lineRule="auto"/>
              <w:jc w:val="both"/>
              <w:rPr>
                <w:u w:val="single"/>
                <w:lang w:val="en-GB"/>
              </w:rPr>
            </w:pPr>
          </w:p>
          <w:p w:rsidR="005D7886" w:rsidRPr="00ED6B55" w:rsidRDefault="005D7886" w:rsidP="00ED6B55">
            <w:pPr>
              <w:pBdr>
                <w:bottom w:val="single" w:sz="12" w:space="1" w:color="auto"/>
                <w:between w:val="single" w:sz="12" w:space="1" w:color="auto"/>
              </w:pBdr>
              <w:spacing w:line="360" w:lineRule="auto"/>
              <w:jc w:val="both"/>
              <w:rPr>
                <w:u w:val="single"/>
                <w:lang w:val="en-GB"/>
              </w:rPr>
            </w:pPr>
          </w:p>
          <w:p w:rsidR="005D7886" w:rsidRPr="00ED6B55" w:rsidRDefault="005D7886" w:rsidP="00ED6B55">
            <w:pPr>
              <w:pBdr>
                <w:bottom w:val="single" w:sz="12" w:space="1" w:color="auto"/>
                <w:between w:val="single" w:sz="12" w:space="1" w:color="auto"/>
              </w:pBdr>
              <w:spacing w:line="360" w:lineRule="auto"/>
              <w:jc w:val="both"/>
              <w:rPr>
                <w:u w:val="single"/>
                <w:lang w:val="en-GB"/>
              </w:rPr>
            </w:pPr>
          </w:p>
          <w:p w:rsidR="005D7886" w:rsidRPr="00ED6B55" w:rsidRDefault="005D7886" w:rsidP="00ED6B55">
            <w:pPr>
              <w:pBdr>
                <w:bottom w:val="single" w:sz="12" w:space="1" w:color="auto"/>
                <w:between w:val="single" w:sz="12" w:space="1" w:color="auto"/>
              </w:pBdr>
              <w:spacing w:line="360" w:lineRule="auto"/>
              <w:jc w:val="both"/>
              <w:rPr>
                <w:u w:val="single"/>
                <w:lang w:val="en-GB"/>
              </w:rPr>
            </w:pPr>
          </w:p>
          <w:p w:rsidR="005D7886" w:rsidRPr="00ED6B55" w:rsidRDefault="005D7886" w:rsidP="00ED6B55">
            <w:pPr>
              <w:pBdr>
                <w:bottom w:val="single" w:sz="12" w:space="1" w:color="auto"/>
                <w:between w:val="single" w:sz="12" w:space="1" w:color="auto"/>
              </w:pBdr>
              <w:spacing w:line="360" w:lineRule="auto"/>
              <w:jc w:val="both"/>
              <w:rPr>
                <w:u w:val="single"/>
                <w:lang w:val="en-GB"/>
              </w:rPr>
            </w:pPr>
          </w:p>
          <w:p w:rsidR="005D7886" w:rsidRPr="00ED6B55" w:rsidRDefault="005D7886" w:rsidP="00ED6B55">
            <w:pPr>
              <w:pBdr>
                <w:bottom w:val="single" w:sz="12" w:space="1" w:color="auto"/>
                <w:between w:val="single" w:sz="12" w:space="1" w:color="auto"/>
              </w:pBdr>
              <w:spacing w:line="360" w:lineRule="auto"/>
              <w:jc w:val="both"/>
              <w:rPr>
                <w:u w:val="single"/>
                <w:lang w:val="en-GB"/>
              </w:rPr>
            </w:pPr>
          </w:p>
          <w:p w:rsidR="005D7886" w:rsidRPr="00ED6B55" w:rsidRDefault="005D7886" w:rsidP="00ED6B55">
            <w:pPr>
              <w:pBdr>
                <w:bottom w:val="single" w:sz="12" w:space="1" w:color="auto"/>
                <w:between w:val="single" w:sz="12" w:space="1" w:color="auto"/>
              </w:pBdr>
              <w:spacing w:line="360" w:lineRule="auto"/>
              <w:jc w:val="both"/>
              <w:rPr>
                <w:u w:val="single"/>
                <w:lang w:val="en-GB"/>
              </w:rPr>
            </w:pPr>
          </w:p>
          <w:p w:rsidR="005D7886" w:rsidRPr="00ED6B55" w:rsidRDefault="005D7886" w:rsidP="00ED6B55">
            <w:pPr>
              <w:pBdr>
                <w:bottom w:val="single" w:sz="12" w:space="1" w:color="auto"/>
                <w:between w:val="single" w:sz="12" w:space="1" w:color="auto"/>
              </w:pBdr>
              <w:spacing w:line="360" w:lineRule="auto"/>
              <w:jc w:val="both"/>
              <w:rPr>
                <w:u w:val="single"/>
                <w:lang w:val="en-GB"/>
              </w:rPr>
            </w:pPr>
          </w:p>
          <w:p w:rsidR="005D7886" w:rsidRPr="00ED6B55" w:rsidRDefault="005D7886" w:rsidP="00ED6B55">
            <w:pPr>
              <w:jc w:val="both"/>
              <w:rPr>
                <w:u w:val="single"/>
                <w:lang w:val="en-GB"/>
              </w:rPr>
            </w:pPr>
          </w:p>
        </w:tc>
        <w:tc>
          <w:tcPr>
            <w:tcW w:w="1985" w:type="dxa"/>
            <w:tcBorders>
              <w:left w:val="dotDash" w:sz="4" w:space="0" w:color="auto"/>
            </w:tcBorders>
            <w:shd w:val="clear" w:color="auto" w:fill="auto"/>
          </w:tcPr>
          <w:p w:rsidR="009A486D" w:rsidRPr="00ED6B55" w:rsidRDefault="009A486D" w:rsidP="00ED6B55">
            <w:pPr>
              <w:spacing w:line="360" w:lineRule="auto"/>
              <w:rPr>
                <w:color w:val="339966"/>
                <w:lang w:val="en-GB"/>
              </w:rPr>
            </w:pPr>
            <w:r w:rsidRPr="00ED6B55">
              <w:rPr>
                <w:color w:val="339966"/>
                <w:lang w:val="en-GB"/>
              </w:rPr>
              <w:t>………………….</w:t>
            </w:r>
          </w:p>
          <w:p w:rsidR="009A486D" w:rsidRPr="00ED6B55" w:rsidRDefault="009A486D" w:rsidP="00ED6B55">
            <w:pPr>
              <w:spacing w:line="360" w:lineRule="auto"/>
              <w:rPr>
                <w:color w:val="339966"/>
                <w:lang w:val="en-GB"/>
              </w:rPr>
            </w:pPr>
            <w:r w:rsidRPr="00ED6B55">
              <w:rPr>
                <w:color w:val="339966"/>
                <w:lang w:val="en-GB"/>
              </w:rPr>
              <w:t>………………….</w:t>
            </w:r>
          </w:p>
          <w:p w:rsidR="009A486D" w:rsidRPr="00ED6B55" w:rsidRDefault="009A486D" w:rsidP="00ED6B55">
            <w:pPr>
              <w:spacing w:line="360" w:lineRule="auto"/>
              <w:rPr>
                <w:color w:val="339966"/>
                <w:lang w:val="en-GB"/>
              </w:rPr>
            </w:pPr>
            <w:r w:rsidRPr="00ED6B55">
              <w:rPr>
                <w:color w:val="339966"/>
                <w:lang w:val="en-GB"/>
              </w:rPr>
              <w:t>………………….</w:t>
            </w:r>
          </w:p>
          <w:p w:rsidR="009A486D" w:rsidRPr="00ED6B55" w:rsidRDefault="009A486D" w:rsidP="00ED6B55">
            <w:pPr>
              <w:spacing w:line="360" w:lineRule="auto"/>
              <w:rPr>
                <w:color w:val="339966"/>
                <w:lang w:val="en-GB"/>
              </w:rPr>
            </w:pPr>
            <w:r w:rsidRPr="00ED6B55">
              <w:rPr>
                <w:color w:val="339966"/>
                <w:lang w:val="en-GB"/>
              </w:rPr>
              <w:t>………………….</w:t>
            </w:r>
          </w:p>
          <w:p w:rsidR="009A486D" w:rsidRPr="00ED6B55" w:rsidRDefault="009A486D" w:rsidP="00ED6B55">
            <w:pPr>
              <w:spacing w:line="360" w:lineRule="auto"/>
              <w:rPr>
                <w:color w:val="339966"/>
                <w:lang w:val="en-GB"/>
              </w:rPr>
            </w:pPr>
            <w:r w:rsidRPr="00ED6B55">
              <w:rPr>
                <w:color w:val="339966"/>
                <w:lang w:val="en-GB"/>
              </w:rPr>
              <w:t>………………….</w:t>
            </w:r>
          </w:p>
          <w:p w:rsidR="009A486D" w:rsidRPr="00ED6B55" w:rsidRDefault="009A486D" w:rsidP="00ED6B55">
            <w:pPr>
              <w:spacing w:line="360" w:lineRule="auto"/>
              <w:rPr>
                <w:color w:val="339966"/>
                <w:lang w:val="en-GB"/>
              </w:rPr>
            </w:pPr>
            <w:r w:rsidRPr="00ED6B55">
              <w:rPr>
                <w:color w:val="339966"/>
                <w:lang w:val="en-GB"/>
              </w:rPr>
              <w:t>………………….</w:t>
            </w:r>
          </w:p>
          <w:p w:rsidR="009A486D" w:rsidRPr="00ED6B55" w:rsidRDefault="009A486D" w:rsidP="00ED6B55">
            <w:pPr>
              <w:spacing w:line="360" w:lineRule="auto"/>
              <w:rPr>
                <w:color w:val="339966"/>
                <w:lang w:val="en-GB"/>
              </w:rPr>
            </w:pPr>
            <w:r w:rsidRPr="00ED6B55">
              <w:rPr>
                <w:color w:val="339966"/>
                <w:lang w:val="en-GB"/>
              </w:rPr>
              <w:t>………………….</w:t>
            </w:r>
          </w:p>
          <w:p w:rsidR="009A486D" w:rsidRPr="00ED6B55" w:rsidRDefault="009A486D" w:rsidP="00ED6B55">
            <w:pPr>
              <w:spacing w:line="360" w:lineRule="auto"/>
              <w:rPr>
                <w:color w:val="339966"/>
                <w:lang w:val="en-GB"/>
              </w:rPr>
            </w:pPr>
            <w:r w:rsidRPr="00ED6B55">
              <w:rPr>
                <w:color w:val="339966"/>
                <w:lang w:val="en-GB"/>
              </w:rPr>
              <w:t>………………….</w:t>
            </w:r>
          </w:p>
          <w:p w:rsidR="009A486D" w:rsidRPr="00ED6B55" w:rsidRDefault="009A486D" w:rsidP="00ED6B55">
            <w:pPr>
              <w:spacing w:line="360" w:lineRule="auto"/>
              <w:rPr>
                <w:color w:val="339966"/>
                <w:lang w:val="en-GB"/>
              </w:rPr>
            </w:pPr>
            <w:r w:rsidRPr="00ED6B55">
              <w:rPr>
                <w:color w:val="339966"/>
                <w:lang w:val="en-GB"/>
              </w:rPr>
              <w:t>………………….</w:t>
            </w:r>
          </w:p>
          <w:p w:rsidR="009A486D" w:rsidRPr="00ED6B55" w:rsidRDefault="009A486D" w:rsidP="00ED6B55">
            <w:pPr>
              <w:spacing w:line="360" w:lineRule="auto"/>
              <w:rPr>
                <w:color w:val="339966"/>
                <w:lang w:val="en-GB"/>
              </w:rPr>
            </w:pPr>
            <w:r w:rsidRPr="00ED6B55">
              <w:rPr>
                <w:color w:val="339966"/>
                <w:lang w:val="en-GB"/>
              </w:rPr>
              <w:t>………………….</w:t>
            </w:r>
          </w:p>
          <w:p w:rsidR="009A486D" w:rsidRPr="00ED6B55" w:rsidRDefault="009A486D" w:rsidP="00ED6B55">
            <w:pPr>
              <w:spacing w:line="360" w:lineRule="auto"/>
              <w:rPr>
                <w:color w:val="339966"/>
                <w:lang w:val="en-GB"/>
              </w:rPr>
            </w:pPr>
            <w:r w:rsidRPr="00ED6B55">
              <w:rPr>
                <w:color w:val="339966"/>
                <w:lang w:val="en-GB"/>
              </w:rPr>
              <w:t>………………….</w:t>
            </w:r>
          </w:p>
          <w:p w:rsidR="009A486D" w:rsidRPr="00ED6B55" w:rsidRDefault="009A486D" w:rsidP="00ED6B55">
            <w:pPr>
              <w:spacing w:line="360" w:lineRule="auto"/>
              <w:rPr>
                <w:color w:val="339966"/>
                <w:lang w:val="en-GB"/>
              </w:rPr>
            </w:pPr>
            <w:r w:rsidRPr="00ED6B55">
              <w:rPr>
                <w:color w:val="339966"/>
                <w:lang w:val="en-GB"/>
              </w:rPr>
              <w:t>………………….</w:t>
            </w:r>
          </w:p>
          <w:p w:rsidR="009A486D" w:rsidRPr="00ED6B55" w:rsidRDefault="009A486D" w:rsidP="00ED6B55">
            <w:pPr>
              <w:spacing w:line="360" w:lineRule="auto"/>
              <w:rPr>
                <w:color w:val="339966"/>
                <w:lang w:val="en-GB"/>
              </w:rPr>
            </w:pPr>
            <w:r w:rsidRPr="00ED6B55">
              <w:rPr>
                <w:color w:val="339966"/>
                <w:lang w:val="en-GB"/>
              </w:rPr>
              <w:t>………………….</w:t>
            </w:r>
          </w:p>
          <w:p w:rsidR="009A486D" w:rsidRPr="00ED6B55" w:rsidRDefault="009A486D" w:rsidP="00ED6B55">
            <w:pPr>
              <w:spacing w:line="360" w:lineRule="auto"/>
              <w:rPr>
                <w:color w:val="339966"/>
                <w:lang w:val="en-GB"/>
              </w:rPr>
            </w:pPr>
            <w:r w:rsidRPr="00ED6B55">
              <w:rPr>
                <w:color w:val="339966"/>
                <w:lang w:val="en-GB"/>
              </w:rPr>
              <w:t>………………….</w:t>
            </w:r>
          </w:p>
          <w:p w:rsidR="009A486D" w:rsidRPr="00ED6B55" w:rsidRDefault="009A486D" w:rsidP="00ED6B55">
            <w:pPr>
              <w:spacing w:line="360" w:lineRule="auto"/>
              <w:rPr>
                <w:color w:val="339966"/>
                <w:lang w:val="en-GB"/>
              </w:rPr>
            </w:pPr>
            <w:r w:rsidRPr="00ED6B55">
              <w:rPr>
                <w:color w:val="339966"/>
                <w:lang w:val="en-GB"/>
              </w:rPr>
              <w:t>………………….</w:t>
            </w:r>
          </w:p>
          <w:p w:rsidR="009A486D" w:rsidRPr="00ED6B55" w:rsidRDefault="009A486D" w:rsidP="00ED6B55">
            <w:pPr>
              <w:spacing w:line="360" w:lineRule="auto"/>
              <w:rPr>
                <w:color w:val="339966"/>
                <w:lang w:val="en-GB"/>
              </w:rPr>
            </w:pPr>
            <w:r w:rsidRPr="00ED6B55">
              <w:rPr>
                <w:color w:val="339966"/>
                <w:lang w:val="en-GB"/>
              </w:rPr>
              <w:t>………………….</w:t>
            </w:r>
          </w:p>
          <w:p w:rsidR="009A486D" w:rsidRPr="00ED6B55" w:rsidRDefault="009A486D" w:rsidP="00ED6B55">
            <w:pPr>
              <w:spacing w:line="360" w:lineRule="auto"/>
              <w:rPr>
                <w:color w:val="339966"/>
                <w:lang w:val="en-GB"/>
              </w:rPr>
            </w:pPr>
            <w:r w:rsidRPr="00ED6B55">
              <w:rPr>
                <w:color w:val="339966"/>
                <w:lang w:val="en-GB"/>
              </w:rPr>
              <w:t>………………….</w:t>
            </w:r>
          </w:p>
          <w:p w:rsidR="009A486D" w:rsidRPr="00ED6B55" w:rsidRDefault="009A486D" w:rsidP="00ED6B55">
            <w:pPr>
              <w:spacing w:line="360" w:lineRule="auto"/>
              <w:rPr>
                <w:color w:val="339966"/>
                <w:lang w:val="en-GB"/>
              </w:rPr>
            </w:pPr>
            <w:r w:rsidRPr="00ED6B55">
              <w:rPr>
                <w:color w:val="339966"/>
                <w:lang w:val="en-GB"/>
              </w:rPr>
              <w:t>………………….</w:t>
            </w:r>
          </w:p>
          <w:p w:rsidR="009A486D" w:rsidRPr="00ED6B55" w:rsidRDefault="009A486D" w:rsidP="00ED6B55">
            <w:pPr>
              <w:spacing w:line="360" w:lineRule="auto"/>
              <w:rPr>
                <w:color w:val="339966"/>
                <w:lang w:val="en-GB"/>
              </w:rPr>
            </w:pPr>
            <w:r w:rsidRPr="00ED6B55">
              <w:rPr>
                <w:color w:val="339966"/>
                <w:lang w:val="en-GB"/>
              </w:rPr>
              <w:t>………………….</w:t>
            </w:r>
          </w:p>
          <w:p w:rsidR="009A486D" w:rsidRPr="00ED6B55" w:rsidRDefault="009A486D" w:rsidP="00ED6B55">
            <w:pPr>
              <w:spacing w:line="360" w:lineRule="auto"/>
              <w:rPr>
                <w:color w:val="339966"/>
                <w:lang w:val="en-GB"/>
              </w:rPr>
            </w:pPr>
            <w:r w:rsidRPr="00ED6B55">
              <w:rPr>
                <w:color w:val="339966"/>
                <w:lang w:val="en-GB"/>
              </w:rPr>
              <w:t>………………….</w:t>
            </w:r>
          </w:p>
          <w:p w:rsidR="009A486D" w:rsidRPr="00ED6B55" w:rsidRDefault="009A486D" w:rsidP="00ED6B55">
            <w:pPr>
              <w:spacing w:line="360" w:lineRule="auto"/>
              <w:rPr>
                <w:color w:val="339966"/>
                <w:lang w:val="en-GB"/>
              </w:rPr>
            </w:pPr>
            <w:r w:rsidRPr="00ED6B55">
              <w:rPr>
                <w:color w:val="339966"/>
                <w:lang w:val="en-GB"/>
              </w:rPr>
              <w:t>………………….</w:t>
            </w:r>
          </w:p>
          <w:p w:rsidR="009A486D" w:rsidRPr="00ED6B55" w:rsidRDefault="009A486D" w:rsidP="00ED6B55">
            <w:pPr>
              <w:spacing w:line="360" w:lineRule="auto"/>
              <w:rPr>
                <w:color w:val="339966"/>
                <w:lang w:val="en-GB"/>
              </w:rPr>
            </w:pPr>
            <w:r w:rsidRPr="00ED6B55">
              <w:rPr>
                <w:color w:val="339966"/>
                <w:lang w:val="en-GB"/>
              </w:rPr>
              <w:t>………………….</w:t>
            </w:r>
          </w:p>
          <w:p w:rsidR="009A486D" w:rsidRPr="00ED6B55" w:rsidRDefault="009A486D" w:rsidP="00ED6B55">
            <w:pPr>
              <w:spacing w:line="360" w:lineRule="auto"/>
              <w:rPr>
                <w:color w:val="339966"/>
                <w:lang w:val="en-GB"/>
              </w:rPr>
            </w:pPr>
            <w:r w:rsidRPr="00ED6B55">
              <w:rPr>
                <w:color w:val="339966"/>
                <w:lang w:val="en-GB"/>
              </w:rPr>
              <w:t>………………….</w:t>
            </w:r>
          </w:p>
          <w:p w:rsidR="009A486D" w:rsidRPr="00ED6B55" w:rsidRDefault="009A486D" w:rsidP="00ED6B55">
            <w:pPr>
              <w:spacing w:line="360" w:lineRule="auto"/>
              <w:rPr>
                <w:color w:val="339966"/>
                <w:lang w:val="en-GB"/>
              </w:rPr>
            </w:pPr>
            <w:r w:rsidRPr="00ED6B55">
              <w:rPr>
                <w:color w:val="339966"/>
                <w:lang w:val="en-GB"/>
              </w:rPr>
              <w:t>………………….</w:t>
            </w:r>
          </w:p>
          <w:p w:rsidR="009A486D" w:rsidRPr="00ED6B55" w:rsidRDefault="009A486D" w:rsidP="00ED6B55">
            <w:pPr>
              <w:spacing w:line="360" w:lineRule="auto"/>
              <w:rPr>
                <w:color w:val="339966"/>
                <w:lang w:val="en-GB"/>
              </w:rPr>
            </w:pPr>
            <w:r w:rsidRPr="00ED6B55">
              <w:rPr>
                <w:color w:val="339966"/>
                <w:lang w:val="en-GB"/>
              </w:rPr>
              <w:t>………………….</w:t>
            </w:r>
          </w:p>
          <w:p w:rsidR="009A486D" w:rsidRPr="00ED6B55" w:rsidRDefault="009A486D" w:rsidP="00ED6B55">
            <w:pPr>
              <w:spacing w:line="360" w:lineRule="auto"/>
              <w:rPr>
                <w:color w:val="339966"/>
                <w:lang w:val="en-GB"/>
              </w:rPr>
            </w:pPr>
            <w:r w:rsidRPr="00ED6B55">
              <w:rPr>
                <w:color w:val="339966"/>
                <w:lang w:val="en-GB"/>
              </w:rPr>
              <w:t>………………….</w:t>
            </w:r>
          </w:p>
          <w:p w:rsidR="009A486D" w:rsidRPr="00ED6B55" w:rsidRDefault="009A486D" w:rsidP="00ED6B55">
            <w:pPr>
              <w:spacing w:line="360" w:lineRule="auto"/>
              <w:rPr>
                <w:color w:val="339966"/>
                <w:lang w:val="en-GB"/>
              </w:rPr>
            </w:pPr>
            <w:r w:rsidRPr="00ED6B55">
              <w:rPr>
                <w:color w:val="339966"/>
                <w:lang w:val="en-GB"/>
              </w:rPr>
              <w:t>………………….</w:t>
            </w:r>
          </w:p>
          <w:p w:rsidR="009A486D" w:rsidRPr="00ED6B55" w:rsidRDefault="009A486D" w:rsidP="00ED6B55">
            <w:pPr>
              <w:spacing w:line="360" w:lineRule="auto"/>
              <w:rPr>
                <w:color w:val="339966"/>
                <w:lang w:val="en-GB"/>
              </w:rPr>
            </w:pPr>
            <w:r w:rsidRPr="00ED6B55">
              <w:rPr>
                <w:color w:val="339966"/>
                <w:lang w:val="en-GB"/>
              </w:rPr>
              <w:t>………………….</w:t>
            </w:r>
          </w:p>
          <w:p w:rsidR="009A486D" w:rsidRPr="00ED6B55" w:rsidRDefault="009A486D" w:rsidP="00ED6B55">
            <w:pPr>
              <w:spacing w:line="360" w:lineRule="auto"/>
              <w:rPr>
                <w:color w:val="339966"/>
                <w:lang w:val="en-GB"/>
              </w:rPr>
            </w:pPr>
            <w:r w:rsidRPr="00ED6B55">
              <w:rPr>
                <w:color w:val="339966"/>
                <w:lang w:val="en-GB"/>
              </w:rPr>
              <w:t>………………….</w:t>
            </w:r>
          </w:p>
          <w:p w:rsidR="009A486D" w:rsidRPr="00ED6B55" w:rsidRDefault="009A486D" w:rsidP="00ED6B55">
            <w:pPr>
              <w:spacing w:line="360" w:lineRule="auto"/>
              <w:rPr>
                <w:color w:val="339966"/>
                <w:lang w:val="en-GB"/>
              </w:rPr>
            </w:pPr>
            <w:r w:rsidRPr="00ED6B55">
              <w:rPr>
                <w:color w:val="339966"/>
                <w:lang w:val="en-GB"/>
              </w:rPr>
              <w:t>………………….</w:t>
            </w:r>
          </w:p>
          <w:p w:rsidR="005D7886" w:rsidRPr="00ED6B55" w:rsidRDefault="005D7886" w:rsidP="009A486D">
            <w:pPr>
              <w:rPr>
                <w:u w:val="single"/>
                <w:lang w:val="en-GB"/>
              </w:rPr>
            </w:pPr>
          </w:p>
        </w:tc>
      </w:tr>
    </w:tbl>
    <w:p w:rsidR="005D7886" w:rsidRDefault="005D7886" w:rsidP="009B0957">
      <w:pPr>
        <w:rPr>
          <w:u w:val="single"/>
          <w:lang w:val="en-GB"/>
        </w:rPr>
        <w:sectPr w:rsidR="005D7886" w:rsidSect="00221519">
          <w:type w:val="continuous"/>
          <w:pgSz w:w="11906" w:h="16838"/>
          <w:pgMar w:top="539" w:right="1417" w:bottom="360" w:left="1417" w:header="708" w:footer="708" w:gutter="0"/>
          <w:pgBorders w:offsetFrom="page">
            <w:top w:val="single" w:sz="4" w:space="24" w:color="auto" w:shadow="1"/>
            <w:left w:val="single" w:sz="4" w:space="24" w:color="auto" w:shadow="1"/>
            <w:bottom w:val="single" w:sz="4" w:space="24" w:color="auto" w:shadow="1"/>
            <w:right w:val="single" w:sz="4" w:space="24" w:color="auto" w:shadow="1"/>
          </w:pgBorders>
          <w:cols w:space="708"/>
          <w:docGrid w:linePitch="360"/>
        </w:sectPr>
      </w:pPr>
    </w:p>
    <w:p w:rsidR="00221519" w:rsidRPr="00221519" w:rsidRDefault="00221519" w:rsidP="00221519">
      <w:pPr>
        <w:rPr>
          <w:i/>
          <w:sz w:val="12"/>
          <w:szCs w:val="12"/>
          <w:lang w:val="en-GB"/>
        </w:rPr>
      </w:pPr>
    </w:p>
    <w:p w:rsidR="005D7886" w:rsidRPr="009A486D" w:rsidRDefault="009A486D" w:rsidP="00221519">
      <w:pPr>
        <w:pBdr>
          <w:top w:val="single" w:sz="4" w:space="1" w:color="auto"/>
          <w:left w:val="single" w:sz="4" w:space="4" w:color="auto"/>
          <w:bottom w:val="single" w:sz="4" w:space="1" w:color="auto"/>
          <w:right w:val="single" w:sz="4" w:space="4" w:color="auto"/>
        </w:pBdr>
        <w:shd w:val="clear" w:color="auto" w:fill="CCCCCC"/>
        <w:rPr>
          <w:i/>
          <w:lang w:val="en-GB"/>
        </w:rPr>
      </w:pPr>
      <w:r w:rsidRPr="009A486D">
        <w:rPr>
          <w:i/>
          <w:lang w:val="en-GB"/>
        </w:rPr>
        <w:t>Re-write your text with the help of the comments.</w:t>
      </w:r>
    </w:p>
    <w:p w:rsidR="00643D51" w:rsidRDefault="00221519" w:rsidP="00221519">
      <w:pPr>
        <w:pBdr>
          <w:top w:val="single" w:sz="4" w:space="1" w:color="auto" w:shadow="1"/>
          <w:left w:val="single" w:sz="4" w:space="4" w:color="auto" w:shadow="1"/>
          <w:bottom w:val="single" w:sz="4" w:space="1" w:color="auto" w:shadow="1"/>
          <w:right w:val="single" w:sz="4" w:space="4" w:color="auto" w:shadow="1"/>
        </w:pBdr>
        <w:rPr>
          <w:b/>
          <w:lang w:val="en-GB"/>
        </w:rPr>
      </w:pPr>
      <w:r>
        <w:rPr>
          <w:b/>
          <w:i/>
          <w:lang w:val="en-GB"/>
        </w:rPr>
        <w:br w:type="page"/>
      </w:r>
      <w:r w:rsidR="00643D51" w:rsidRPr="00643D51">
        <w:rPr>
          <w:b/>
          <w:i/>
          <w:lang w:val="en-GB"/>
        </w:rPr>
        <w:lastRenderedPageBreak/>
        <w:sym w:font="Webdings" w:char="00A4"/>
      </w:r>
      <w:r w:rsidR="00643D51" w:rsidRPr="00643D51">
        <w:rPr>
          <w:b/>
          <w:i/>
          <w:lang w:val="en-GB"/>
        </w:rPr>
        <w:t xml:space="preserve"> </w:t>
      </w:r>
      <w:r w:rsidR="005D7886">
        <w:rPr>
          <w:b/>
          <w:lang w:val="en-GB"/>
        </w:rPr>
        <w:t>Doc. 2</w:t>
      </w:r>
      <w:r w:rsidR="00643D51">
        <w:rPr>
          <w:b/>
          <w:lang w:val="en-GB"/>
        </w:rPr>
        <w:t xml:space="preserve"> – Check your text</w:t>
      </w:r>
    </w:p>
    <w:p w:rsidR="005D7886" w:rsidRDefault="005D7886" w:rsidP="00221519">
      <w:pPr>
        <w:pBdr>
          <w:top w:val="single" w:sz="4" w:space="1" w:color="auto" w:shadow="1"/>
          <w:left w:val="single" w:sz="4" w:space="4" w:color="auto" w:shadow="1"/>
          <w:bottom w:val="single" w:sz="4" w:space="1" w:color="auto" w:shadow="1"/>
          <w:right w:val="single" w:sz="4" w:space="4" w:color="auto" w:shadow="1"/>
        </w:pBdr>
        <w:rPr>
          <w:b/>
          <w:lang w:val="en-GB"/>
        </w:rPr>
      </w:pPr>
    </w:p>
    <w:p w:rsidR="005D7886" w:rsidRPr="005D7886" w:rsidRDefault="005D7886" w:rsidP="00221519">
      <w:pPr>
        <w:pBdr>
          <w:top w:val="single" w:sz="4" w:space="1" w:color="auto" w:shadow="1"/>
          <w:left w:val="single" w:sz="4" w:space="4" w:color="auto" w:shadow="1"/>
          <w:bottom w:val="single" w:sz="4" w:space="1" w:color="auto" w:shadow="1"/>
          <w:right w:val="single" w:sz="4" w:space="4" w:color="auto" w:shadow="1"/>
        </w:pBdr>
        <w:rPr>
          <w:i/>
          <w:lang w:val="en-GB"/>
        </w:rPr>
      </w:pPr>
      <w:r w:rsidRPr="005D7886">
        <w:rPr>
          <w:i/>
          <w:lang w:val="en-GB"/>
        </w:rPr>
        <w:t>You are supposed to write a formal text. Here is a list of important aspects that you should keep in mind. Read through the list. Then decide if you have realized the</w:t>
      </w:r>
      <w:r w:rsidR="000B7E73">
        <w:rPr>
          <w:i/>
          <w:lang w:val="en-GB"/>
        </w:rPr>
        <w:t>se</w:t>
      </w:r>
      <w:r w:rsidRPr="005D7886">
        <w:rPr>
          <w:i/>
          <w:lang w:val="en-GB"/>
        </w:rPr>
        <w:t xml:space="preserve"> aspects. If so, tick the corresponding box. If not, re-write your text.</w:t>
      </w:r>
    </w:p>
    <w:p w:rsidR="00643D51" w:rsidRPr="00643D51" w:rsidRDefault="005D7886" w:rsidP="00221519">
      <w:pPr>
        <w:pBdr>
          <w:top w:val="single" w:sz="4" w:space="1" w:color="auto" w:shadow="1"/>
          <w:left w:val="single" w:sz="4" w:space="4" w:color="auto" w:shadow="1"/>
          <w:bottom w:val="single" w:sz="4" w:space="1" w:color="auto" w:shadow="1"/>
          <w:right w:val="single" w:sz="4" w:space="4" w:color="auto" w:shadow="1"/>
        </w:pBdr>
        <w:rPr>
          <w:b/>
          <w:lang w:val="en-GB"/>
        </w:rPr>
      </w:pPr>
      <w:r>
        <w:rPr>
          <w:b/>
          <w:lang w:val="en-GB"/>
        </w:rPr>
        <w:tab/>
      </w:r>
      <w:r>
        <w:rPr>
          <w:b/>
          <w:lang w:val="en-GB"/>
        </w:rPr>
        <w:tab/>
      </w:r>
      <w:r>
        <w:rPr>
          <w:b/>
          <w:lang w:val="en-GB"/>
        </w:rPr>
        <w:tab/>
      </w:r>
      <w:r>
        <w:rPr>
          <w:b/>
          <w:lang w:val="en-GB"/>
        </w:rPr>
        <w:tab/>
      </w:r>
      <w:r>
        <w:rPr>
          <w:b/>
          <w:lang w:val="en-GB"/>
        </w:rPr>
        <w:tab/>
      </w:r>
      <w:r>
        <w:rPr>
          <w:b/>
          <w:lang w:val="en-GB"/>
        </w:rPr>
        <w:tab/>
      </w:r>
      <w:r>
        <w:rPr>
          <w:b/>
          <w:lang w:val="en-GB"/>
        </w:rPr>
        <w:tab/>
      </w:r>
      <w:r>
        <w:rPr>
          <w:b/>
          <w:lang w:val="en-GB"/>
        </w:rPr>
        <w:tab/>
      </w:r>
      <w:r>
        <w:rPr>
          <w:b/>
          <w:lang w:val="en-GB"/>
        </w:rPr>
        <w:tab/>
        <w:t>1</w:t>
      </w:r>
      <w:r w:rsidRPr="005D7886">
        <w:rPr>
          <w:b/>
          <w:vertAlign w:val="superscript"/>
          <w:lang w:val="en-GB"/>
        </w:rPr>
        <w:t>st</w:t>
      </w:r>
      <w:r>
        <w:rPr>
          <w:b/>
          <w:lang w:val="en-GB"/>
        </w:rPr>
        <w:t xml:space="preserve"> draft</w:t>
      </w:r>
      <w:r>
        <w:rPr>
          <w:b/>
          <w:lang w:val="en-GB"/>
        </w:rPr>
        <w:tab/>
        <w:t>buddy</w:t>
      </w:r>
    </w:p>
    <w:p w:rsidR="00643D51" w:rsidRPr="00643D51" w:rsidRDefault="00643D51" w:rsidP="00221519">
      <w:pPr>
        <w:pBdr>
          <w:top w:val="single" w:sz="4" w:space="1" w:color="auto" w:shadow="1"/>
          <w:left w:val="single" w:sz="4" w:space="4" w:color="auto" w:shadow="1"/>
          <w:bottom w:val="single" w:sz="4" w:space="1" w:color="auto" w:shadow="1"/>
          <w:right w:val="single" w:sz="4" w:space="4" w:color="auto" w:shadow="1"/>
        </w:pBdr>
        <w:rPr>
          <w:u w:val="single"/>
          <w:lang w:val="en-GB"/>
        </w:rPr>
      </w:pPr>
      <w:r w:rsidRPr="00643D51">
        <w:rPr>
          <w:u w:val="single"/>
          <w:lang w:val="en-GB"/>
        </w:rPr>
        <w:t>Language</w:t>
      </w:r>
    </w:p>
    <w:p w:rsidR="00643D51" w:rsidRDefault="00643D51" w:rsidP="00221519">
      <w:pPr>
        <w:pBdr>
          <w:top w:val="single" w:sz="4" w:space="1" w:color="auto" w:shadow="1"/>
          <w:left w:val="single" w:sz="4" w:space="4" w:color="auto" w:shadow="1"/>
          <w:bottom w:val="single" w:sz="4" w:space="1" w:color="auto" w:shadow="1"/>
          <w:right w:val="single" w:sz="4" w:space="4" w:color="auto" w:shadow="1"/>
        </w:pBdr>
        <w:rPr>
          <w:lang w:val="en-GB"/>
        </w:rPr>
      </w:pPr>
      <w:r>
        <w:rPr>
          <w:lang w:val="en-GB"/>
        </w:rPr>
        <w:t>Make sure you do not copy from the text but use your own words.</w:t>
      </w:r>
      <w:r w:rsidR="005D7886">
        <w:rPr>
          <w:lang w:val="en-GB"/>
        </w:rPr>
        <w:tab/>
      </w:r>
      <w:r>
        <w:rPr>
          <w:lang w:val="en-GB"/>
        </w:rPr>
        <w:sym w:font="Webdings" w:char="F063"/>
      </w:r>
      <w:r w:rsidR="005D7886">
        <w:rPr>
          <w:lang w:val="en-GB"/>
        </w:rPr>
        <w:tab/>
      </w:r>
      <w:r w:rsidR="005D7886">
        <w:rPr>
          <w:lang w:val="en-GB"/>
        </w:rPr>
        <w:tab/>
      </w:r>
      <w:r w:rsidR="005D7886">
        <w:rPr>
          <w:lang w:val="en-GB"/>
        </w:rPr>
        <w:sym w:font="Webdings" w:char="0063"/>
      </w:r>
    </w:p>
    <w:p w:rsidR="00643D51" w:rsidRDefault="00643D51" w:rsidP="00221519">
      <w:pPr>
        <w:pBdr>
          <w:top w:val="single" w:sz="4" w:space="1" w:color="auto" w:shadow="1"/>
          <w:left w:val="single" w:sz="4" w:space="4" w:color="auto" w:shadow="1"/>
          <w:bottom w:val="single" w:sz="4" w:space="1" w:color="auto" w:shadow="1"/>
          <w:right w:val="single" w:sz="4" w:space="4" w:color="auto" w:shadow="1"/>
        </w:pBdr>
        <w:rPr>
          <w:lang w:val="en-GB"/>
        </w:rPr>
      </w:pPr>
    </w:p>
    <w:p w:rsidR="00643D51" w:rsidRDefault="00643D51" w:rsidP="00221519">
      <w:pPr>
        <w:pBdr>
          <w:top w:val="single" w:sz="4" w:space="1" w:color="auto" w:shadow="1"/>
          <w:left w:val="single" w:sz="4" w:space="4" w:color="auto" w:shadow="1"/>
          <w:bottom w:val="single" w:sz="4" w:space="1" w:color="auto" w:shadow="1"/>
          <w:right w:val="single" w:sz="4" w:space="4" w:color="auto" w:shadow="1"/>
        </w:pBdr>
        <w:rPr>
          <w:lang w:val="en-GB"/>
        </w:rPr>
      </w:pPr>
    </w:p>
    <w:p w:rsidR="00643D51" w:rsidRPr="00643D51" w:rsidRDefault="00643D51" w:rsidP="00221519">
      <w:pPr>
        <w:pBdr>
          <w:top w:val="single" w:sz="4" w:space="1" w:color="auto" w:shadow="1"/>
          <w:left w:val="single" w:sz="4" w:space="4" w:color="auto" w:shadow="1"/>
          <w:bottom w:val="single" w:sz="4" w:space="1" w:color="auto" w:shadow="1"/>
          <w:right w:val="single" w:sz="4" w:space="4" w:color="auto" w:shadow="1"/>
        </w:pBdr>
        <w:rPr>
          <w:u w:val="single"/>
          <w:lang w:val="en-GB"/>
        </w:rPr>
      </w:pPr>
      <w:r w:rsidRPr="00643D51">
        <w:rPr>
          <w:u w:val="single"/>
          <w:lang w:val="en-GB"/>
        </w:rPr>
        <w:t>Structure</w:t>
      </w:r>
    </w:p>
    <w:p w:rsidR="00643D51" w:rsidRDefault="00643D51" w:rsidP="00221519">
      <w:pPr>
        <w:pBdr>
          <w:top w:val="single" w:sz="4" w:space="1" w:color="auto" w:shadow="1"/>
          <w:left w:val="single" w:sz="4" w:space="4" w:color="auto" w:shadow="1"/>
          <w:bottom w:val="single" w:sz="4" w:space="1" w:color="auto" w:shadow="1"/>
          <w:right w:val="single" w:sz="4" w:space="4" w:color="auto" w:shadow="1"/>
        </w:pBdr>
        <w:rPr>
          <w:lang w:val="en-GB"/>
        </w:rPr>
      </w:pPr>
      <w:r>
        <w:rPr>
          <w:lang w:val="en-GB"/>
        </w:rPr>
        <w:t>Give examples from the text for your analysis.</w:t>
      </w:r>
      <w:r w:rsidR="005D7886">
        <w:rPr>
          <w:lang w:val="en-GB"/>
        </w:rPr>
        <w:tab/>
      </w:r>
      <w:r w:rsidR="005D7886">
        <w:rPr>
          <w:lang w:val="en-GB"/>
        </w:rPr>
        <w:tab/>
      </w:r>
      <w:r w:rsidR="005D7886">
        <w:rPr>
          <w:lang w:val="en-GB"/>
        </w:rPr>
        <w:tab/>
      </w:r>
      <w:r>
        <w:rPr>
          <w:lang w:val="en-GB"/>
        </w:rPr>
        <w:sym w:font="Webdings" w:char="F063"/>
      </w:r>
      <w:r w:rsidR="005D7886">
        <w:rPr>
          <w:lang w:val="en-GB"/>
        </w:rPr>
        <w:tab/>
      </w:r>
      <w:r w:rsidR="005D7886">
        <w:rPr>
          <w:lang w:val="en-GB"/>
        </w:rPr>
        <w:tab/>
      </w:r>
      <w:r w:rsidR="005D7886">
        <w:rPr>
          <w:lang w:val="en-GB"/>
        </w:rPr>
        <w:sym w:font="Webdings" w:char="0063"/>
      </w:r>
    </w:p>
    <w:p w:rsidR="00643D51" w:rsidRDefault="005D7886" w:rsidP="00221519">
      <w:pPr>
        <w:pBdr>
          <w:top w:val="single" w:sz="4" w:space="1" w:color="auto" w:shadow="1"/>
          <w:left w:val="single" w:sz="4" w:space="4" w:color="auto" w:shadow="1"/>
          <w:bottom w:val="single" w:sz="4" w:space="1" w:color="auto" w:shadow="1"/>
          <w:right w:val="single" w:sz="4" w:space="4" w:color="auto" w:shadow="1"/>
        </w:pBdr>
        <w:rPr>
          <w:lang w:val="en-GB"/>
        </w:rPr>
      </w:pPr>
      <w:r>
        <w:rPr>
          <w:lang w:val="en-GB"/>
        </w:rPr>
        <w:t>Create useful paragraphs.</w:t>
      </w:r>
      <w:r>
        <w:rPr>
          <w:lang w:val="en-GB"/>
        </w:rPr>
        <w:tab/>
      </w:r>
      <w:r>
        <w:rPr>
          <w:lang w:val="en-GB"/>
        </w:rPr>
        <w:tab/>
      </w:r>
      <w:r>
        <w:rPr>
          <w:lang w:val="en-GB"/>
        </w:rPr>
        <w:tab/>
      </w:r>
      <w:r>
        <w:rPr>
          <w:lang w:val="en-GB"/>
        </w:rPr>
        <w:tab/>
      </w:r>
      <w:r>
        <w:rPr>
          <w:lang w:val="en-GB"/>
        </w:rPr>
        <w:tab/>
      </w:r>
      <w:r>
        <w:rPr>
          <w:lang w:val="en-GB"/>
        </w:rPr>
        <w:tab/>
      </w:r>
      <w:r w:rsidR="00643D51">
        <w:rPr>
          <w:lang w:val="en-GB"/>
        </w:rPr>
        <w:sym w:font="Webdings" w:char="F063"/>
      </w:r>
      <w:r>
        <w:rPr>
          <w:lang w:val="en-GB"/>
        </w:rPr>
        <w:tab/>
      </w:r>
      <w:r>
        <w:rPr>
          <w:lang w:val="en-GB"/>
        </w:rPr>
        <w:tab/>
      </w:r>
      <w:r>
        <w:rPr>
          <w:lang w:val="en-GB"/>
        </w:rPr>
        <w:sym w:font="Webdings" w:char="0063"/>
      </w:r>
    </w:p>
    <w:p w:rsidR="00643D51" w:rsidRDefault="00643D51" w:rsidP="00221519">
      <w:pPr>
        <w:pBdr>
          <w:top w:val="single" w:sz="4" w:space="1" w:color="auto" w:shadow="1"/>
          <w:left w:val="single" w:sz="4" w:space="4" w:color="auto" w:shadow="1"/>
          <w:bottom w:val="single" w:sz="4" w:space="1" w:color="auto" w:shadow="1"/>
          <w:right w:val="single" w:sz="4" w:space="4" w:color="auto" w:shadow="1"/>
        </w:pBdr>
        <w:rPr>
          <w:lang w:val="en-GB"/>
        </w:rPr>
      </w:pPr>
      <w:r>
        <w:rPr>
          <w:lang w:val="en-GB"/>
        </w:rPr>
        <w:t>Write a conclusi</w:t>
      </w:r>
      <w:r w:rsidR="005D7886">
        <w:rPr>
          <w:lang w:val="en-GB"/>
        </w:rPr>
        <w:t xml:space="preserve">on </w:t>
      </w:r>
      <w:r w:rsidR="000B7E73">
        <w:rPr>
          <w:lang w:val="en-GB"/>
        </w:rPr>
        <w:t>at</w:t>
      </w:r>
      <w:r w:rsidR="005D7886">
        <w:rPr>
          <w:lang w:val="en-GB"/>
        </w:rPr>
        <w:t xml:space="preserve"> the end of your text.</w:t>
      </w:r>
      <w:r w:rsidR="005D7886">
        <w:rPr>
          <w:lang w:val="en-GB"/>
        </w:rPr>
        <w:tab/>
      </w:r>
      <w:r w:rsidR="005D7886">
        <w:rPr>
          <w:lang w:val="en-GB"/>
        </w:rPr>
        <w:tab/>
      </w:r>
      <w:r w:rsidR="005D7886">
        <w:rPr>
          <w:lang w:val="en-GB"/>
        </w:rPr>
        <w:tab/>
      </w:r>
      <w:r w:rsidR="005D7886">
        <w:rPr>
          <w:lang w:val="en-GB"/>
        </w:rPr>
        <w:tab/>
      </w:r>
      <w:r>
        <w:rPr>
          <w:lang w:val="en-GB"/>
        </w:rPr>
        <w:sym w:font="Webdings" w:char="F063"/>
      </w:r>
      <w:r w:rsidR="005D7886">
        <w:rPr>
          <w:lang w:val="en-GB"/>
        </w:rPr>
        <w:tab/>
      </w:r>
      <w:r w:rsidR="005D7886">
        <w:rPr>
          <w:lang w:val="en-GB"/>
        </w:rPr>
        <w:tab/>
      </w:r>
      <w:r w:rsidR="005D7886">
        <w:rPr>
          <w:lang w:val="en-GB"/>
        </w:rPr>
        <w:sym w:font="Webdings" w:char="0063"/>
      </w:r>
    </w:p>
    <w:p w:rsidR="00643D51" w:rsidRDefault="00643D51" w:rsidP="00221519">
      <w:pPr>
        <w:pBdr>
          <w:top w:val="single" w:sz="4" w:space="1" w:color="auto" w:shadow="1"/>
          <w:left w:val="single" w:sz="4" w:space="4" w:color="auto" w:shadow="1"/>
          <w:bottom w:val="single" w:sz="4" w:space="1" w:color="auto" w:shadow="1"/>
          <w:right w:val="single" w:sz="4" w:space="4" w:color="auto" w:shadow="1"/>
        </w:pBdr>
        <w:rPr>
          <w:lang w:val="en-GB"/>
        </w:rPr>
      </w:pPr>
      <w:r>
        <w:rPr>
          <w:lang w:val="en-GB"/>
        </w:rPr>
        <w:t>Make sure you do not write</w:t>
      </w:r>
      <w:r w:rsidR="005D7886">
        <w:rPr>
          <w:lang w:val="en-GB"/>
        </w:rPr>
        <w:t xml:space="preserve"> about the same things twice.</w:t>
      </w:r>
      <w:r w:rsidR="005D7886">
        <w:rPr>
          <w:lang w:val="en-GB"/>
        </w:rPr>
        <w:tab/>
      </w:r>
      <w:r w:rsidR="005D7886">
        <w:rPr>
          <w:lang w:val="en-GB"/>
        </w:rPr>
        <w:tab/>
      </w:r>
      <w:r>
        <w:rPr>
          <w:lang w:val="en-GB"/>
        </w:rPr>
        <w:sym w:font="Webdings" w:char="0063"/>
      </w:r>
      <w:r w:rsidR="005D7886">
        <w:rPr>
          <w:lang w:val="en-GB"/>
        </w:rPr>
        <w:tab/>
      </w:r>
      <w:r w:rsidR="005D7886">
        <w:rPr>
          <w:lang w:val="en-GB"/>
        </w:rPr>
        <w:tab/>
      </w:r>
      <w:r w:rsidR="005D7886">
        <w:rPr>
          <w:lang w:val="en-GB"/>
        </w:rPr>
        <w:sym w:font="Webdings" w:char="0063"/>
      </w:r>
    </w:p>
    <w:p w:rsidR="00643D51" w:rsidRDefault="00643D51" w:rsidP="00221519">
      <w:pPr>
        <w:pBdr>
          <w:top w:val="single" w:sz="4" w:space="1" w:color="auto" w:shadow="1"/>
          <w:left w:val="single" w:sz="4" w:space="4" w:color="auto" w:shadow="1"/>
          <w:bottom w:val="single" w:sz="4" w:space="1" w:color="auto" w:shadow="1"/>
          <w:right w:val="single" w:sz="4" w:space="4" w:color="auto" w:shadow="1"/>
        </w:pBdr>
        <w:rPr>
          <w:lang w:val="en-GB"/>
        </w:rPr>
      </w:pPr>
      <w:r>
        <w:rPr>
          <w:lang w:val="en-GB"/>
        </w:rPr>
        <w:t>Make</w:t>
      </w:r>
      <w:r w:rsidR="005D7886">
        <w:rPr>
          <w:lang w:val="en-GB"/>
        </w:rPr>
        <w:t xml:space="preserve"> sure you quote correctly.</w:t>
      </w:r>
      <w:r w:rsidR="005D7886">
        <w:rPr>
          <w:lang w:val="en-GB"/>
        </w:rPr>
        <w:tab/>
      </w:r>
      <w:r w:rsidR="005D7886">
        <w:rPr>
          <w:lang w:val="en-GB"/>
        </w:rPr>
        <w:tab/>
      </w:r>
      <w:r w:rsidR="005D7886">
        <w:rPr>
          <w:lang w:val="en-GB"/>
        </w:rPr>
        <w:tab/>
      </w:r>
      <w:r w:rsidR="005D7886">
        <w:rPr>
          <w:lang w:val="en-GB"/>
        </w:rPr>
        <w:tab/>
      </w:r>
      <w:r w:rsidR="005D7886">
        <w:rPr>
          <w:lang w:val="en-GB"/>
        </w:rPr>
        <w:tab/>
      </w:r>
      <w:r>
        <w:rPr>
          <w:lang w:val="en-GB"/>
        </w:rPr>
        <w:sym w:font="Webdings" w:char="0063"/>
      </w:r>
      <w:r w:rsidR="005D7886">
        <w:rPr>
          <w:lang w:val="en-GB"/>
        </w:rPr>
        <w:tab/>
      </w:r>
      <w:r w:rsidR="005D7886">
        <w:rPr>
          <w:lang w:val="en-GB"/>
        </w:rPr>
        <w:tab/>
      </w:r>
      <w:r w:rsidR="005D7886">
        <w:rPr>
          <w:lang w:val="en-GB"/>
        </w:rPr>
        <w:sym w:font="Webdings" w:char="0063"/>
      </w:r>
    </w:p>
    <w:p w:rsidR="00643D51" w:rsidRPr="00643D51" w:rsidRDefault="00643D51" w:rsidP="009B0957">
      <w:pPr>
        <w:rPr>
          <w:lang w:val="en-GB"/>
        </w:rPr>
      </w:pPr>
    </w:p>
    <w:p w:rsidR="00E31679" w:rsidRPr="00F524D9" w:rsidRDefault="00E31679" w:rsidP="00E31679">
      <w:pPr>
        <w:rPr>
          <w:rFonts w:ascii="Arial" w:hAnsi="Arial" w:cs="Arial"/>
          <w:b/>
          <w:i/>
          <w:sz w:val="28"/>
          <w:szCs w:val="28"/>
          <w:lang w:val="en-GB"/>
        </w:rPr>
      </w:pPr>
      <w:r w:rsidRPr="00F524D9">
        <w:rPr>
          <w:rFonts w:ascii="Arial" w:hAnsi="Arial" w:cs="Arial"/>
          <w:b/>
          <w:sz w:val="28"/>
          <w:szCs w:val="28"/>
          <w:lang w:val="en-GB"/>
        </w:rPr>
        <w:t xml:space="preserve">2.2 </w:t>
      </w:r>
      <w:r w:rsidR="00F524D9" w:rsidRPr="00F524D9">
        <w:rPr>
          <w:rFonts w:ascii="Arial" w:hAnsi="Arial" w:cs="Arial"/>
          <w:b/>
          <w:sz w:val="36"/>
          <w:szCs w:val="36"/>
          <w:lang w:val="en-GB"/>
        </w:rPr>
        <w:sym w:font="Webdings" w:char="F097"/>
      </w:r>
      <w:r w:rsidRPr="00F524D9">
        <w:rPr>
          <w:rFonts w:ascii="Arial" w:hAnsi="Arial" w:cs="Arial"/>
          <w:b/>
          <w:sz w:val="28"/>
          <w:szCs w:val="28"/>
          <w:lang w:val="en-GB"/>
        </w:rPr>
        <w:t xml:space="preserve"> Speaking – </w:t>
      </w:r>
      <w:r w:rsidRPr="00F524D9">
        <w:rPr>
          <w:rFonts w:ascii="Arial" w:hAnsi="Arial" w:cs="Arial"/>
          <w:b/>
          <w:i/>
          <w:sz w:val="28"/>
          <w:szCs w:val="28"/>
          <w:lang w:val="en-GB"/>
        </w:rPr>
        <w:t>Finding the right title</w:t>
      </w:r>
    </w:p>
    <w:p w:rsidR="00E31679" w:rsidRDefault="00E31679" w:rsidP="00E31679">
      <w:pPr>
        <w:rPr>
          <w:lang w:val="en-GB"/>
        </w:rPr>
      </w:pPr>
    </w:p>
    <w:p w:rsidR="00E31679" w:rsidRPr="00E31679" w:rsidRDefault="00E31679" w:rsidP="00E31679">
      <w:pPr>
        <w:rPr>
          <w:lang w:val="en-GB"/>
        </w:rPr>
      </w:pPr>
      <w:r w:rsidRPr="00E31679">
        <w:rPr>
          <w:lang w:val="en-GB"/>
        </w:rPr>
        <w:t xml:space="preserve">You have a good impression of what the </w:t>
      </w:r>
      <w:r w:rsidR="000B7E73">
        <w:rPr>
          <w:lang w:val="en-GB"/>
        </w:rPr>
        <w:t>second</w:t>
      </w:r>
      <w:r w:rsidRPr="00E31679">
        <w:rPr>
          <w:lang w:val="en-GB"/>
        </w:rPr>
        <w:t xml:space="preserve"> part of the short</w:t>
      </w:r>
      <w:r w:rsidR="001F6DC8">
        <w:rPr>
          <w:lang w:val="en-GB"/>
        </w:rPr>
        <w:t xml:space="preserve"> </w:t>
      </w:r>
      <w:r w:rsidRPr="00E31679">
        <w:rPr>
          <w:lang w:val="en-GB"/>
        </w:rPr>
        <w:t>story is about.</w:t>
      </w:r>
    </w:p>
    <w:p w:rsidR="000B7E73" w:rsidRPr="000B7E73" w:rsidRDefault="00E31679" w:rsidP="000B7E73">
      <w:pPr>
        <w:numPr>
          <w:ilvl w:val="0"/>
          <w:numId w:val="8"/>
        </w:numPr>
        <w:pBdr>
          <w:top w:val="single" w:sz="4" w:space="2" w:color="auto"/>
          <w:left w:val="single" w:sz="4" w:space="4" w:color="auto"/>
          <w:bottom w:val="single" w:sz="4" w:space="1" w:color="auto"/>
          <w:right w:val="single" w:sz="4" w:space="4" w:color="auto"/>
        </w:pBdr>
        <w:shd w:val="clear" w:color="auto" w:fill="CCCCCC"/>
        <w:spacing w:before="120" w:after="120"/>
        <w:rPr>
          <w:b/>
          <w:i/>
          <w:lang w:val="en-GB"/>
        </w:rPr>
      </w:pPr>
      <w:r>
        <w:rPr>
          <w:i/>
          <w:lang w:val="en-GB"/>
        </w:rPr>
        <w:t>Work in small groups and</w:t>
      </w:r>
      <w:r w:rsidRPr="005870C9">
        <w:rPr>
          <w:i/>
          <w:lang w:val="en-GB"/>
        </w:rPr>
        <w:t xml:space="preserve"> </w:t>
      </w:r>
      <w:r>
        <w:rPr>
          <w:i/>
          <w:lang w:val="en-GB"/>
        </w:rPr>
        <w:t>d</w:t>
      </w:r>
      <w:r w:rsidRPr="005870C9">
        <w:rPr>
          <w:i/>
          <w:lang w:val="en-GB"/>
        </w:rPr>
        <w:t>iscuss which title fits the</w:t>
      </w:r>
      <w:r w:rsidR="000B7E73">
        <w:rPr>
          <w:i/>
          <w:lang w:val="en-GB"/>
        </w:rPr>
        <w:t xml:space="preserve"> second</w:t>
      </w:r>
      <w:r>
        <w:rPr>
          <w:i/>
          <w:lang w:val="en-GB"/>
        </w:rPr>
        <w:t xml:space="preserve"> part best.</w:t>
      </w:r>
    </w:p>
    <w:p w:rsidR="00E31679" w:rsidRPr="00E31679" w:rsidRDefault="00E31679" w:rsidP="000B7E73">
      <w:pPr>
        <w:numPr>
          <w:ilvl w:val="0"/>
          <w:numId w:val="8"/>
        </w:numPr>
        <w:pBdr>
          <w:top w:val="single" w:sz="4" w:space="2" w:color="auto"/>
          <w:left w:val="single" w:sz="4" w:space="4" w:color="auto"/>
          <w:bottom w:val="single" w:sz="4" w:space="1" w:color="auto"/>
          <w:right w:val="single" w:sz="4" w:space="4" w:color="auto"/>
        </w:pBdr>
        <w:shd w:val="clear" w:color="auto" w:fill="CCCCCC"/>
        <w:spacing w:before="120" w:after="120"/>
        <w:rPr>
          <w:b/>
          <w:i/>
          <w:lang w:val="en-GB"/>
        </w:rPr>
      </w:pPr>
      <w:r w:rsidRPr="00E31679">
        <w:rPr>
          <w:i/>
          <w:lang w:val="en-GB"/>
        </w:rPr>
        <w:t>Explain your choice and give your reasons.</w:t>
      </w:r>
    </w:p>
    <w:p w:rsidR="00E31679" w:rsidRDefault="00E31679" w:rsidP="00DB4328">
      <w:pPr>
        <w:rPr>
          <w:b/>
          <w:lang w:val="en-GB"/>
        </w:rPr>
      </w:pPr>
    </w:p>
    <w:p w:rsidR="00E31679" w:rsidRDefault="00E31679" w:rsidP="00E31679">
      <w:pPr>
        <w:spacing w:before="120" w:after="120"/>
        <w:ind w:left="2124" w:firstLine="708"/>
        <w:rPr>
          <w:lang w:val="en-GB"/>
        </w:rPr>
      </w:pPr>
      <w:r>
        <w:rPr>
          <w:lang w:val="en-GB"/>
        </w:rPr>
        <w:t xml:space="preserve">a) </w:t>
      </w:r>
      <w:r w:rsidRPr="00E31679">
        <w:rPr>
          <w:b/>
          <w:lang w:val="en-GB"/>
        </w:rPr>
        <w:t>Revelations</w:t>
      </w:r>
    </w:p>
    <w:p w:rsidR="00E31679" w:rsidRPr="005870C9" w:rsidRDefault="00E31679" w:rsidP="00E31679">
      <w:pPr>
        <w:spacing w:before="120" w:after="120"/>
        <w:ind w:left="2124" w:firstLine="708"/>
        <w:rPr>
          <w:lang w:val="en-GB"/>
        </w:rPr>
      </w:pPr>
      <w:r>
        <w:rPr>
          <w:lang w:val="en-GB"/>
        </w:rPr>
        <w:t xml:space="preserve">b) </w:t>
      </w:r>
      <w:r w:rsidRPr="00E31679">
        <w:rPr>
          <w:b/>
          <w:lang w:val="en-GB"/>
        </w:rPr>
        <w:t>Clever marketing concept</w:t>
      </w:r>
    </w:p>
    <w:p w:rsidR="00E31679" w:rsidRDefault="00E31679" w:rsidP="00E31679">
      <w:pPr>
        <w:spacing w:before="120" w:after="120"/>
        <w:ind w:left="2124" w:firstLine="708"/>
        <w:rPr>
          <w:b/>
          <w:lang w:val="en-GB"/>
        </w:rPr>
      </w:pPr>
      <w:r>
        <w:rPr>
          <w:lang w:val="en-GB"/>
        </w:rPr>
        <w:t xml:space="preserve">c) </w:t>
      </w:r>
      <w:r w:rsidRPr="00E31679">
        <w:rPr>
          <w:b/>
          <w:lang w:val="en-GB"/>
        </w:rPr>
        <w:t>The spoiled kid</w:t>
      </w:r>
      <w:r>
        <w:rPr>
          <w:b/>
          <w:lang w:val="en-GB"/>
        </w:rPr>
        <w:t xml:space="preserve"> </w:t>
      </w:r>
    </w:p>
    <w:p w:rsidR="00E31679" w:rsidRDefault="00E31679" w:rsidP="00E31679">
      <w:pPr>
        <w:spacing w:before="120" w:after="120"/>
        <w:rPr>
          <w:b/>
          <w:lang w:val="en-GB"/>
        </w:rPr>
      </w:pPr>
    </w:p>
    <w:p w:rsidR="00DB4328" w:rsidRPr="00F524D9" w:rsidRDefault="00E31679" w:rsidP="00E31679">
      <w:pPr>
        <w:rPr>
          <w:rFonts w:ascii="Arial" w:hAnsi="Arial" w:cs="Arial"/>
          <w:b/>
          <w:sz w:val="28"/>
          <w:szCs w:val="28"/>
          <w:lang w:val="en-GB"/>
        </w:rPr>
      </w:pPr>
      <w:r>
        <w:rPr>
          <w:b/>
          <w:lang w:val="en-GB"/>
        </w:rPr>
        <w:br w:type="page"/>
      </w:r>
      <w:r w:rsidR="00DB4328" w:rsidRPr="00F524D9">
        <w:rPr>
          <w:rFonts w:ascii="Arial" w:hAnsi="Arial" w:cs="Arial"/>
          <w:b/>
          <w:sz w:val="28"/>
          <w:szCs w:val="28"/>
          <w:lang w:val="en-GB"/>
        </w:rPr>
        <w:lastRenderedPageBreak/>
        <w:t xml:space="preserve">3. </w:t>
      </w:r>
      <w:r w:rsidR="00F524D9" w:rsidRPr="00F524D9">
        <w:rPr>
          <w:rFonts w:ascii="Arial" w:hAnsi="Arial" w:cs="Arial"/>
          <w:b/>
          <w:sz w:val="36"/>
          <w:szCs w:val="36"/>
          <w:lang w:val="en-GB"/>
        </w:rPr>
        <w:sym w:font="Wingdings" w:char="F026"/>
      </w:r>
      <w:r w:rsidR="00F524D9">
        <w:rPr>
          <w:rFonts w:ascii="Arial" w:hAnsi="Arial" w:cs="Arial"/>
          <w:b/>
          <w:sz w:val="28"/>
          <w:szCs w:val="28"/>
          <w:lang w:val="en-GB"/>
        </w:rPr>
        <w:t xml:space="preserve"> </w:t>
      </w:r>
      <w:r w:rsidR="00F524D9" w:rsidRPr="00F524D9">
        <w:rPr>
          <w:rFonts w:ascii="Arial" w:hAnsi="Arial" w:cs="Arial"/>
          <w:b/>
          <w:sz w:val="28"/>
          <w:szCs w:val="28"/>
          <w:lang w:val="en-GB"/>
        </w:rPr>
        <w:t>Reading</w:t>
      </w:r>
      <w:r w:rsidR="00F524D9" w:rsidRPr="00F524D9">
        <w:rPr>
          <w:rFonts w:ascii="Arial" w:hAnsi="Arial" w:cs="Arial"/>
          <w:b/>
          <w:i/>
          <w:sz w:val="28"/>
          <w:szCs w:val="28"/>
          <w:lang w:val="en-GB"/>
        </w:rPr>
        <w:t xml:space="preserve"> </w:t>
      </w:r>
      <w:r w:rsidR="00F524D9">
        <w:rPr>
          <w:rFonts w:ascii="Arial" w:hAnsi="Arial" w:cs="Arial"/>
          <w:b/>
          <w:i/>
          <w:sz w:val="28"/>
          <w:szCs w:val="28"/>
          <w:lang w:val="en-GB"/>
        </w:rPr>
        <w:t xml:space="preserve">- </w:t>
      </w:r>
      <w:r w:rsidR="00DB4328" w:rsidRPr="00F524D9">
        <w:rPr>
          <w:rFonts w:ascii="Arial" w:hAnsi="Arial" w:cs="Arial"/>
          <w:b/>
          <w:i/>
          <w:sz w:val="28"/>
          <w:szCs w:val="28"/>
          <w:lang w:val="en-GB"/>
        </w:rPr>
        <w:t>Starbucks Boy</w:t>
      </w:r>
      <w:r w:rsidR="00DB4328" w:rsidRPr="00F524D9">
        <w:rPr>
          <w:rFonts w:ascii="Arial" w:hAnsi="Arial" w:cs="Arial"/>
          <w:b/>
          <w:sz w:val="28"/>
          <w:szCs w:val="28"/>
          <w:lang w:val="en-GB"/>
        </w:rPr>
        <w:t xml:space="preserve"> </w:t>
      </w:r>
      <w:r w:rsidR="00DB4328" w:rsidRPr="00F524D9">
        <w:rPr>
          <w:rFonts w:ascii="Arial" w:hAnsi="Arial" w:cs="Arial"/>
          <w:b/>
          <w:i/>
          <w:sz w:val="28"/>
          <w:szCs w:val="28"/>
          <w:lang w:val="en-GB"/>
        </w:rPr>
        <w:t>–</w:t>
      </w:r>
      <w:r w:rsidR="00F524D9">
        <w:rPr>
          <w:rFonts w:ascii="Arial" w:hAnsi="Arial" w:cs="Arial"/>
          <w:b/>
          <w:i/>
          <w:sz w:val="28"/>
          <w:szCs w:val="28"/>
          <w:lang w:val="en-GB"/>
        </w:rPr>
        <w:t xml:space="preserve"> </w:t>
      </w:r>
      <w:r w:rsidR="00DB4328" w:rsidRPr="00F524D9">
        <w:rPr>
          <w:rFonts w:ascii="Arial" w:hAnsi="Arial" w:cs="Arial"/>
          <w:b/>
          <w:i/>
          <w:sz w:val="28"/>
          <w:szCs w:val="28"/>
          <w:lang w:val="en-GB"/>
        </w:rPr>
        <w:t>part 3</w:t>
      </w:r>
    </w:p>
    <w:p w:rsidR="00643D51" w:rsidRDefault="00643D51" w:rsidP="009B0957">
      <w:pPr>
        <w:rPr>
          <w:b/>
          <w:lang w:val="en-GB"/>
        </w:rPr>
      </w:pPr>
    </w:p>
    <w:p w:rsidR="00947775" w:rsidRDefault="00947775" w:rsidP="00947775">
      <w:pPr>
        <w:pBdr>
          <w:top w:val="single" w:sz="2" w:space="1" w:color="auto"/>
          <w:left w:val="single" w:sz="2" w:space="4" w:color="auto"/>
          <w:bottom w:val="single" w:sz="2" w:space="1" w:color="auto"/>
          <w:right w:val="single" w:sz="2" w:space="4" w:color="auto"/>
        </w:pBdr>
        <w:shd w:val="clear" w:color="auto" w:fill="CCCCCC"/>
        <w:rPr>
          <w:i/>
          <w:lang w:val="en-GB"/>
        </w:rPr>
      </w:pPr>
      <w:r>
        <w:rPr>
          <w:i/>
          <w:lang w:val="en-GB"/>
        </w:rPr>
        <w:t xml:space="preserve">1. Read the </w:t>
      </w:r>
      <w:r w:rsidR="003D25A3">
        <w:rPr>
          <w:i/>
          <w:lang w:val="en-GB"/>
        </w:rPr>
        <w:t xml:space="preserve">third </w:t>
      </w:r>
      <w:r>
        <w:rPr>
          <w:i/>
          <w:lang w:val="en-GB"/>
        </w:rPr>
        <w:t>extract from the short story</w:t>
      </w:r>
      <w:r w:rsidR="00FB1A26">
        <w:rPr>
          <w:rStyle w:val="Funotenzeichen"/>
          <w:i/>
          <w:lang w:val="en-GB"/>
        </w:rPr>
        <w:footnoteReference w:id="3"/>
      </w:r>
      <w:r>
        <w:rPr>
          <w:i/>
          <w:lang w:val="en-GB"/>
        </w:rPr>
        <w:t xml:space="preserve">. </w:t>
      </w:r>
    </w:p>
    <w:p w:rsidR="00DB4328" w:rsidRDefault="00DB4328" w:rsidP="00DB4328">
      <w:pPr>
        <w:rPr>
          <w:b/>
          <w:lang w:val="en-GB"/>
        </w:rPr>
      </w:pPr>
    </w:p>
    <w:p w:rsidR="00F524D9" w:rsidRDefault="00F524D9" w:rsidP="00A61C77">
      <w:pPr>
        <w:rPr>
          <w:b/>
          <w:lang w:val="en-GB"/>
        </w:rPr>
      </w:pPr>
    </w:p>
    <w:p w:rsidR="00A61C77" w:rsidRPr="00F524D9" w:rsidRDefault="00A61C77" w:rsidP="00A61C77">
      <w:pPr>
        <w:rPr>
          <w:rFonts w:ascii="Arial" w:hAnsi="Arial" w:cs="Arial"/>
          <w:b/>
          <w:sz w:val="28"/>
          <w:szCs w:val="28"/>
          <w:lang w:val="en-GB"/>
        </w:rPr>
      </w:pPr>
      <w:r w:rsidRPr="00F524D9">
        <w:rPr>
          <w:rFonts w:ascii="Arial" w:hAnsi="Arial" w:cs="Arial"/>
          <w:b/>
          <w:sz w:val="28"/>
          <w:szCs w:val="28"/>
          <w:lang w:val="en-GB"/>
        </w:rPr>
        <w:t xml:space="preserve">3. 2 </w:t>
      </w:r>
      <w:r w:rsidR="00F524D9" w:rsidRPr="00F524D9">
        <w:rPr>
          <w:rFonts w:ascii="Arial" w:hAnsi="Arial" w:cs="Arial"/>
          <w:b/>
          <w:sz w:val="36"/>
          <w:szCs w:val="36"/>
          <w:lang w:val="en-GB"/>
        </w:rPr>
        <w:sym w:font="Wingdings" w:char="F026"/>
      </w:r>
      <w:r w:rsidR="00F524D9">
        <w:rPr>
          <w:rFonts w:ascii="Arial" w:hAnsi="Arial" w:cs="Arial"/>
          <w:b/>
          <w:sz w:val="28"/>
          <w:szCs w:val="28"/>
          <w:lang w:val="en-GB"/>
        </w:rPr>
        <w:t xml:space="preserve"> Reading</w:t>
      </w:r>
      <w:r w:rsidRPr="00F524D9">
        <w:rPr>
          <w:rFonts w:ascii="Arial" w:hAnsi="Arial" w:cs="Arial"/>
          <w:b/>
          <w:sz w:val="28"/>
          <w:szCs w:val="28"/>
          <w:lang w:val="en-GB"/>
        </w:rPr>
        <w:t xml:space="preserve"> – </w:t>
      </w:r>
      <w:r w:rsidR="00F524D9" w:rsidRPr="00F524D9">
        <w:rPr>
          <w:rFonts w:ascii="Arial" w:hAnsi="Arial" w:cs="Arial"/>
          <w:b/>
          <w:i/>
          <w:sz w:val="28"/>
          <w:szCs w:val="28"/>
          <w:lang w:val="en-GB"/>
        </w:rPr>
        <w:t>Starbucks Boy</w:t>
      </w:r>
      <w:r w:rsidR="00F524D9" w:rsidRPr="00F524D9">
        <w:rPr>
          <w:rFonts w:ascii="Arial" w:hAnsi="Arial" w:cs="Arial"/>
          <w:b/>
          <w:sz w:val="28"/>
          <w:szCs w:val="28"/>
          <w:lang w:val="en-GB"/>
        </w:rPr>
        <w:t xml:space="preserve"> </w:t>
      </w:r>
      <w:r w:rsidR="00F524D9" w:rsidRPr="00F524D9">
        <w:rPr>
          <w:rFonts w:ascii="Arial" w:hAnsi="Arial" w:cs="Arial"/>
          <w:b/>
          <w:i/>
          <w:sz w:val="28"/>
          <w:szCs w:val="28"/>
          <w:lang w:val="en-GB"/>
        </w:rPr>
        <w:t>–</w:t>
      </w:r>
      <w:r w:rsidR="00F524D9">
        <w:rPr>
          <w:rFonts w:ascii="Arial" w:hAnsi="Arial" w:cs="Arial"/>
          <w:b/>
          <w:i/>
          <w:sz w:val="28"/>
          <w:szCs w:val="28"/>
          <w:lang w:val="en-GB"/>
        </w:rPr>
        <w:t xml:space="preserve"> </w:t>
      </w:r>
      <w:r w:rsidR="00F524D9" w:rsidRPr="00F524D9">
        <w:rPr>
          <w:rFonts w:ascii="Arial" w:hAnsi="Arial" w:cs="Arial"/>
          <w:b/>
          <w:i/>
          <w:sz w:val="28"/>
          <w:szCs w:val="28"/>
          <w:lang w:val="en-GB"/>
        </w:rPr>
        <w:t>part 3</w:t>
      </w:r>
      <w:r w:rsidR="00F524D9">
        <w:rPr>
          <w:rFonts w:ascii="Arial" w:hAnsi="Arial" w:cs="Arial"/>
          <w:b/>
          <w:i/>
          <w:sz w:val="28"/>
          <w:szCs w:val="28"/>
          <w:lang w:val="en-GB"/>
        </w:rPr>
        <w:t xml:space="preserve"> (</w:t>
      </w:r>
      <w:r w:rsidRPr="00F524D9">
        <w:rPr>
          <w:rFonts w:ascii="Arial" w:hAnsi="Arial" w:cs="Arial"/>
          <w:b/>
          <w:i/>
          <w:sz w:val="28"/>
          <w:szCs w:val="28"/>
          <w:lang w:val="en-GB"/>
        </w:rPr>
        <w:t>sentence completion</w:t>
      </w:r>
      <w:r w:rsidR="00F524D9">
        <w:rPr>
          <w:rFonts w:ascii="Arial" w:hAnsi="Arial" w:cs="Arial"/>
          <w:b/>
          <w:i/>
          <w:sz w:val="28"/>
          <w:szCs w:val="28"/>
          <w:lang w:val="en-GB"/>
        </w:rPr>
        <w:t>)</w:t>
      </w:r>
    </w:p>
    <w:p w:rsidR="00245F1C" w:rsidRDefault="00245F1C">
      <w:pPr>
        <w:rPr>
          <w:lang w:val="en-GB"/>
        </w:rPr>
      </w:pPr>
    </w:p>
    <w:p w:rsidR="00A61C77" w:rsidRPr="00F524D9" w:rsidRDefault="00E80BFF" w:rsidP="005416BF">
      <w:pPr>
        <w:pBdr>
          <w:top w:val="single" w:sz="4" w:space="1" w:color="auto"/>
          <w:left w:val="single" w:sz="4" w:space="4" w:color="auto"/>
          <w:bottom w:val="single" w:sz="4" w:space="1" w:color="auto"/>
          <w:right w:val="single" w:sz="4" w:space="4" w:color="auto"/>
        </w:pBdr>
        <w:shd w:val="clear" w:color="auto" w:fill="CCCCCC"/>
        <w:rPr>
          <w:lang w:val="en-GB"/>
        </w:rPr>
      </w:pPr>
      <w:r w:rsidRPr="00F524D9">
        <w:rPr>
          <w:lang w:val="en-GB"/>
        </w:rPr>
        <w:t xml:space="preserve">a) </w:t>
      </w:r>
      <w:r w:rsidR="00A61C77" w:rsidRPr="00F524D9">
        <w:rPr>
          <w:lang w:val="en-GB"/>
        </w:rPr>
        <w:t xml:space="preserve">Read the </w:t>
      </w:r>
      <w:r w:rsidR="000B7E73" w:rsidRPr="00F524D9">
        <w:rPr>
          <w:lang w:val="en-GB"/>
        </w:rPr>
        <w:t xml:space="preserve">beginnings of </w:t>
      </w:r>
      <w:r w:rsidR="00A61C77" w:rsidRPr="00F524D9">
        <w:rPr>
          <w:lang w:val="en-GB"/>
        </w:rPr>
        <w:t>sentences.</w:t>
      </w:r>
    </w:p>
    <w:p w:rsidR="005870C9" w:rsidRPr="00F524D9" w:rsidRDefault="00A61C77" w:rsidP="005416BF">
      <w:pPr>
        <w:pBdr>
          <w:top w:val="single" w:sz="4" w:space="1" w:color="auto"/>
          <w:left w:val="single" w:sz="4" w:space="4" w:color="auto"/>
          <w:bottom w:val="single" w:sz="4" w:space="1" w:color="auto"/>
          <w:right w:val="single" w:sz="4" w:space="4" w:color="auto"/>
        </w:pBdr>
        <w:shd w:val="clear" w:color="auto" w:fill="CCCCCC"/>
        <w:rPr>
          <w:lang w:val="en-GB"/>
        </w:rPr>
      </w:pPr>
      <w:r w:rsidRPr="00F524D9">
        <w:rPr>
          <w:lang w:val="en-GB"/>
        </w:rPr>
        <w:t xml:space="preserve">b) </w:t>
      </w:r>
      <w:r w:rsidR="005870C9" w:rsidRPr="00F524D9">
        <w:rPr>
          <w:lang w:val="en-GB"/>
        </w:rPr>
        <w:t xml:space="preserve">Complete the sentences. </w:t>
      </w:r>
    </w:p>
    <w:p w:rsidR="005870C9" w:rsidRDefault="005870C9" w:rsidP="005416BF">
      <w:pPr>
        <w:rPr>
          <w:i/>
          <w:lang w:val="en-GB"/>
        </w:rPr>
      </w:pPr>
    </w:p>
    <w:p w:rsidR="005870C9" w:rsidRDefault="005416BF" w:rsidP="005416BF">
      <w:pPr>
        <w:spacing w:line="360" w:lineRule="auto"/>
        <w:rPr>
          <w:lang w:val="en-GB"/>
        </w:rPr>
      </w:pPr>
      <w:r>
        <w:rPr>
          <w:lang w:val="en-GB"/>
        </w:rPr>
        <w:t xml:space="preserve">1. </w:t>
      </w:r>
      <w:proofErr w:type="spellStart"/>
      <w:r w:rsidR="005870C9">
        <w:rPr>
          <w:lang w:val="en-GB"/>
        </w:rPr>
        <w:t>Arabella</w:t>
      </w:r>
      <w:proofErr w:type="spellEnd"/>
      <w:r w:rsidR="005870C9">
        <w:rPr>
          <w:lang w:val="en-GB"/>
        </w:rPr>
        <w:t xml:space="preserve"> goes to the bathroom ……………………………………………………………………………………………………………………………………………………………………………………</w:t>
      </w:r>
      <w:r w:rsidR="00A61C77">
        <w:rPr>
          <w:lang w:val="en-GB"/>
        </w:rPr>
        <w:t>…………….</w:t>
      </w:r>
    </w:p>
    <w:p w:rsidR="005870C9" w:rsidRDefault="005416BF" w:rsidP="005416BF">
      <w:pPr>
        <w:spacing w:line="360" w:lineRule="auto"/>
        <w:rPr>
          <w:lang w:val="en-GB"/>
        </w:rPr>
      </w:pPr>
      <w:r>
        <w:rPr>
          <w:lang w:val="en-GB"/>
        </w:rPr>
        <w:t xml:space="preserve">2. </w:t>
      </w:r>
      <w:r w:rsidR="005870C9">
        <w:rPr>
          <w:lang w:val="en-GB"/>
        </w:rPr>
        <w:t xml:space="preserve">Although Gabriel has a crush on Justin he’s afraid </w:t>
      </w:r>
    </w:p>
    <w:p w:rsidR="005870C9" w:rsidRDefault="005870C9" w:rsidP="005416BF">
      <w:pPr>
        <w:spacing w:line="360" w:lineRule="auto"/>
        <w:rPr>
          <w:lang w:val="en-GB"/>
        </w:rPr>
      </w:pPr>
      <w:r>
        <w:rPr>
          <w:lang w:val="en-GB"/>
        </w:rPr>
        <w:t>………………………………………………………………………………………………………………………………………………………………………………………………</w:t>
      </w:r>
      <w:r w:rsidR="00A61C77">
        <w:rPr>
          <w:lang w:val="en-GB"/>
        </w:rPr>
        <w:t>……</w:t>
      </w:r>
    </w:p>
    <w:p w:rsidR="000B7E73" w:rsidRDefault="000B7E73" w:rsidP="005416BF">
      <w:pPr>
        <w:spacing w:line="360" w:lineRule="auto"/>
        <w:rPr>
          <w:lang w:val="en-GB"/>
        </w:rPr>
      </w:pPr>
      <w:r>
        <w:rPr>
          <w:lang w:val="en-GB"/>
        </w:rPr>
        <w:t xml:space="preserve">3. </w:t>
      </w:r>
      <w:proofErr w:type="spellStart"/>
      <w:r>
        <w:rPr>
          <w:lang w:val="en-GB"/>
        </w:rPr>
        <w:t>Arabella</w:t>
      </w:r>
      <w:proofErr w:type="spellEnd"/>
      <w:r>
        <w:rPr>
          <w:lang w:val="en-GB"/>
        </w:rPr>
        <w:t xml:space="preserve"> looked satisfied because </w:t>
      </w:r>
    </w:p>
    <w:p w:rsidR="000B7E73" w:rsidRDefault="000B7E73" w:rsidP="000B7E73">
      <w:pPr>
        <w:spacing w:line="360" w:lineRule="auto"/>
        <w:rPr>
          <w:lang w:val="en-GB"/>
        </w:rPr>
      </w:pPr>
      <w:r>
        <w:rPr>
          <w:lang w:val="en-GB"/>
        </w:rPr>
        <w:t>……………………………………………………………………………………………………………………………………………………………………………………………………</w:t>
      </w:r>
    </w:p>
    <w:p w:rsidR="000B7E73" w:rsidRDefault="000B7E73" w:rsidP="005416BF">
      <w:pPr>
        <w:spacing w:line="360" w:lineRule="auto"/>
        <w:rPr>
          <w:lang w:val="en-GB"/>
        </w:rPr>
      </w:pPr>
    </w:p>
    <w:p w:rsidR="00A61C77" w:rsidRPr="00F524D9" w:rsidRDefault="000B7E73" w:rsidP="00A61C77">
      <w:pPr>
        <w:rPr>
          <w:rFonts w:ascii="Arial" w:hAnsi="Arial" w:cs="Arial"/>
          <w:b/>
          <w:i/>
          <w:sz w:val="28"/>
          <w:szCs w:val="28"/>
          <w:lang w:val="en-GB"/>
        </w:rPr>
      </w:pPr>
      <w:r>
        <w:rPr>
          <w:b/>
          <w:lang w:val="en-GB"/>
        </w:rPr>
        <w:br w:type="page"/>
      </w:r>
      <w:r w:rsidR="00A61C77" w:rsidRPr="00F524D9">
        <w:rPr>
          <w:rFonts w:ascii="Arial" w:hAnsi="Arial" w:cs="Arial"/>
          <w:b/>
          <w:sz w:val="28"/>
          <w:szCs w:val="28"/>
          <w:lang w:val="en-GB"/>
        </w:rPr>
        <w:lastRenderedPageBreak/>
        <w:t xml:space="preserve">3.3 </w:t>
      </w:r>
      <w:r w:rsidR="00F524D9" w:rsidRPr="00F524D9">
        <w:rPr>
          <w:rFonts w:ascii="Arial" w:hAnsi="Arial" w:cs="Arial"/>
          <w:b/>
          <w:sz w:val="36"/>
          <w:szCs w:val="36"/>
          <w:lang w:val="en-GB"/>
        </w:rPr>
        <w:sym w:font="Webdings" w:char="F097"/>
      </w:r>
      <w:r w:rsidR="00A61C77" w:rsidRPr="00F524D9">
        <w:rPr>
          <w:rFonts w:ascii="Arial" w:hAnsi="Arial" w:cs="Arial"/>
          <w:b/>
          <w:sz w:val="28"/>
          <w:szCs w:val="28"/>
          <w:lang w:val="en-GB"/>
        </w:rPr>
        <w:t xml:space="preserve"> Speaking – </w:t>
      </w:r>
      <w:r w:rsidR="00A61C77" w:rsidRPr="00F524D9">
        <w:rPr>
          <w:rFonts w:ascii="Arial" w:hAnsi="Arial" w:cs="Arial"/>
          <w:b/>
          <w:i/>
          <w:sz w:val="28"/>
          <w:szCs w:val="28"/>
          <w:lang w:val="en-GB"/>
        </w:rPr>
        <w:t>Reaction to the story</w:t>
      </w:r>
    </w:p>
    <w:p w:rsidR="00A61C77" w:rsidRDefault="00A61C77" w:rsidP="00A61C77">
      <w:pPr>
        <w:spacing w:line="360" w:lineRule="auto"/>
        <w:rPr>
          <w:lang w:val="en-GB"/>
        </w:rPr>
      </w:pPr>
    </w:p>
    <w:p w:rsidR="00A61C77" w:rsidRPr="00F524D9" w:rsidRDefault="00A61C77" w:rsidP="00A61C77">
      <w:pPr>
        <w:spacing w:line="360" w:lineRule="auto"/>
        <w:rPr>
          <w:i/>
          <w:lang w:val="en-GB"/>
        </w:rPr>
      </w:pPr>
      <w:r w:rsidRPr="00F524D9">
        <w:rPr>
          <w:i/>
          <w:lang w:val="en-GB"/>
        </w:rPr>
        <w:t xml:space="preserve">This part of the story is rather funny. What makes it funny? </w:t>
      </w:r>
    </w:p>
    <w:p w:rsidR="005416BF" w:rsidRPr="00F524D9" w:rsidRDefault="005416BF" w:rsidP="005416BF">
      <w:pPr>
        <w:pBdr>
          <w:top w:val="single" w:sz="4" w:space="1" w:color="auto"/>
          <w:left w:val="single" w:sz="4" w:space="4" w:color="auto"/>
          <w:bottom w:val="single" w:sz="4" w:space="1" w:color="auto"/>
          <w:right w:val="single" w:sz="4" w:space="4" w:color="auto"/>
        </w:pBdr>
        <w:shd w:val="clear" w:color="auto" w:fill="CCCCCC"/>
        <w:spacing w:line="360" w:lineRule="auto"/>
        <w:rPr>
          <w:lang w:val="en-GB"/>
        </w:rPr>
      </w:pPr>
      <w:r w:rsidRPr="00F524D9">
        <w:rPr>
          <w:lang w:val="en-GB"/>
        </w:rPr>
        <w:t xml:space="preserve">Discuss </w:t>
      </w:r>
      <w:r w:rsidR="00A61C77" w:rsidRPr="00F524D9">
        <w:rPr>
          <w:lang w:val="en-GB"/>
        </w:rPr>
        <w:t xml:space="preserve">your impressions </w:t>
      </w:r>
      <w:r w:rsidRPr="00F524D9">
        <w:rPr>
          <w:lang w:val="en-GB"/>
        </w:rPr>
        <w:t>in small groups</w:t>
      </w:r>
      <w:r w:rsidR="00A61C77" w:rsidRPr="00F524D9">
        <w:rPr>
          <w:lang w:val="en-GB"/>
        </w:rPr>
        <w:t>.</w:t>
      </w:r>
    </w:p>
    <w:p w:rsidR="005416BF" w:rsidRPr="005870C9" w:rsidRDefault="005416BF" w:rsidP="005416BF">
      <w:pPr>
        <w:rPr>
          <w:b/>
          <w:lang w:val="en-GB"/>
        </w:rPr>
      </w:pPr>
    </w:p>
    <w:p w:rsidR="00E8637F" w:rsidRDefault="00E8637F" w:rsidP="00DB4328">
      <w:pPr>
        <w:rPr>
          <w:b/>
          <w:lang w:val="en-GB"/>
        </w:rPr>
      </w:pPr>
    </w:p>
    <w:p w:rsidR="006C7444" w:rsidRPr="00F524D9" w:rsidRDefault="006C7444" w:rsidP="006C7444">
      <w:pPr>
        <w:rPr>
          <w:rFonts w:ascii="Arial" w:hAnsi="Arial" w:cs="Arial"/>
          <w:b/>
          <w:sz w:val="28"/>
          <w:szCs w:val="28"/>
          <w:lang w:val="en-GB"/>
        </w:rPr>
      </w:pPr>
      <w:r>
        <w:rPr>
          <w:rFonts w:ascii="Arial" w:hAnsi="Arial" w:cs="Arial"/>
          <w:b/>
          <w:sz w:val="28"/>
          <w:szCs w:val="28"/>
          <w:lang w:val="en-GB"/>
        </w:rPr>
        <w:t>4</w:t>
      </w:r>
      <w:r w:rsidRPr="00F524D9">
        <w:rPr>
          <w:rFonts w:ascii="Arial" w:hAnsi="Arial" w:cs="Arial"/>
          <w:b/>
          <w:sz w:val="28"/>
          <w:szCs w:val="28"/>
          <w:lang w:val="en-GB"/>
        </w:rPr>
        <w:t xml:space="preserve">. </w:t>
      </w:r>
      <w:r w:rsidRPr="00F524D9">
        <w:rPr>
          <w:rFonts w:ascii="Arial" w:hAnsi="Arial" w:cs="Arial"/>
          <w:b/>
          <w:sz w:val="36"/>
          <w:szCs w:val="36"/>
          <w:lang w:val="en-GB"/>
        </w:rPr>
        <w:sym w:font="Wingdings" w:char="F026"/>
      </w:r>
      <w:r>
        <w:rPr>
          <w:rFonts w:ascii="Arial" w:hAnsi="Arial" w:cs="Arial"/>
          <w:b/>
          <w:sz w:val="28"/>
          <w:szCs w:val="28"/>
          <w:lang w:val="en-GB"/>
        </w:rPr>
        <w:t xml:space="preserve"> </w:t>
      </w:r>
      <w:r w:rsidRPr="00F524D9">
        <w:rPr>
          <w:rFonts w:ascii="Arial" w:hAnsi="Arial" w:cs="Arial"/>
          <w:b/>
          <w:sz w:val="28"/>
          <w:szCs w:val="28"/>
          <w:lang w:val="en-GB"/>
        </w:rPr>
        <w:t>Reading</w:t>
      </w:r>
      <w:r w:rsidRPr="00F524D9">
        <w:rPr>
          <w:rFonts w:ascii="Arial" w:hAnsi="Arial" w:cs="Arial"/>
          <w:b/>
          <w:i/>
          <w:sz w:val="28"/>
          <w:szCs w:val="28"/>
          <w:lang w:val="en-GB"/>
        </w:rPr>
        <w:t xml:space="preserve"> </w:t>
      </w:r>
      <w:r>
        <w:rPr>
          <w:rFonts w:ascii="Arial" w:hAnsi="Arial" w:cs="Arial"/>
          <w:b/>
          <w:i/>
          <w:sz w:val="28"/>
          <w:szCs w:val="28"/>
          <w:lang w:val="en-GB"/>
        </w:rPr>
        <w:t xml:space="preserve">- </w:t>
      </w:r>
      <w:r w:rsidRPr="00F524D9">
        <w:rPr>
          <w:rFonts w:ascii="Arial" w:hAnsi="Arial" w:cs="Arial"/>
          <w:b/>
          <w:i/>
          <w:sz w:val="28"/>
          <w:szCs w:val="28"/>
          <w:lang w:val="en-GB"/>
        </w:rPr>
        <w:t>Starbucks Boy</w:t>
      </w:r>
      <w:r w:rsidRPr="00F524D9">
        <w:rPr>
          <w:rFonts w:ascii="Arial" w:hAnsi="Arial" w:cs="Arial"/>
          <w:b/>
          <w:sz w:val="28"/>
          <w:szCs w:val="28"/>
          <w:lang w:val="en-GB"/>
        </w:rPr>
        <w:t xml:space="preserve"> </w:t>
      </w:r>
      <w:r w:rsidRPr="00F524D9">
        <w:rPr>
          <w:rFonts w:ascii="Arial" w:hAnsi="Arial" w:cs="Arial"/>
          <w:b/>
          <w:i/>
          <w:sz w:val="28"/>
          <w:szCs w:val="28"/>
          <w:lang w:val="en-GB"/>
        </w:rPr>
        <w:t>–</w:t>
      </w:r>
      <w:r>
        <w:rPr>
          <w:rFonts w:ascii="Arial" w:hAnsi="Arial" w:cs="Arial"/>
          <w:b/>
          <w:i/>
          <w:sz w:val="28"/>
          <w:szCs w:val="28"/>
          <w:lang w:val="en-GB"/>
        </w:rPr>
        <w:t xml:space="preserve"> </w:t>
      </w:r>
      <w:r w:rsidRPr="00F524D9">
        <w:rPr>
          <w:rFonts w:ascii="Arial" w:hAnsi="Arial" w:cs="Arial"/>
          <w:b/>
          <w:i/>
          <w:sz w:val="28"/>
          <w:szCs w:val="28"/>
          <w:lang w:val="en-GB"/>
        </w:rPr>
        <w:t xml:space="preserve">part </w:t>
      </w:r>
      <w:r>
        <w:rPr>
          <w:rFonts w:ascii="Arial" w:hAnsi="Arial" w:cs="Arial"/>
          <w:b/>
          <w:i/>
          <w:sz w:val="28"/>
          <w:szCs w:val="28"/>
          <w:lang w:val="en-GB"/>
        </w:rPr>
        <w:t>4</w:t>
      </w:r>
    </w:p>
    <w:p w:rsidR="00947775" w:rsidRDefault="00947775" w:rsidP="009B0957">
      <w:pPr>
        <w:rPr>
          <w:b/>
          <w:lang w:val="en-GB"/>
        </w:rPr>
      </w:pPr>
    </w:p>
    <w:p w:rsidR="00947775" w:rsidRPr="00F524D9" w:rsidRDefault="00947775" w:rsidP="00947775">
      <w:pPr>
        <w:pBdr>
          <w:top w:val="single" w:sz="2" w:space="1" w:color="auto"/>
          <w:left w:val="single" w:sz="2" w:space="4" w:color="auto"/>
          <w:bottom w:val="single" w:sz="2" w:space="1" w:color="auto"/>
          <w:right w:val="single" w:sz="2" w:space="4" w:color="auto"/>
        </w:pBdr>
        <w:shd w:val="clear" w:color="auto" w:fill="CCCCCC"/>
        <w:rPr>
          <w:lang w:val="en-GB"/>
        </w:rPr>
      </w:pPr>
      <w:r w:rsidRPr="00F524D9">
        <w:rPr>
          <w:lang w:val="en-GB"/>
        </w:rPr>
        <w:t xml:space="preserve">1. Read the </w:t>
      </w:r>
      <w:r w:rsidR="003D25A3" w:rsidRPr="00F524D9">
        <w:rPr>
          <w:lang w:val="en-GB"/>
        </w:rPr>
        <w:t xml:space="preserve">fourth </w:t>
      </w:r>
      <w:r w:rsidRPr="00F524D9">
        <w:rPr>
          <w:lang w:val="en-GB"/>
        </w:rPr>
        <w:t>extract from the short story</w:t>
      </w:r>
      <w:r w:rsidR="00FB1A26">
        <w:rPr>
          <w:rStyle w:val="Funotenzeichen"/>
          <w:lang w:val="en-GB"/>
        </w:rPr>
        <w:footnoteReference w:id="4"/>
      </w:r>
      <w:r w:rsidRPr="00F524D9">
        <w:rPr>
          <w:lang w:val="en-GB"/>
        </w:rPr>
        <w:t xml:space="preserve">. </w:t>
      </w:r>
    </w:p>
    <w:p w:rsidR="00DB4328" w:rsidRDefault="00DB4328" w:rsidP="00DB4328">
      <w:pPr>
        <w:rPr>
          <w:b/>
          <w:lang w:val="en-GB"/>
        </w:rPr>
      </w:pPr>
    </w:p>
    <w:p w:rsidR="008E67C0" w:rsidRDefault="008E67C0" w:rsidP="00DB4328">
      <w:pPr>
        <w:rPr>
          <w:b/>
          <w:lang w:val="en-GB"/>
        </w:rPr>
      </w:pPr>
    </w:p>
    <w:p w:rsidR="003F0712" w:rsidRPr="009E2481" w:rsidRDefault="006C7444" w:rsidP="003F0712">
      <w:pPr>
        <w:rPr>
          <w:rFonts w:ascii="Arial" w:hAnsi="Arial" w:cs="Arial"/>
          <w:b/>
          <w:sz w:val="28"/>
          <w:szCs w:val="28"/>
          <w:lang w:val="en-GB"/>
        </w:rPr>
      </w:pPr>
      <w:r>
        <w:rPr>
          <w:rFonts w:ascii="Arial" w:hAnsi="Arial" w:cs="Arial"/>
          <w:b/>
          <w:sz w:val="28"/>
          <w:szCs w:val="28"/>
          <w:lang w:val="en-GB"/>
        </w:rPr>
        <w:t>4.1</w:t>
      </w:r>
      <w:r w:rsidR="00A61C77" w:rsidRPr="009E2481">
        <w:rPr>
          <w:rFonts w:ascii="Arial" w:hAnsi="Arial" w:cs="Arial"/>
          <w:b/>
          <w:sz w:val="28"/>
          <w:szCs w:val="28"/>
          <w:lang w:val="en-GB"/>
        </w:rPr>
        <w:t xml:space="preserve"> </w:t>
      </w:r>
      <w:r w:rsidR="009E2481" w:rsidRPr="009E2481">
        <w:rPr>
          <w:rFonts w:ascii="Arial" w:hAnsi="Arial" w:cs="Arial"/>
          <w:b/>
          <w:sz w:val="36"/>
          <w:szCs w:val="36"/>
          <w:lang w:val="en-GB"/>
        </w:rPr>
        <w:sym w:font="Webdings" w:char="F097"/>
      </w:r>
      <w:r w:rsidR="003F0712" w:rsidRPr="009E2481">
        <w:rPr>
          <w:rFonts w:ascii="Arial" w:hAnsi="Arial" w:cs="Arial"/>
          <w:b/>
          <w:sz w:val="28"/>
          <w:szCs w:val="28"/>
          <w:lang w:val="en-GB"/>
        </w:rPr>
        <w:t xml:space="preserve"> </w:t>
      </w:r>
      <w:r w:rsidR="009E2481">
        <w:rPr>
          <w:rFonts w:ascii="Arial" w:hAnsi="Arial" w:cs="Arial"/>
          <w:b/>
          <w:sz w:val="28"/>
          <w:szCs w:val="28"/>
          <w:lang w:val="en-GB"/>
        </w:rPr>
        <w:t xml:space="preserve">Speaking - </w:t>
      </w:r>
      <w:r w:rsidR="003F0712" w:rsidRPr="009E2481">
        <w:rPr>
          <w:rFonts w:ascii="Arial" w:hAnsi="Arial" w:cs="Arial"/>
          <w:b/>
          <w:i/>
          <w:sz w:val="28"/>
          <w:szCs w:val="28"/>
          <w:lang w:val="en-GB"/>
        </w:rPr>
        <w:t>Your opinion</w:t>
      </w:r>
      <w:r w:rsidR="00A61C77" w:rsidRPr="009E2481">
        <w:rPr>
          <w:rFonts w:ascii="Arial" w:hAnsi="Arial" w:cs="Arial"/>
          <w:b/>
          <w:i/>
          <w:sz w:val="28"/>
          <w:szCs w:val="28"/>
          <w:lang w:val="en-GB"/>
        </w:rPr>
        <w:t xml:space="preserve"> – Like it?</w:t>
      </w:r>
    </w:p>
    <w:p w:rsidR="00A61C77" w:rsidRDefault="00A61C77" w:rsidP="003F0712">
      <w:pPr>
        <w:rPr>
          <w:lang w:val="en-GB"/>
        </w:rPr>
      </w:pPr>
    </w:p>
    <w:p w:rsidR="00A61C77" w:rsidRPr="009E2481" w:rsidRDefault="00A61C77" w:rsidP="003F0712">
      <w:pPr>
        <w:rPr>
          <w:i/>
          <w:lang w:val="en-GB"/>
        </w:rPr>
      </w:pPr>
      <w:r w:rsidRPr="009E2481">
        <w:rPr>
          <w:i/>
          <w:lang w:val="en-GB"/>
        </w:rPr>
        <w:t>Reading literary texts always produces a certain impression on the reader. What about yours?</w:t>
      </w:r>
    </w:p>
    <w:p w:rsidR="00E80BFF" w:rsidRDefault="00E80BFF">
      <w:pPr>
        <w:rPr>
          <w:lang w:val="en-GB"/>
        </w:rPr>
      </w:pPr>
    </w:p>
    <w:p w:rsidR="00E80BFF" w:rsidRDefault="00A61C77" w:rsidP="00E80BFF">
      <w:pPr>
        <w:pBdr>
          <w:top w:val="single" w:sz="4" w:space="1" w:color="auto"/>
          <w:left w:val="single" w:sz="4" w:space="4" w:color="auto"/>
          <w:bottom w:val="single" w:sz="4" w:space="1" w:color="auto"/>
          <w:right w:val="single" w:sz="4" w:space="4" w:color="auto"/>
        </w:pBdr>
        <w:shd w:val="clear" w:color="auto" w:fill="CCCCCC"/>
        <w:spacing w:before="120" w:after="120"/>
        <w:rPr>
          <w:lang w:val="en-GB"/>
        </w:rPr>
      </w:pPr>
      <w:r>
        <w:rPr>
          <w:lang w:val="en-GB"/>
        </w:rPr>
        <w:t>Get</w:t>
      </w:r>
      <w:r w:rsidR="00984E6E">
        <w:rPr>
          <w:lang w:val="en-GB"/>
        </w:rPr>
        <w:t xml:space="preserve"> together in small groups and d</w:t>
      </w:r>
      <w:r w:rsidR="00E80BFF">
        <w:rPr>
          <w:lang w:val="en-GB"/>
        </w:rPr>
        <w:t xml:space="preserve">iscuss </w:t>
      </w:r>
      <w:r w:rsidR="00984E6E">
        <w:rPr>
          <w:lang w:val="en-GB"/>
        </w:rPr>
        <w:t>the following questions.</w:t>
      </w:r>
      <w:r w:rsidR="00E80BFF">
        <w:rPr>
          <w:lang w:val="en-GB"/>
        </w:rPr>
        <w:t xml:space="preserve"> </w:t>
      </w:r>
    </w:p>
    <w:p w:rsidR="00984E6E" w:rsidRDefault="00984E6E" w:rsidP="00984E6E">
      <w:pPr>
        <w:numPr>
          <w:ilvl w:val="0"/>
          <w:numId w:val="4"/>
        </w:numPr>
        <w:spacing w:before="120" w:after="120"/>
        <w:rPr>
          <w:lang w:val="en-GB"/>
        </w:rPr>
      </w:pPr>
      <w:r>
        <w:rPr>
          <w:lang w:val="en-GB"/>
        </w:rPr>
        <w:t>How do you like the short story?</w:t>
      </w:r>
    </w:p>
    <w:p w:rsidR="00984E6E" w:rsidRDefault="00984E6E" w:rsidP="00984E6E">
      <w:pPr>
        <w:numPr>
          <w:ilvl w:val="0"/>
          <w:numId w:val="4"/>
        </w:numPr>
        <w:spacing w:before="120" w:after="120"/>
        <w:rPr>
          <w:lang w:val="en-GB"/>
        </w:rPr>
      </w:pPr>
      <w:r>
        <w:rPr>
          <w:lang w:val="en-GB"/>
        </w:rPr>
        <w:t>What makes it a good / bad one?</w:t>
      </w:r>
    </w:p>
    <w:p w:rsidR="0068083E" w:rsidRDefault="0068083E" w:rsidP="00984E6E">
      <w:pPr>
        <w:numPr>
          <w:ilvl w:val="0"/>
          <w:numId w:val="4"/>
        </w:numPr>
        <w:spacing w:before="120" w:after="120"/>
        <w:rPr>
          <w:lang w:val="en-GB"/>
        </w:rPr>
      </w:pPr>
      <w:r>
        <w:rPr>
          <w:lang w:val="en-GB"/>
        </w:rPr>
        <w:t>How did you like working on a literary text? What was easy? What was difficult?</w:t>
      </w:r>
    </w:p>
    <w:p w:rsidR="00E8637F" w:rsidRDefault="00E8637F" w:rsidP="00E8637F">
      <w:pPr>
        <w:spacing w:before="120" w:after="120"/>
        <w:ind w:left="2464"/>
        <w:rPr>
          <w:lang w:val="en-GB"/>
        </w:rPr>
      </w:pPr>
    </w:p>
    <w:p w:rsidR="0068083E" w:rsidRDefault="0068083E" w:rsidP="0068083E">
      <w:pPr>
        <w:pBdr>
          <w:top w:val="single" w:sz="4" w:space="1" w:color="auto"/>
          <w:left w:val="single" w:sz="4" w:space="4" w:color="auto"/>
          <w:bottom w:val="single" w:sz="4" w:space="1" w:color="auto"/>
          <w:right w:val="single" w:sz="4" w:space="4" w:color="auto"/>
        </w:pBdr>
        <w:shd w:val="clear" w:color="auto" w:fill="CCCCCC"/>
        <w:spacing w:before="120" w:after="120"/>
        <w:rPr>
          <w:lang w:val="en-GB"/>
        </w:rPr>
      </w:pPr>
      <w:r>
        <w:rPr>
          <w:lang w:val="en-GB"/>
        </w:rPr>
        <w:t xml:space="preserve">Note your personal feedback down on a piece of paper and pin it on the dartboard </w:t>
      </w:r>
      <w:r w:rsidR="00E8637F">
        <w:rPr>
          <w:lang w:val="en-GB"/>
        </w:rPr>
        <w:t>(</w:t>
      </w:r>
      <w:r w:rsidR="00E8637F">
        <w:rPr>
          <w:lang w:val="en-GB"/>
        </w:rPr>
        <w:sym w:font="Webdings" w:char="F0A4"/>
      </w:r>
      <w:r w:rsidR="00E8637F">
        <w:rPr>
          <w:lang w:val="en-GB"/>
        </w:rPr>
        <w:t>doc 3)</w:t>
      </w:r>
      <w:r>
        <w:rPr>
          <w:lang w:val="en-GB"/>
        </w:rPr>
        <w:t>.</w:t>
      </w:r>
    </w:p>
    <w:p w:rsidR="003F0712" w:rsidRPr="009E2481" w:rsidRDefault="00A61C77" w:rsidP="003F0712">
      <w:pPr>
        <w:spacing w:before="120" w:after="120"/>
        <w:rPr>
          <w:rFonts w:ascii="Arial" w:hAnsi="Arial" w:cs="Arial"/>
          <w:b/>
          <w:i/>
          <w:sz w:val="28"/>
          <w:szCs w:val="28"/>
          <w:lang w:val="en-GB"/>
        </w:rPr>
      </w:pPr>
      <w:r>
        <w:rPr>
          <w:b/>
          <w:lang w:val="en-GB"/>
        </w:rPr>
        <w:br w:type="page"/>
      </w:r>
      <w:r w:rsidRPr="009E2481">
        <w:rPr>
          <w:rFonts w:ascii="Arial" w:hAnsi="Arial" w:cs="Arial"/>
          <w:b/>
          <w:sz w:val="28"/>
          <w:szCs w:val="28"/>
          <w:lang w:val="en-GB"/>
        </w:rPr>
        <w:lastRenderedPageBreak/>
        <w:t xml:space="preserve">4.2 </w:t>
      </w:r>
      <w:r w:rsidR="003F0712" w:rsidRPr="009E2481">
        <w:rPr>
          <w:rFonts w:ascii="Arial" w:hAnsi="Arial" w:cs="Arial"/>
          <w:b/>
          <w:sz w:val="36"/>
          <w:szCs w:val="36"/>
          <w:lang w:val="en-GB"/>
        </w:rPr>
        <w:sym w:font="Wingdings 2" w:char="F022"/>
      </w:r>
      <w:r w:rsidR="003F0712" w:rsidRPr="009E2481">
        <w:rPr>
          <w:rFonts w:ascii="Arial" w:hAnsi="Arial" w:cs="Arial"/>
          <w:b/>
          <w:sz w:val="28"/>
          <w:szCs w:val="28"/>
          <w:lang w:val="en-GB"/>
        </w:rPr>
        <w:t xml:space="preserve"> </w:t>
      </w:r>
      <w:r w:rsidR="009E2481">
        <w:rPr>
          <w:rFonts w:ascii="Arial" w:hAnsi="Arial" w:cs="Arial"/>
          <w:b/>
          <w:sz w:val="28"/>
          <w:szCs w:val="28"/>
          <w:lang w:val="en-GB"/>
        </w:rPr>
        <w:t>W</w:t>
      </w:r>
      <w:r w:rsidR="003F0712" w:rsidRPr="009E2481">
        <w:rPr>
          <w:rFonts w:ascii="Arial" w:hAnsi="Arial" w:cs="Arial"/>
          <w:b/>
          <w:sz w:val="28"/>
          <w:szCs w:val="28"/>
          <w:lang w:val="en-GB"/>
        </w:rPr>
        <w:t xml:space="preserve">riting </w:t>
      </w:r>
      <w:r w:rsidR="009E2481">
        <w:rPr>
          <w:rFonts w:ascii="Arial" w:hAnsi="Arial" w:cs="Arial"/>
          <w:b/>
          <w:sz w:val="28"/>
          <w:szCs w:val="28"/>
          <w:lang w:val="en-GB"/>
        </w:rPr>
        <w:t>–</w:t>
      </w:r>
      <w:r w:rsidR="003F0712" w:rsidRPr="009E2481">
        <w:rPr>
          <w:rFonts w:ascii="Arial" w:hAnsi="Arial" w:cs="Arial"/>
          <w:b/>
          <w:sz w:val="28"/>
          <w:szCs w:val="28"/>
          <w:lang w:val="en-GB"/>
        </w:rPr>
        <w:t xml:space="preserve"> </w:t>
      </w:r>
      <w:r w:rsidR="009E2481" w:rsidRPr="009E2481">
        <w:rPr>
          <w:rFonts w:ascii="Arial" w:hAnsi="Arial" w:cs="Arial"/>
          <w:b/>
          <w:i/>
          <w:sz w:val="28"/>
          <w:szCs w:val="28"/>
          <w:lang w:val="en-GB"/>
        </w:rPr>
        <w:t xml:space="preserve">Creative Writing: </w:t>
      </w:r>
      <w:r w:rsidR="003F0712" w:rsidRPr="009E2481">
        <w:rPr>
          <w:rFonts w:ascii="Arial" w:hAnsi="Arial" w:cs="Arial"/>
          <w:b/>
          <w:i/>
          <w:sz w:val="28"/>
          <w:szCs w:val="28"/>
          <w:lang w:val="en-GB"/>
        </w:rPr>
        <w:t>Recipe for love</w:t>
      </w:r>
    </w:p>
    <w:p w:rsidR="003F0712" w:rsidRPr="009E2481" w:rsidRDefault="003F0712" w:rsidP="003F0712">
      <w:pPr>
        <w:spacing w:before="120" w:after="120"/>
        <w:rPr>
          <w:i/>
          <w:lang w:val="en-GB"/>
        </w:rPr>
      </w:pPr>
      <w:r w:rsidRPr="009E2481">
        <w:rPr>
          <w:i/>
          <w:lang w:val="en-GB"/>
        </w:rPr>
        <w:t xml:space="preserve">Relationships can be really difficult and doing the first step when falling in love is not always easy. </w:t>
      </w:r>
    </w:p>
    <w:p w:rsidR="003F0712" w:rsidRPr="009E2481" w:rsidRDefault="003F0712" w:rsidP="00947775">
      <w:pPr>
        <w:pBdr>
          <w:top w:val="single" w:sz="4" w:space="1" w:color="auto"/>
          <w:left w:val="single" w:sz="4" w:space="4" w:color="auto"/>
          <w:bottom w:val="single" w:sz="4" w:space="1" w:color="auto"/>
          <w:right w:val="single" w:sz="4" w:space="4" w:color="auto"/>
        </w:pBdr>
        <w:shd w:val="clear" w:color="auto" w:fill="CCCCCC"/>
        <w:spacing w:before="120" w:after="120"/>
        <w:rPr>
          <w:lang w:val="en-GB"/>
        </w:rPr>
      </w:pPr>
      <w:r w:rsidRPr="009E2481">
        <w:rPr>
          <w:lang w:val="en-GB"/>
        </w:rPr>
        <w:t xml:space="preserve">1. </w:t>
      </w:r>
      <w:r w:rsidR="00E80BFF" w:rsidRPr="009E2481">
        <w:rPr>
          <w:lang w:val="en-GB"/>
        </w:rPr>
        <w:t>Write your recipe for love</w:t>
      </w:r>
      <w:r w:rsidRPr="009E2481">
        <w:rPr>
          <w:lang w:val="en-GB"/>
        </w:rPr>
        <w:t>.</w:t>
      </w:r>
    </w:p>
    <w:p w:rsidR="003F0712" w:rsidRDefault="003F0712" w:rsidP="00947775">
      <w:pPr>
        <w:pBdr>
          <w:top w:val="single" w:sz="4" w:space="1" w:color="auto"/>
          <w:left w:val="single" w:sz="4" w:space="4" w:color="auto"/>
          <w:bottom w:val="single" w:sz="4" w:space="1" w:color="auto"/>
          <w:right w:val="single" w:sz="4" w:space="4" w:color="auto"/>
        </w:pBdr>
        <w:shd w:val="clear" w:color="auto" w:fill="CCCCCC"/>
        <w:spacing w:before="120" w:after="120"/>
        <w:rPr>
          <w:i/>
          <w:lang w:val="en-GB"/>
        </w:rPr>
      </w:pPr>
      <w:r>
        <w:rPr>
          <w:i/>
          <w:lang w:val="en-GB"/>
        </w:rPr>
        <w:t>2. Choose the situation you want to describe.</w:t>
      </w:r>
    </w:p>
    <w:p w:rsidR="00947775" w:rsidRDefault="00947775" w:rsidP="00947775">
      <w:pPr>
        <w:spacing w:before="120" w:after="120"/>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3F0712" w:rsidRPr="00ED6B55" w:rsidTr="00ED6B55">
        <w:tc>
          <w:tcPr>
            <w:tcW w:w="4606" w:type="dxa"/>
            <w:shd w:val="clear" w:color="auto" w:fill="FF99CC"/>
          </w:tcPr>
          <w:p w:rsidR="003F0712" w:rsidRPr="00ED6B55" w:rsidRDefault="003F0712" w:rsidP="00ED6B55">
            <w:pPr>
              <w:spacing w:before="120" w:after="120"/>
              <w:rPr>
                <w:b/>
                <w:lang w:val="en-GB"/>
              </w:rPr>
            </w:pPr>
            <w:r w:rsidRPr="00ED6B55">
              <w:rPr>
                <w:b/>
                <w:lang w:val="en-GB"/>
              </w:rPr>
              <w:t>Situation A</w:t>
            </w:r>
          </w:p>
        </w:tc>
        <w:tc>
          <w:tcPr>
            <w:tcW w:w="4606" w:type="dxa"/>
            <w:shd w:val="clear" w:color="auto" w:fill="FFCC99"/>
          </w:tcPr>
          <w:p w:rsidR="003F0712" w:rsidRPr="00ED6B55" w:rsidRDefault="003F0712" w:rsidP="00ED6B55">
            <w:pPr>
              <w:spacing w:before="120" w:after="120"/>
              <w:rPr>
                <w:b/>
                <w:lang w:val="en-GB"/>
              </w:rPr>
            </w:pPr>
            <w:r w:rsidRPr="00ED6B55">
              <w:rPr>
                <w:b/>
                <w:lang w:val="en-GB"/>
              </w:rPr>
              <w:t>Situation B</w:t>
            </w:r>
          </w:p>
        </w:tc>
      </w:tr>
      <w:tr w:rsidR="003F0712" w:rsidRPr="00ED6B55" w:rsidTr="00ED6B55">
        <w:tc>
          <w:tcPr>
            <w:tcW w:w="4606" w:type="dxa"/>
            <w:shd w:val="clear" w:color="auto" w:fill="FF99CC"/>
          </w:tcPr>
          <w:p w:rsidR="003F0712" w:rsidRPr="00ED6B55" w:rsidRDefault="003F0712" w:rsidP="00ED6B55">
            <w:pPr>
              <w:spacing w:before="120" w:after="120"/>
              <w:rPr>
                <w:lang w:val="en-GB"/>
              </w:rPr>
            </w:pPr>
            <w:r w:rsidRPr="00ED6B55">
              <w:rPr>
                <w:lang w:val="en-GB"/>
              </w:rPr>
              <w:t>So far, you have had good and bad relationships. By now, you know what’s important to make a relationship work</w:t>
            </w:r>
          </w:p>
          <w:p w:rsidR="003F0712" w:rsidRPr="00ED6B55" w:rsidRDefault="003F0712" w:rsidP="00ED6B55">
            <w:pPr>
              <w:spacing w:before="120" w:after="120"/>
              <w:rPr>
                <w:lang w:val="en-GB"/>
              </w:rPr>
            </w:pPr>
            <w:r w:rsidRPr="00ED6B55">
              <w:rPr>
                <w:lang w:val="en-GB"/>
              </w:rPr>
              <w:t>Write your recipe for love and note down ingredients you need to make a relationship work. Also explain how to use them with your partner.</w:t>
            </w:r>
          </w:p>
        </w:tc>
        <w:tc>
          <w:tcPr>
            <w:tcW w:w="4606" w:type="dxa"/>
            <w:shd w:val="clear" w:color="auto" w:fill="FFCC99"/>
          </w:tcPr>
          <w:p w:rsidR="003F0712" w:rsidRPr="00ED6B55" w:rsidRDefault="003F0712" w:rsidP="00ED6B55">
            <w:pPr>
              <w:spacing w:before="120" w:after="120"/>
              <w:rPr>
                <w:lang w:val="en-GB"/>
              </w:rPr>
            </w:pPr>
            <w:r w:rsidRPr="00ED6B55">
              <w:rPr>
                <w:lang w:val="en-GB"/>
              </w:rPr>
              <w:t>You are either sure of yourself or you want to help a friend in making the first step.</w:t>
            </w:r>
          </w:p>
          <w:p w:rsidR="003F0712" w:rsidRPr="00ED6B55" w:rsidRDefault="003F0712" w:rsidP="00ED6B55">
            <w:pPr>
              <w:spacing w:before="120" w:after="120"/>
              <w:rPr>
                <w:lang w:val="en-GB"/>
              </w:rPr>
            </w:pPr>
            <w:r w:rsidRPr="00ED6B55">
              <w:rPr>
                <w:lang w:val="en-GB"/>
              </w:rPr>
              <w:t>Write your recipe for love and note down ingredients you need to make the first step. Also explain how to use the ingredients su</w:t>
            </w:r>
            <w:r w:rsidR="006C7444">
              <w:rPr>
                <w:lang w:val="en-GB"/>
              </w:rPr>
              <w:t>c</w:t>
            </w:r>
            <w:r w:rsidRPr="00ED6B55">
              <w:rPr>
                <w:lang w:val="en-GB"/>
              </w:rPr>
              <w:t>cessfully.</w:t>
            </w:r>
          </w:p>
        </w:tc>
      </w:tr>
    </w:tbl>
    <w:p w:rsidR="00E8637F" w:rsidRDefault="00E8637F" w:rsidP="00947775">
      <w:pPr>
        <w:spacing w:before="120" w:after="120"/>
        <w:rPr>
          <w:lang w:val="en-GB"/>
        </w:rPr>
      </w:pPr>
      <w:r>
        <w:rPr>
          <w:noProof/>
        </w:rPr>
      </w:r>
      <w:r w:rsidRPr="00E8637F">
        <w:rPr>
          <w:lang w:val="en-GB"/>
        </w:rPr>
        <w:pict>
          <v:group id="_x0000_s1173" editas="canvas" style="width:450pt;height:423pt;mso-position-horizontal-relative:char;mso-position-vertical-relative:line" coordorigin="2205,9008" coordsize="7200,6768">
            <o:lock v:ext="edit" aspectratio="t"/>
            <v:shape id="_x0000_s1172" type="#_x0000_t75" style="position:absolute;left:2205;top:9008;width:7200;height:6768" o:preferrelative="f">
              <v:fill o:detectmouseclick="t"/>
              <v:path o:extrusionok="t" o:connecttype="none"/>
              <o:lock v:ext="edit" text="t"/>
            </v:shape>
            <v:shape id="_x0000_s1175" type="#_x0000_t65" style="position:absolute;left:2637;top:9152;width:6480;height:6336" fillcolor="#ffc">
              <v:fill r:id="rId9" o:title="Pergament" rotate="t" type="tile"/>
              <v:textbox style="mso-next-textbox:#_x0000_s1175">
                <w:txbxContent>
                  <w:p w:rsidR="00155924" w:rsidRDefault="00155924">
                    <w:pPr>
                      <w:rPr>
                        <w:rFonts w:ascii="Lucida Handwriting" w:hAnsi="Lucida Handwriting"/>
                        <w:b/>
                        <w:sz w:val="36"/>
                        <w:szCs w:val="36"/>
                      </w:rPr>
                    </w:pPr>
                    <w:proofErr w:type="spellStart"/>
                    <w:r>
                      <w:rPr>
                        <w:rFonts w:ascii="Lucida Handwriting" w:hAnsi="Lucida Handwriting"/>
                        <w:b/>
                        <w:sz w:val="36"/>
                        <w:szCs w:val="36"/>
                      </w:rPr>
                      <w:t>Recipe</w:t>
                    </w:r>
                    <w:proofErr w:type="spellEnd"/>
                    <w:r>
                      <w:rPr>
                        <w:rFonts w:ascii="Lucida Handwriting" w:hAnsi="Lucida Handwriting"/>
                        <w:b/>
                        <w:sz w:val="36"/>
                        <w:szCs w:val="36"/>
                      </w:rPr>
                      <w:t xml:space="preserve"> for </w:t>
                    </w:r>
                    <w:proofErr w:type="spellStart"/>
                    <w:r>
                      <w:rPr>
                        <w:rFonts w:ascii="Lucida Handwriting" w:hAnsi="Lucida Handwriting"/>
                        <w:b/>
                        <w:sz w:val="36"/>
                        <w:szCs w:val="36"/>
                      </w:rPr>
                      <w:t>love</w:t>
                    </w:r>
                    <w:proofErr w:type="spellEnd"/>
                  </w:p>
                  <w:p w:rsidR="00155924" w:rsidRDefault="00155924">
                    <w:pPr>
                      <w:rPr>
                        <w:b/>
                      </w:rPr>
                    </w:pPr>
                  </w:p>
                  <w:p w:rsidR="00155924" w:rsidRDefault="00155924" w:rsidP="00E8637F">
                    <w:pPr>
                      <w:spacing w:line="360" w:lineRule="auto"/>
                      <w:rPr>
                        <w:b/>
                      </w:rPr>
                    </w:pPr>
                    <w:proofErr w:type="spellStart"/>
                    <w:r>
                      <w:rPr>
                        <w:b/>
                      </w:rPr>
                      <w:t>Ingredients</w:t>
                    </w:r>
                    <w:proofErr w:type="spellEnd"/>
                    <w:r>
                      <w:rPr>
                        <w:b/>
                      </w:rPr>
                      <w:t>:</w:t>
                    </w:r>
                    <w:r>
                      <w:rPr>
                        <w:b/>
                      </w:rPr>
                      <w:tab/>
                      <w:t>________________________________</w:t>
                    </w:r>
                  </w:p>
                  <w:p w:rsidR="00155924" w:rsidRDefault="00155924" w:rsidP="00E8637F">
                    <w:pPr>
                      <w:spacing w:line="360" w:lineRule="auto"/>
                      <w:rPr>
                        <w:b/>
                      </w:rPr>
                    </w:pPr>
                    <w:r>
                      <w:rPr>
                        <w:b/>
                      </w:rPr>
                      <w:tab/>
                    </w:r>
                    <w:r>
                      <w:rPr>
                        <w:b/>
                      </w:rPr>
                      <w:tab/>
                      <w:t>________________________________</w:t>
                    </w:r>
                  </w:p>
                  <w:p w:rsidR="00155924" w:rsidRDefault="00155924" w:rsidP="00E8637F">
                    <w:pPr>
                      <w:spacing w:line="360" w:lineRule="auto"/>
                      <w:rPr>
                        <w:b/>
                      </w:rPr>
                    </w:pPr>
                    <w:r>
                      <w:rPr>
                        <w:b/>
                      </w:rPr>
                      <w:tab/>
                    </w:r>
                    <w:r>
                      <w:rPr>
                        <w:b/>
                      </w:rPr>
                      <w:tab/>
                      <w:t>________________________________</w:t>
                    </w:r>
                  </w:p>
                  <w:p w:rsidR="00155924" w:rsidRDefault="00155924" w:rsidP="00E8637F">
                    <w:pPr>
                      <w:spacing w:line="360" w:lineRule="auto"/>
                      <w:rPr>
                        <w:b/>
                      </w:rPr>
                    </w:pPr>
                    <w:r>
                      <w:rPr>
                        <w:b/>
                      </w:rPr>
                      <w:tab/>
                    </w:r>
                    <w:r>
                      <w:rPr>
                        <w:b/>
                      </w:rPr>
                      <w:tab/>
                      <w:t>________________________________</w:t>
                    </w:r>
                  </w:p>
                  <w:p w:rsidR="00155924" w:rsidRDefault="00155924" w:rsidP="00E8637F">
                    <w:pPr>
                      <w:spacing w:line="360" w:lineRule="auto"/>
                      <w:rPr>
                        <w:b/>
                      </w:rPr>
                    </w:pPr>
                    <w:r>
                      <w:rPr>
                        <w:b/>
                      </w:rPr>
                      <w:tab/>
                    </w:r>
                    <w:r>
                      <w:rPr>
                        <w:b/>
                      </w:rPr>
                      <w:tab/>
                      <w:t>________________________________</w:t>
                    </w:r>
                  </w:p>
                  <w:p w:rsidR="00155924" w:rsidRDefault="00155924" w:rsidP="00E8637F">
                    <w:pPr>
                      <w:spacing w:line="360" w:lineRule="auto"/>
                      <w:rPr>
                        <w:b/>
                      </w:rPr>
                    </w:pPr>
                    <w:r>
                      <w:rPr>
                        <w:b/>
                      </w:rPr>
                      <w:tab/>
                    </w:r>
                    <w:r>
                      <w:rPr>
                        <w:b/>
                      </w:rPr>
                      <w:tab/>
                      <w:t>________________________________</w:t>
                    </w:r>
                  </w:p>
                  <w:p w:rsidR="00155924" w:rsidRDefault="00155924" w:rsidP="00E8637F">
                    <w:pPr>
                      <w:spacing w:line="360" w:lineRule="auto"/>
                      <w:rPr>
                        <w:b/>
                      </w:rPr>
                    </w:pPr>
                    <w:r>
                      <w:rPr>
                        <w:b/>
                      </w:rPr>
                      <w:tab/>
                    </w:r>
                    <w:r>
                      <w:rPr>
                        <w:b/>
                      </w:rPr>
                      <w:tab/>
                      <w:t>________________________________</w:t>
                    </w:r>
                  </w:p>
                  <w:p w:rsidR="00155924" w:rsidRDefault="00155924" w:rsidP="00E8637F">
                    <w:pPr>
                      <w:spacing w:line="360" w:lineRule="auto"/>
                      <w:rPr>
                        <w:b/>
                      </w:rPr>
                    </w:pPr>
                    <w:proofErr w:type="spellStart"/>
                    <w:r>
                      <w:rPr>
                        <w:b/>
                      </w:rPr>
                      <w:t>Preparation</w:t>
                    </w:r>
                    <w:proofErr w:type="spellEnd"/>
                  </w:p>
                  <w:p w:rsidR="00155924" w:rsidRDefault="00155924" w:rsidP="00E8637F">
                    <w:pPr>
                      <w:spacing w:line="360" w:lineRule="auto"/>
                      <w:rPr>
                        <w:b/>
                      </w:rPr>
                    </w:pPr>
                    <w:r>
                      <w:rPr>
                        <w:b/>
                      </w:rPr>
                      <w:t>________________________________________________________________</w:t>
                    </w:r>
                  </w:p>
                  <w:p w:rsidR="00155924" w:rsidRDefault="00155924" w:rsidP="00E8637F">
                    <w:pPr>
                      <w:spacing w:line="360" w:lineRule="auto"/>
                      <w:rPr>
                        <w:b/>
                      </w:rPr>
                    </w:pPr>
                    <w:r>
                      <w:rPr>
                        <w:b/>
                      </w:rPr>
                      <w:t>________________________________________________________________</w:t>
                    </w:r>
                  </w:p>
                  <w:p w:rsidR="00155924" w:rsidRDefault="00155924" w:rsidP="00E8637F">
                    <w:pPr>
                      <w:spacing w:line="360" w:lineRule="auto"/>
                      <w:rPr>
                        <w:b/>
                      </w:rPr>
                    </w:pPr>
                    <w:r>
                      <w:rPr>
                        <w:b/>
                      </w:rPr>
                      <w:t>________________________________________________________________</w:t>
                    </w:r>
                  </w:p>
                  <w:p w:rsidR="00155924" w:rsidRDefault="00155924" w:rsidP="00E8637F">
                    <w:pPr>
                      <w:spacing w:line="360" w:lineRule="auto"/>
                      <w:rPr>
                        <w:b/>
                      </w:rPr>
                    </w:pPr>
                    <w:r>
                      <w:rPr>
                        <w:b/>
                      </w:rPr>
                      <w:t>________________________________________________________________</w:t>
                    </w:r>
                  </w:p>
                  <w:p w:rsidR="00155924" w:rsidRDefault="00155924" w:rsidP="00E8637F">
                    <w:pPr>
                      <w:spacing w:line="360" w:lineRule="auto"/>
                      <w:rPr>
                        <w:b/>
                      </w:rPr>
                    </w:pPr>
                    <w:r>
                      <w:rPr>
                        <w:b/>
                      </w:rPr>
                      <w:t>________________________________________________________________</w:t>
                    </w:r>
                  </w:p>
                  <w:p w:rsidR="00155924" w:rsidRDefault="00155924" w:rsidP="00E8637F">
                    <w:pPr>
                      <w:spacing w:line="360" w:lineRule="auto"/>
                      <w:rPr>
                        <w:b/>
                      </w:rPr>
                    </w:pPr>
                    <w:r>
                      <w:rPr>
                        <w:b/>
                      </w:rPr>
                      <w:t>________________________________________________________________</w:t>
                    </w:r>
                  </w:p>
                  <w:p w:rsidR="00155924" w:rsidRDefault="00155924" w:rsidP="00E8637F">
                    <w:pPr>
                      <w:spacing w:line="360" w:lineRule="auto"/>
                      <w:rPr>
                        <w:b/>
                      </w:rPr>
                    </w:pPr>
                    <w:r>
                      <w:rPr>
                        <w:b/>
                      </w:rPr>
                      <w:t>________________________________________________________________</w:t>
                    </w:r>
                  </w:p>
                  <w:p w:rsidR="00155924" w:rsidRDefault="00155924" w:rsidP="00E8637F">
                    <w:pPr>
                      <w:spacing w:line="360" w:lineRule="auto"/>
                      <w:rPr>
                        <w:b/>
                      </w:rPr>
                    </w:pPr>
                    <w:r>
                      <w:rPr>
                        <w:b/>
                      </w:rPr>
                      <w:t>________________________________________________________________</w:t>
                    </w:r>
                  </w:p>
                  <w:p w:rsidR="00155924" w:rsidRPr="00E8637F" w:rsidRDefault="00155924" w:rsidP="00E8637F">
                    <w:pPr>
                      <w:spacing w:line="360" w:lineRule="auto"/>
                      <w:rPr>
                        <w:b/>
                      </w:rPr>
                    </w:pPr>
                  </w:p>
                </w:txbxContent>
              </v:textbox>
            </v:shape>
            <w10:wrap type="none"/>
            <w10:anchorlock/>
          </v:group>
        </w:pict>
      </w:r>
    </w:p>
    <w:p w:rsidR="00462EC1" w:rsidRPr="0068083E" w:rsidRDefault="00462EC1" w:rsidP="0068083E">
      <w:pPr>
        <w:spacing w:before="120" w:after="120"/>
        <w:rPr>
          <w:b/>
          <w:lang w:val="en-GB"/>
        </w:rPr>
        <w:sectPr w:rsidR="00462EC1" w:rsidRPr="0068083E" w:rsidSect="00E8637F">
          <w:type w:val="continuous"/>
          <w:pgSz w:w="11906" w:h="16838"/>
          <w:pgMar w:top="1417" w:right="1417" w:bottom="540" w:left="1417" w:header="708" w:footer="708" w:gutter="0"/>
          <w:cols w:space="708"/>
          <w:docGrid w:linePitch="360"/>
        </w:sectPr>
      </w:pPr>
    </w:p>
    <w:p w:rsidR="00462EC1" w:rsidRDefault="008E67C0" w:rsidP="00947775">
      <w:pPr>
        <w:spacing w:before="120" w:after="120"/>
        <w:rPr>
          <w:lang w:val="en-GB"/>
        </w:rPr>
      </w:pPr>
      <w:r>
        <w:rPr>
          <w:noProof/>
        </w:rPr>
        <w:lastRenderedPageBreak/>
        <w:pict>
          <v:shapetype id="_x0000_t202" coordsize="21600,21600" o:spt="202" path="m,l,21600r21600,l21600,xe">
            <v:stroke joinstyle="miter"/>
            <v:path gradientshapeok="t" o:connecttype="rect"/>
          </v:shapetype>
          <v:shape id="_x0000_s1135" type="#_x0000_t202" style="position:absolute;margin-left:-17.85pt;margin-top:9pt;width:296.85pt;height:27pt;z-index:251654144" stroked="f">
            <v:textbox>
              <w:txbxContent>
                <w:p w:rsidR="00155924" w:rsidRPr="00F03553" w:rsidRDefault="00155924" w:rsidP="004C3F82">
                  <w:pPr>
                    <w:spacing w:before="120" w:after="120"/>
                    <w:rPr>
                      <w:b/>
                      <w:i/>
                      <w:lang w:val="en-GB"/>
                    </w:rPr>
                  </w:pPr>
                  <w:r>
                    <w:rPr>
                      <w:b/>
                      <w:i/>
                      <w:lang w:val="en-GB"/>
                    </w:rPr>
                    <w:t xml:space="preserve">   </w:t>
                  </w:r>
                  <w:r w:rsidRPr="00643D51">
                    <w:rPr>
                      <w:b/>
                      <w:i/>
                      <w:lang w:val="en-GB"/>
                    </w:rPr>
                    <w:sym w:font="Webdings" w:char="00A4"/>
                  </w:r>
                  <w:r w:rsidRPr="00643D51">
                    <w:rPr>
                      <w:b/>
                      <w:i/>
                      <w:lang w:val="en-GB"/>
                    </w:rPr>
                    <w:t xml:space="preserve"> </w:t>
                  </w:r>
                  <w:r>
                    <w:rPr>
                      <w:b/>
                      <w:lang w:val="en-GB"/>
                    </w:rPr>
                    <w:t xml:space="preserve">Doc. 3 </w:t>
                  </w:r>
                  <w:r w:rsidRPr="00462EC1">
                    <w:rPr>
                      <w:b/>
                      <w:lang w:val="en-GB"/>
                    </w:rPr>
                    <w:t>Evaluation</w:t>
                  </w:r>
                  <w:r>
                    <w:rPr>
                      <w:b/>
                      <w:lang w:val="en-GB"/>
                    </w:rPr>
                    <w:t xml:space="preserve"> – working with literary texts</w:t>
                  </w:r>
                </w:p>
              </w:txbxContent>
            </v:textbox>
          </v:shape>
        </w:pict>
      </w:r>
    </w:p>
    <w:p w:rsidR="003D0352" w:rsidRPr="0068083E" w:rsidRDefault="003D0352" w:rsidP="00947775">
      <w:pPr>
        <w:spacing w:before="120" w:after="120"/>
        <w:rPr>
          <w:lang w:val="en-GB"/>
        </w:rPr>
      </w:pPr>
    </w:p>
    <w:p w:rsidR="003D0352" w:rsidRDefault="00462EC1" w:rsidP="00947775">
      <w:pPr>
        <w:spacing w:before="120" w:after="120"/>
        <w:rPr>
          <w:lang w:val="en-GB"/>
        </w:rPr>
      </w:pPr>
      <w:r>
        <w:rPr>
          <w:noProof/>
        </w:rPr>
      </w:r>
      <w:r w:rsidRPr="00462EC1">
        <w:rPr>
          <w:lang w:val="en-GB"/>
        </w:rPr>
        <w:pict>
          <v:group id="_x0000_s1094" editas="canvas" style="width:711pt;height:423pt;mso-position-horizontal-relative:char;mso-position-vertical-relative:line" coordorigin="4776,3404" coordsize="7200,4320">
            <o:lock v:ext="edit" aspectratio="t"/>
            <v:shape id="_x0000_s1095" type="#_x0000_t75" style="position:absolute;left:4776;top:3404;width:7200;height:4320" o:preferrelative="f">
              <v:fill o:detectmouseclick="t"/>
              <v:path o:extrusionok="t" o:connecttype="none"/>
              <o:lock v:ext="edit" text="t"/>
            </v:shape>
            <v:oval id="_x0000_s1096" style="position:absolute;left:6325;top:3404;width:4101;height:4136" fillcolor="red">
              <v:textbox style="mso-next-textbox:#_x0000_s1096">
                <w:txbxContent>
                  <w:p w:rsidR="00155924" w:rsidRPr="00462EC1" w:rsidRDefault="00155924" w:rsidP="00462EC1"/>
                </w:txbxContent>
              </v:textbox>
            </v:oval>
            <v:oval id="_x0000_s1097" style="position:absolute;left:6963;top:4047;width:2735;height:2850">
              <v:textbox style="mso-next-textbox:#_x0000_s1097">
                <w:txbxContent>
                  <w:p w:rsidR="00155924" w:rsidRPr="00947775" w:rsidRDefault="00155924" w:rsidP="00462EC1">
                    <w:pPr>
                      <w:jc w:val="center"/>
                      <w:rPr>
                        <w:b/>
                        <w:sz w:val="36"/>
                        <w:szCs w:val="36"/>
                      </w:rPr>
                    </w:pPr>
                    <w:r w:rsidRPr="00947775">
                      <w:rPr>
                        <w:b/>
                        <w:sz w:val="36"/>
                        <w:szCs w:val="36"/>
                      </w:rPr>
                      <w:t>O.K.</w:t>
                    </w:r>
                  </w:p>
                </w:txbxContent>
              </v:textbox>
            </v:oval>
            <v:oval id="_x0000_s1098" style="position:absolute;left:7692;top:4783;width:1276;height:1378" fillcolor="black">
              <v:textbox style="mso-next-textbox:#_x0000_s1098">
                <w:txbxContent>
                  <w:p w:rsidR="00155924" w:rsidRDefault="00155924" w:rsidP="00462EC1">
                    <w:pPr>
                      <w:jc w:val="center"/>
                    </w:pPr>
                  </w:p>
                  <w:p w:rsidR="00155924" w:rsidRPr="0013365F" w:rsidRDefault="00155924" w:rsidP="00462EC1">
                    <w:pPr>
                      <w:jc w:val="center"/>
                      <w:rPr>
                        <w:b/>
                        <w:sz w:val="52"/>
                        <w:szCs w:val="52"/>
                      </w:rPr>
                    </w:pPr>
                    <w:r w:rsidRPr="0013365F">
                      <w:rPr>
                        <w:b/>
                        <w:sz w:val="52"/>
                        <w:szCs w:val="52"/>
                      </w:rPr>
                      <w:sym w:font="Wingdings 2" w:char="F03C"/>
                    </w:r>
                  </w:p>
                  <w:p w:rsidR="00155924" w:rsidRPr="00947775" w:rsidRDefault="00155924" w:rsidP="00462EC1">
                    <w:pPr>
                      <w:jc w:val="center"/>
                      <w:rPr>
                        <w:sz w:val="36"/>
                        <w:szCs w:val="36"/>
                      </w:rPr>
                    </w:pPr>
                    <w:proofErr w:type="spellStart"/>
                    <w:r w:rsidRPr="00947775">
                      <w:rPr>
                        <w:sz w:val="36"/>
                        <w:szCs w:val="36"/>
                      </w:rPr>
                      <w:t>Like</w:t>
                    </w:r>
                    <w:proofErr w:type="spellEnd"/>
                    <w:r w:rsidRPr="00947775">
                      <w:rPr>
                        <w:sz w:val="36"/>
                        <w:szCs w:val="36"/>
                      </w:rPr>
                      <w:t xml:space="preserve"> </w:t>
                    </w:r>
                    <w:proofErr w:type="spellStart"/>
                    <w:r w:rsidRPr="00947775">
                      <w:rPr>
                        <w:sz w:val="36"/>
                        <w:szCs w:val="36"/>
                      </w:rPr>
                      <w:t>it!</w:t>
                    </w:r>
                    <w:proofErr w:type="spellEnd"/>
                  </w:p>
                </w:txbxContent>
              </v:textbox>
            </v:oval>
            <v:shape id="_x0000_s1099" type="#_x0000_t202" style="position:absolute;left:7784;top:3588;width:1276;height:460" fillcolor="red" stroked="f">
              <v:textbox style="mso-next-textbox:#_x0000_s1099">
                <w:txbxContent>
                  <w:p w:rsidR="00155924" w:rsidRPr="00462EC1" w:rsidRDefault="00155924" w:rsidP="00462EC1">
                    <w:pPr>
                      <w:jc w:val="center"/>
                      <w:rPr>
                        <w:b/>
                        <w:sz w:val="32"/>
                        <w:szCs w:val="32"/>
                      </w:rPr>
                    </w:pPr>
                    <w:r w:rsidRPr="00462EC1">
                      <w:rPr>
                        <w:b/>
                        <w:sz w:val="32"/>
                        <w:szCs w:val="32"/>
                      </w:rPr>
                      <w:sym w:font="Wingdings 2" w:char="F03D"/>
                    </w:r>
                  </w:p>
                  <w:p w:rsidR="00155924" w:rsidRPr="00462EC1" w:rsidRDefault="00155924" w:rsidP="00462EC1">
                    <w:pPr>
                      <w:rPr>
                        <w:b/>
                        <w:sz w:val="32"/>
                        <w:szCs w:val="32"/>
                      </w:rPr>
                    </w:pPr>
                    <w:r w:rsidRPr="00462EC1">
                      <w:rPr>
                        <w:b/>
                        <w:sz w:val="32"/>
                        <w:szCs w:val="32"/>
                      </w:rPr>
                      <w:t xml:space="preserve">Not </w:t>
                    </w:r>
                    <w:proofErr w:type="spellStart"/>
                    <w:r w:rsidRPr="00462EC1">
                      <w:rPr>
                        <w:b/>
                        <w:sz w:val="32"/>
                        <w:szCs w:val="32"/>
                      </w:rPr>
                      <w:t>my</w:t>
                    </w:r>
                    <w:proofErr w:type="spellEnd"/>
                    <w:r w:rsidRPr="00462EC1">
                      <w:rPr>
                        <w:b/>
                        <w:sz w:val="32"/>
                        <w:szCs w:val="32"/>
                      </w:rPr>
                      <w:t xml:space="preserve"> </w:t>
                    </w:r>
                    <w:proofErr w:type="spellStart"/>
                    <w:r w:rsidRPr="00462EC1">
                      <w:rPr>
                        <w:b/>
                        <w:sz w:val="32"/>
                        <w:szCs w:val="32"/>
                      </w:rPr>
                      <w:t>thing</w:t>
                    </w:r>
                    <w:proofErr w:type="spellEnd"/>
                    <w:r w:rsidRPr="00462EC1">
                      <w:rPr>
                        <w:b/>
                        <w:sz w:val="32"/>
                        <w:szCs w:val="32"/>
                      </w:rPr>
                      <w:t>!</w:t>
                    </w:r>
                  </w:p>
                </w:txbxContent>
              </v:textbox>
            </v:shape>
            <w10:wrap type="none"/>
            <w10:anchorlock/>
          </v:group>
        </w:pict>
      </w:r>
    </w:p>
    <w:p w:rsidR="003D0352" w:rsidRDefault="003D0352" w:rsidP="00947775">
      <w:pPr>
        <w:spacing w:before="120" w:after="120"/>
        <w:rPr>
          <w:lang w:val="en-GB"/>
        </w:rPr>
        <w:sectPr w:rsidR="003D0352" w:rsidSect="00DC46A8">
          <w:type w:val="continuous"/>
          <w:pgSz w:w="16838" w:h="11906" w:orient="landscape"/>
          <w:pgMar w:top="1135" w:right="1418" w:bottom="719" w:left="1134" w:header="709" w:footer="709" w:gutter="0"/>
          <w:pgBorders w:offsetFrom="page">
            <w:top w:val="pushPinNote2" w:sz="31" w:space="24" w:color="auto"/>
            <w:left w:val="pushPinNote2" w:sz="31" w:space="24" w:color="auto"/>
            <w:bottom w:val="pushPinNote2" w:sz="31" w:space="24" w:color="auto"/>
            <w:right w:val="pushPinNote2" w:sz="31" w:space="24" w:color="auto"/>
          </w:pgBorders>
          <w:cols w:space="708"/>
          <w:docGrid w:linePitch="360"/>
        </w:sectPr>
      </w:pPr>
    </w:p>
    <w:p w:rsidR="00462EC1" w:rsidRPr="009E2481" w:rsidRDefault="00BF3726" w:rsidP="00947775">
      <w:pPr>
        <w:spacing w:before="120" w:after="120"/>
        <w:rPr>
          <w:rFonts w:ascii="Arial" w:hAnsi="Arial" w:cs="Arial"/>
          <w:b/>
          <w:sz w:val="28"/>
          <w:szCs w:val="28"/>
          <w:lang w:val="en-GB"/>
        </w:rPr>
      </w:pPr>
      <w:r>
        <w:rPr>
          <w:noProof/>
        </w:rPr>
        <w:lastRenderedPageBreak/>
        <w:pict>
          <v:group id="_x0000_s1142" editas="canvas" style="position:absolute;margin-left:4in;margin-top:-9pt;width:261pt;height:243pt;z-index:-251661312" coordorigin="2486,3299" coordsize="3600,3431" wrapcoords="-62 733 -62 20733 12476 20733 13966 18867 14214 18067 14214 14600 19241 14600 21414 14267 21414 12667 21352 12467 20234 11600 16883 9267 17069 8200 17069 7133 16883 6067 16324 5000 15455 3933 14214 2867 14214 733 -62 733">
            <o:lock v:ext="edit" aspectratio="t"/>
            <v:shape id="_x0000_s1143" type="#_x0000_t75" style="position:absolute;left:2486;top:3299;width:3600;height:3431" o:preferrelative="f">
              <v:fill o:detectmouseclick="t"/>
              <v:path o:extrusionok="t" o:connecttype="none"/>
              <o:lock v:ext="edit" text="t"/>
            </v:shape>
            <v:shape id="_x0000_s1144" type="#_x0000_t65" style="position:absolute;left:2486;top:3426;width:2359;height:3176" fillcolor="#f8f8f8">
              <v:fill r:id="rId10" o:title="Zeitungspapier" rotate="t" type="tile"/>
              <v:textbox style="mso-next-textbox:#_x0000_s1144">
                <w:txbxContent>
                  <w:p w:rsidR="00155924" w:rsidRDefault="00155924" w:rsidP="00BF3726">
                    <w:pPr>
                      <w:pBdr>
                        <w:bottom w:val="single" w:sz="4" w:space="1" w:color="auto"/>
                      </w:pBdr>
                      <w:rPr>
                        <w:rFonts w:ascii="Bodoni PosterCompressed" w:hAnsi="Bodoni PosterCompressed"/>
                        <w:sz w:val="16"/>
                        <w:szCs w:val="16"/>
                        <w:lang w:val="en-GB"/>
                      </w:rPr>
                    </w:pPr>
                    <w:r w:rsidRPr="0086082B">
                      <w:rPr>
                        <w:rFonts w:ascii="Bodoni PosterCompressed" w:hAnsi="Bodoni PosterCompressed"/>
                        <w:sz w:val="16"/>
                        <w:szCs w:val="16"/>
                        <w:lang w:val="en-GB"/>
                      </w:rPr>
                      <w:t>The NEW YORK Quibbler</w:t>
                    </w:r>
                    <w:r w:rsidRPr="0086082B">
                      <w:rPr>
                        <w:rFonts w:ascii="Bodoni PosterCompressed" w:hAnsi="Bodoni PosterCompressed"/>
                        <w:lang w:val="en-GB"/>
                      </w:rPr>
                      <w:tab/>
                    </w:r>
                    <w:r>
                      <w:rPr>
                        <w:rFonts w:ascii="Bodoni PosterCompressed" w:hAnsi="Bodoni PosterCompressed"/>
                        <w:sz w:val="16"/>
                        <w:szCs w:val="16"/>
                        <w:lang w:val="en-GB"/>
                      </w:rPr>
                      <w:t>H</w:t>
                    </w:r>
                    <w:r w:rsidRPr="0086082B">
                      <w:rPr>
                        <w:rFonts w:ascii="Agency FB" w:hAnsi="Agency FB"/>
                        <w:sz w:val="16"/>
                        <w:szCs w:val="16"/>
                        <w:lang w:val="en-GB"/>
                      </w:rPr>
                      <w:t>elp wanted</w:t>
                    </w:r>
                    <w:r>
                      <w:rPr>
                        <w:rFonts w:ascii="Agency FB" w:hAnsi="Agency FB"/>
                        <w:lang w:val="en-GB"/>
                      </w:rPr>
                      <w:tab/>
                    </w:r>
                    <w:r>
                      <w:rPr>
                        <w:rFonts w:ascii="Agency FB" w:hAnsi="Agency FB"/>
                        <w:lang w:val="en-GB"/>
                      </w:rPr>
                      <w:tab/>
                    </w:r>
                    <w:r w:rsidRPr="0086082B">
                      <w:rPr>
                        <w:rFonts w:ascii="Bodoni PosterCompressed" w:hAnsi="Bodoni PosterCompressed"/>
                        <w:sz w:val="16"/>
                        <w:szCs w:val="16"/>
                        <w:lang w:val="en-GB"/>
                      </w:rPr>
                      <w:t>p.17</w:t>
                    </w:r>
                  </w:p>
                  <w:p w:rsidR="00155924" w:rsidRDefault="00155924" w:rsidP="00BF3726">
                    <w:pPr>
                      <w:rPr>
                        <w:rFonts w:ascii="Bodoni PosterCompressed" w:hAnsi="Bodoni PosterCompressed"/>
                        <w:sz w:val="16"/>
                        <w:szCs w:val="16"/>
                        <w:lang w:val="en-GB"/>
                      </w:rPr>
                    </w:pPr>
                  </w:p>
                  <w:tbl>
                    <w:tblPr>
                      <w:tblW w:w="8568" w:type="dxa"/>
                      <w:tblBorders>
                        <w:insideH w:val="single" w:sz="4" w:space="0" w:color="auto"/>
                        <w:insideV w:val="single" w:sz="4" w:space="0" w:color="auto"/>
                      </w:tblBorders>
                      <w:tblLook w:val="01E0" w:firstRow="1" w:lastRow="1" w:firstColumn="1" w:lastColumn="1" w:noHBand="0" w:noVBand="0"/>
                    </w:tblPr>
                    <w:tblGrid>
                      <w:gridCol w:w="419"/>
                      <w:gridCol w:w="453"/>
                      <w:gridCol w:w="777"/>
                      <w:gridCol w:w="6"/>
                      <w:gridCol w:w="783"/>
                      <w:gridCol w:w="6130"/>
                    </w:tblGrid>
                    <w:tr w:rsidR="00155924" w:rsidRPr="00ED6B55" w:rsidTr="00ED6B55">
                      <w:tc>
                        <w:tcPr>
                          <w:tcW w:w="872" w:type="dxa"/>
                          <w:gridSpan w:val="2"/>
                          <w:shd w:val="clear" w:color="auto" w:fill="auto"/>
                        </w:tcPr>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tc>
                      <w:tc>
                        <w:tcPr>
                          <w:tcW w:w="783" w:type="dxa"/>
                          <w:gridSpan w:val="2"/>
                          <w:shd w:val="clear" w:color="auto" w:fill="auto"/>
                        </w:tcPr>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tc>
                      <w:tc>
                        <w:tcPr>
                          <w:tcW w:w="783" w:type="dxa"/>
                          <w:shd w:val="clear" w:color="auto" w:fill="auto"/>
                        </w:tcPr>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tc>
                      <w:tc>
                        <w:tcPr>
                          <w:tcW w:w="6130" w:type="dxa"/>
                          <w:shd w:val="clear" w:color="auto" w:fill="auto"/>
                        </w:tcPr>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tc>
                    </w:tr>
                    <w:tr w:rsidR="00155924" w:rsidRPr="00ED6B55" w:rsidTr="00ED6B55">
                      <w:tc>
                        <w:tcPr>
                          <w:tcW w:w="872" w:type="dxa"/>
                          <w:gridSpan w:val="2"/>
                          <w:shd w:val="clear" w:color="auto" w:fill="auto"/>
                        </w:tcPr>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tc>
                      <w:tc>
                        <w:tcPr>
                          <w:tcW w:w="783" w:type="dxa"/>
                          <w:gridSpan w:val="2"/>
                          <w:shd w:val="clear" w:color="auto" w:fill="auto"/>
                        </w:tcPr>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tc>
                      <w:tc>
                        <w:tcPr>
                          <w:tcW w:w="783" w:type="dxa"/>
                          <w:shd w:val="clear" w:color="auto" w:fill="auto"/>
                        </w:tcPr>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tc>
                      <w:tc>
                        <w:tcPr>
                          <w:tcW w:w="6130" w:type="dxa"/>
                          <w:shd w:val="clear" w:color="auto" w:fill="auto"/>
                        </w:tcPr>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tc>
                    </w:tr>
                    <w:tr w:rsidR="00155924" w:rsidRPr="00ED6B55" w:rsidTr="00ED6B55">
                      <w:tc>
                        <w:tcPr>
                          <w:tcW w:w="872" w:type="dxa"/>
                          <w:gridSpan w:val="2"/>
                          <w:shd w:val="clear" w:color="auto" w:fill="auto"/>
                        </w:tcPr>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tc>
                      <w:tc>
                        <w:tcPr>
                          <w:tcW w:w="783" w:type="dxa"/>
                          <w:gridSpan w:val="2"/>
                          <w:vMerge w:val="restart"/>
                          <w:shd w:val="clear" w:color="auto" w:fill="auto"/>
                        </w:tcPr>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tc>
                      <w:tc>
                        <w:tcPr>
                          <w:tcW w:w="783" w:type="dxa"/>
                          <w:shd w:val="clear" w:color="auto" w:fill="auto"/>
                        </w:tcPr>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tc>
                      <w:tc>
                        <w:tcPr>
                          <w:tcW w:w="6130" w:type="dxa"/>
                          <w:vMerge w:val="restart"/>
                          <w:shd w:val="clear" w:color="auto" w:fill="auto"/>
                        </w:tcPr>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tc>
                    </w:tr>
                    <w:tr w:rsidR="00155924" w:rsidRPr="00ED6B55" w:rsidTr="00ED6B55">
                      <w:tc>
                        <w:tcPr>
                          <w:tcW w:w="872" w:type="dxa"/>
                          <w:gridSpan w:val="2"/>
                          <w:shd w:val="clear" w:color="auto" w:fill="auto"/>
                        </w:tcPr>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tc>
                      <w:tc>
                        <w:tcPr>
                          <w:tcW w:w="783" w:type="dxa"/>
                          <w:gridSpan w:val="2"/>
                          <w:vMerge/>
                          <w:shd w:val="clear" w:color="auto" w:fill="auto"/>
                        </w:tcPr>
                        <w:p w:rsidR="00155924" w:rsidRPr="00ED6B55" w:rsidRDefault="00155924" w:rsidP="007A466A">
                          <w:pPr>
                            <w:rPr>
                              <w:rFonts w:ascii="Bodoni PosterCompressed" w:hAnsi="Bodoni PosterCompressed"/>
                              <w:sz w:val="16"/>
                              <w:szCs w:val="16"/>
                              <w:lang w:val="en-GB"/>
                            </w:rPr>
                          </w:pPr>
                        </w:p>
                      </w:tc>
                      <w:tc>
                        <w:tcPr>
                          <w:tcW w:w="783" w:type="dxa"/>
                          <w:shd w:val="clear" w:color="auto" w:fill="auto"/>
                        </w:tcPr>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tc>
                      <w:tc>
                        <w:tcPr>
                          <w:tcW w:w="6130" w:type="dxa"/>
                          <w:vMerge/>
                          <w:shd w:val="clear" w:color="auto" w:fill="auto"/>
                        </w:tcPr>
                        <w:p w:rsidR="00155924" w:rsidRPr="00ED6B55" w:rsidRDefault="00155924" w:rsidP="007A466A">
                          <w:pPr>
                            <w:rPr>
                              <w:rFonts w:ascii="Bodoni PosterCompressed" w:hAnsi="Bodoni PosterCompressed"/>
                              <w:sz w:val="16"/>
                              <w:szCs w:val="16"/>
                              <w:lang w:val="en-GB"/>
                            </w:rPr>
                          </w:pPr>
                        </w:p>
                      </w:tc>
                    </w:tr>
                    <w:tr w:rsidR="00155924" w:rsidRPr="00ED6B55" w:rsidTr="00ED6B55">
                      <w:tc>
                        <w:tcPr>
                          <w:tcW w:w="872" w:type="dxa"/>
                          <w:gridSpan w:val="2"/>
                          <w:shd w:val="clear" w:color="auto" w:fill="auto"/>
                        </w:tcPr>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tc>
                      <w:tc>
                        <w:tcPr>
                          <w:tcW w:w="783" w:type="dxa"/>
                          <w:gridSpan w:val="2"/>
                          <w:shd w:val="clear" w:color="auto" w:fill="auto"/>
                        </w:tcPr>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tc>
                      <w:tc>
                        <w:tcPr>
                          <w:tcW w:w="783" w:type="dxa"/>
                          <w:shd w:val="clear" w:color="auto" w:fill="auto"/>
                        </w:tcPr>
                        <w:p w:rsidR="00155924" w:rsidRPr="00ED6B55" w:rsidRDefault="00155924" w:rsidP="00ED6B55">
                          <w:pPr>
                            <w:jc w:val="center"/>
                            <w:rPr>
                              <w:rFonts w:ascii="Bodoni PosterCompressed" w:hAnsi="Bodoni PosterCompressed"/>
                              <w:sz w:val="16"/>
                              <w:szCs w:val="16"/>
                              <w:lang w:val="en-GB"/>
                            </w:rPr>
                          </w:pPr>
                          <w:r w:rsidRPr="00ED6B55">
                            <w:rPr>
                              <w:rFonts w:ascii="Bodoni PosterCompressed" w:hAnsi="Bodoni PosterCompressed"/>
                              <w:sz w:val="16"/>
                              <w:szCs w:val="16"/>
                              <w:lang w:val="en-GB"/>
                            </w:rPr>
                            <w:sym w:font="Webdings" w:char="F0FD"/>
                          </w:r>
                        </w:p>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p w:rsidR="00155924" w:rsidRPr="00ED6B55" w:rsidRDefault="00155924" w:rsidP="00ED6B55">
                          <w:pPr>
                            <w:jc w:val="cente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tc>
                      <w:tc>
                        <w:tcPr>
                          <w:tcW w:w="6130" w:type="dxa"/>
                          <w:vMerge/>
                          <w:shd w:val="clear" w:color="auto" w:fill="auto"/>
                        </w:tcPr>
                        <w:p w:rsidR="00155924" w:rsidRPr="00ED6B55" w:rsidRDefault="00155924" w:rsidP="007A466A">
                          <w:pPr>
                            <w:rPr>
                              <w:rFonts w:ascii="Bodoni PosterCompressed" w:hAnsi="Bodoni PosterCompressed"/>
                              <w:sz w:val="16"/>
                              <w:szCs w:val="16"/>
                              <w:lang w:val="en-GB"/>
                            </w:rPr>
                          </w:pPr>
                        </w:p>
                      </w:tc>
                    </w:tr>
                    <w:tr w:rsidR="00155924" w:rsidRPr="00ED6B55" w:rsidTr="00ED6B55">
                      <w:tblPrEx>
                        <w:tblCellMar>
                          <w:left w:w="70" w:type="dxa"/>
                          <w:right w:w="70" w:type="dxa"/>
                        </w:tblCellMar>
                        <w:tblLook w:val="0000" w:firstRow="0" w:lastRow="0" w:firstColumn="0" w:lastColumn="0" w:noHBand="0" w:noVBand="0"/>
                      </w:tblPrEx>
                      <w:trPr>
                        <w:trHeight w:val="585"/>
                      </w:trPr>
                      <w:tc>
                        <w:tcPr>
                          <w:tcW w:w="419" w:type="dxa"/>
                          <w:shd w:val="clear" w:color="auto" w:fill="auto"/>
                        </w:tcPr>
                        <w:p w:rsidR="00155924" w:rsidRPr="00ED6B55" w:rsidRDefault="00155924" w:rsidP="00ED6B55">
                          <w:pPr>
                            <w:ind w:left="108"/>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p>
                        <w:p w:rsidR="00155924" w:rsidRPr="00ED6B55" w:rsidRDefault="00155924" w:rsidP="00ED6B55">
                          <w:pPr>
                            <w:ind w:left="108"/>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p>
                        <w:p w:rsidR="00155924" w:rsidRPr="00ED6B55" w:rsidRDefault="00155924" w:rsidP="00ED6B55">
                          <w:pPr>
                            <w:ind w:left="108"/>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p>
                      </w:tc>
                      <w:tc>
                        <w:tcPr>
                          <w:tcW w:w="1230" w:type="dxa"/>
                          <w:gridSpan w:val="2"/>
                          <w:shd w:val="clear" w:color="auto" w:fill="auto"/>
                        </w:tcPr>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t xml:space="preserve"> </w:t>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p w:rsidR="00155924" w:rsidRPr="00ED6B55" w:rsidRDefault="00155924" w:rsidP="007A466A">
                          <w:pPr>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tc>
                      <w:tc>
                        <w:tcPr>
                          <w:tcW w:w="6919" w:type="dxa"/>
                          <w:gridSpan w:val="3"/>
                          <w:shd w:val="clear" w:color="auto" w:fill="auto"/>
                        </w:tcPr>
                        <w:p w:rsidR="00155924" w:rsidRPr="00ED6B55" w:rsidRDefault="00155924" w:rsidP="00ED6B55">
                          <w:pPr>
                            <w:ind w:left="108"/>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p w:rsidR="00155924" w:rsidRPr="00ED6B55" w:rsidRDefault="00155924" w:rsidP="00ED6B55">
                          <w:pPr>
                            <w:ind w:left="108"/>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p w:rsidR="00155924" w:rsidRPr="00ED6B55" w:rsidRDefault="00155924" w:rsidP="00ED6B55">
                          <w:pPr>
                            <w:ind w:left="108"/>
                            <w:rPr>
                              <w:rFonts w:ascii="Bodoni PosterCompressed" w:hAnsi="Bodoni PosterCompressed"/>
                              <w:sz w:val="16"/>
                              <w:szCs w:val="16"/>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tc>
                    </w:tr>
                    <w:tr w:rsidR="00155924" w:rsidRPr="00ED6B55" w:rsidTr="00ED6B55">
                      <w:tblPrEx>
                        <w:tblCellMar>
                          <w:left w:w="70" w:type="dxa"/>
                          <w:right w:w="70" w:type="dxa"/>
                        </w:tblCellMar>
                        <w:tblLook w:val="0000" w:firstRow="0" w:lastRow="0" w:firstColumn="0" w:lastColumn="0" w:noHBand="0" w:noVBand="0"/>
                      </w:tblPrEx>
                      <w:trPr>
                        <w:trHeight w:val="581"/>
                      </w:trPr>
                      <w:tc>
                        <w:tcPr>
                          <w:tcW w:w="8568" w:type="dxa"/>
                          <w:gridSpan w:val="6"/>
                          <w:shd w:val="clear" w:color="auto" w:fill="auto"/>
                        </w:tcPr>
                        <w:p w:rsidR="00155924" w:rsidRPr="00ED6B55" w:rsidRDefault="00155924" w:rsidP="007A466A">
                          <w:pPr>
                            <w:rPr>
                              <w:lang w:val="en-GB"/>
                            </w:rPr>
                          </w:pP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r w:rsidRPr="00ED6B55">
                            <w:rPr>
                              <w:rFonts w:ascii="Bodoni PosterCompressed" w:hAnsi="Bodoni PosterCompressed"/>
                              <w:sz w:val="16"/>
                              <w:szCs w:val="16"/>
                              <w:lang w:val="en-GB"/>
                            </w:rPr>
                            <w:sym w:font="Wingdings" w:char="F068"/>
                          </w:r>
                        </w:p>
                      </w:tc>
                    </w:tr>
                  </w:tbl>
                  <w:p w:rsidR="00155924" w:rsidRPr="0086082B" w:rsidRDefault="00155924" w:rsidP="00BF3726">
                    <w:pPr>
                      <w:rPr>
                        <w:lang w:val="en-GB"/>
                      </w:rPr>
                    </w:pPr>
                  </w:p>
                </w:txbxContent>
              </v:textbox>
            </v:shape>
            <v:shape id="_x0000_s1145" type="#_x0000_t75" alt="File:Searchtool.svg" href="http://upload.wikimedia.org/wikipedia/commons/6/61/Searchtool.svg" style="position:absolute;left:3727;top:3553;width:2303;height:2359;rotation:-765797fd" o:button="t">
              <v:imagedata r:id="rId11" r:href="rId12"/>
            </v:shape>
            <v:oval id="_x0000_s1146" style="position:absolute;left:3976;top:3934;width:1116;height:1143" filled="f" fillcolor="red" stroked="f">
              <v:textbox style="mso-next-textbox:#_x0000_s1146">
                <w:txbxContent>
                  <w:p w:rsidR="00155924" w:rsidRDefault="00155924" w:rsidP="00BF3726">
                    <w:pPr>
                      <w:jc w:val="center"/>
                      <w:rPr>
                        <w:rFonts w:ascii="Albertus Extra Bold" w:hAnsi="Albertus Extra Bold"/>
                      </w:rPr>
                    </w:pPr>
                    <w:r w:rsidRPr="007A466A">
                      <w:rPr>
                        <w:rFonts w:ascii="Albertus Extra Bold" w:hAnsi="Albertus Extra Bold"/>
                      </w:rPr>
                      <w:t>Urgent!</w:t>
                    </w:r>
                  </w:p>
                  <w:p w:rsidR="00155924" w:rsidRDefault="00155924" w:rsidP="00BF3726">
                    <w:pPr>
                      <w:jc w:val="center"/>
                      <w:rPr>
                        <w:rFonts w:ascii="Albertus Extra Bold" w:hAnsi="Albertus Extra Bold"/>
                      </w:rPr>
                    </w:pPr>
                  </w:p>
                  <w:p w:rsidR="00155924" w:rsidRPr="007A466A" w:rsidRDefault="00155924" w:rsidP="00BF3726">
                    <w:pPr>
                      <w:jc w:val="center"/>
                      <w:rPr>
                        <w:rFonts w:ascii="Albertus Extra Bold" w:hAnsi="Albertus Extra Bold"/>
                        <w:sz w:val="16"/>
                        <w:szCs w:val="16"/>
                      </w:rPr>
                    </w:pPr>
                    <w:r w:rsidRPr="007A466A">
                      <w:rPr>
                        <w:rFonts w:ascii="Albertus Extra Bold" w:hAnsi="Albertus Extra Bold"/>
                        <w:sz w:val="16"/>
                        <w:szCs w:val="16"/>
                      </w:rPr>
                      <w:t xml:space="preserve">Baby </w:t>
                    </w:r>
                    <w:proofErr w:type="spellStart"/>
                    <w:r w:rsidRPr="007A466A">
                      <w:rPr>
                        <w:rFonts w:ascii="Albertus Extra Bold" w:hAnsi="Albertus Extra Bold"/>
                        <w:sz w:val="16"/>
                        <w:szCs w:val="16"/>
                      </w:rPr>
                      <w:t>sitter</w:t>
                    </w:r>
                    <w:proofErr w:type="spellEnd"/>
                    <w:r w:rsidRPr="007A466A">
                      <w:rPr>
                        <w:rFonts w:ascii="Albertus Extra Bold" w:hAnsi="Albertus Extra Bold"/>
                        <w:sz w:val="16"/>
                        <w:szCs w:val="16"/>
                      </w:rPr>
                      <w:t xml:space="preserve"> </w:t>
                    </w:r>
                    <w:proofErr w:type="spellStart"/>
                    <w:r w:rsidRPr="007A466A">
                      <w:rPr>
                        <w:rFonts w:ascii="Albertus Extra Bold" w:hAnsi="Albertus Extra Bold"/>
                        <w:sz w:val="16"/>
                        <w:szCs w:val="16"/>
                      </w:rPr>
                      <w:t>needed</w:t>
                    </w:r>
                    <w:proofErr w:type="spellEnd"/>
                    <w:r w:rsidRPr="007A466A">
                      <w:rPr>
                        <w:rFonts w:ascii="Albertus Extra Bold" w:hAnsi="Albertus Extra Bold"/>
                        <w:sz w:val="16"/>
                        <w:szCs w:val="16"/>
                      </w:rPr>
                      <w:t>!</w:t>
                    </w:r>
                  </w:p>
                </w:txbxContent>
              </v:textbox>
            </v:oval>
            <w10:wrap type="tight"/>
          </v:group>
        </w:pict>
      </w:r>
      <w:r w:rsidR="0086082B" w:rsidRPr="008E67C0">
        <w:rPr>
          <w:b/>
          <w:sz w:val="44"/>
          <w:szCs w:val="44"/>
          <w:lang w:val="en-GB"/>
        </w:rPr>
        <w:sym w:font="Wingdings 2" w:char="F043"/>
      </w:r>
      <w:r w:rsidR="0086082B" w:rsidRPr="008E67C0">
        <w:rPr>
          <w:b/>
          <w:sz w:val="44"/>
          <w:szCs w:val="44"/>
          <w:lang w:val="en-GB"/>
        </w:rPr>
        <w:t xml:space="preserve"> </w:t>
      </w:r>
      <w:r w:rsidR="003D0352" w:rsidRPr="009E2481">
        <w:rPr>
          <w:rFonts w:ascii="Arial" w:hAnsi="Arial" w:cs="Arial"/>
          <w:b/>
          <w:sz w:val="28"/>
          <w:szCs w:val="28"/>
          <w:lang w:val="en-GB"/>
        </w:rPr>
        <w:t xml:space="preserve">Alternative </w:t>
      </w:r>
      <w:proofErr w:type="spellStart"/>
      <w:r w:rsidR="003D0352" w:rsidRPr="009E2481">
        <w:rPr>
          <w:rFonts w:ascii="Arial" w:hAnsi="Arial" w:cs="Arial"/>
          <w:b/>
          <w:sz w:val="28"/>
          <w:szCs w:val="28"/>
          <w:lang w:val="en-GB"/>
        </w:rPr>
        <w:t>Durchführung</w:t>
      </w:r>
      <w:proofErr w:type="spellEnd"/>
      <w:r w:rsidR="003D0352" w:rsidRPr="009E2481">
        <w:rPr>
          <w:rFonts w:ascii="Arial" w:hAnsi="Arial" w:cs="Arial"/>
          <w:b/>
          <w:sz w:val="28"/>
          <w:szCs w:val="28"/>
          <w:lang w:val="en-GB"/>
        </w:rPr>
        <w:t xml:space="preserve"> </w:t>
      </w:r>
      <w:proofErr w:type="spellStart"/>
      <w:r w:rsidR="003D0352" w:rsidRPr="009E2481">
        <w:rPr>
          <w:rFonts w:ascii="Arial" w:hAnsi="Arial" w:cs="Arial"/>
          <w:b/>
          <w:sz w:val="28"/>
          <w:szCs w:val="28"/>
          <w:lang w:val="en-GB"/>
        </w:rPr>
        <w:t>zu</w:t>
      </w:r>
      <w:proofErr w:type="spellEnd"/>
      <w:r w:rsidR="003D0352" w:rsidRPr="009E2481">
        <w:rPr>
          <w:rFonts w:ascii="Arial" w:hAnsi="Arial" w:cs="Arial"/>
          <w:b/>
          <w:sz w:val="28"/>
          <w:szCs w:val="28"/>
          <w:lang w:val="en-GB"/>
        </w:rPr>
        <w:t xml:space="preserve"> Part 1</w:t>
      </w:r>
    </w:p>
    <w:p w:rsidR="003D0352" w:rsidRPr="009E2481" w:rsidRDefault="00B65313" w:rsidP="00947775">
      <w:pPr>
        <w:spacing w:before="120" w:after="120"/>
        <w:rPr>
          <w:rFonts w:ascii="Arial" w:hAnsi="Arial" w:cs="Arial"/>
          <w:b/>
          <w:sz w:val="28"/>
          <w:szCs w:val="28"/>
          <w:lang w:val="en-GB"/>
        </w:rPr>
      </w:pPr>
      <w:r w:rsidRPr="009E2481">
        <w:rPr>
          <w:rFonts w:ascii="Arial" w:hAnsi="Arial" w:cs="Arial"/>
          <w:b/>
          <w:sz w:val="28"/>
          <w:szCs w:val="28"/>
          <w:lang w:val="en-GB"/>
        </w:rPr>
        <w:t xml:space="preserve">1. </w:t>
      </w:r>
      <w:r w:rsidRPr="009E2481">
        <w:rPr>
          <w:rFonts w:ascii="Arial" w:hAnsi="Arial" w:cs="Arial"/>
          <w:b/>
          <w:sz w:val="36"/>
          <w:szCs w:val="36"/>
          <w:lang w:val="en-GB"/>
        </w:rPr>
        <w:sym w:font="Wingdings 2" w:char="F022"/>
      </w:r>
      <w:r w:rsidRPr="009E2481">
        <w:rPr>
          <w:rFonts w:ascii="Arial" w:hAnsi="Arial" w:cs="Arial"/>
          <w:b/>
          <w:sz w:val="28"/>
          <w:szCs w:val="28"/>
          <w:lang w:val="en-GB"/>
        </w:rPr>
        <w:t xml:space="preserve"> Writing - </w:t>
      </w:r>
      <w:r w:rsidRPr="009E2481">
        <w:rPr>
          <w:rFonts w:ascii="Arial" w:hAnsi="Arial" w:cs="Arial"/>
          <w:b/>
          <w:i/>
          <w:sz w:val="28"/>
          <w:szCs w:val="28"/>
          <w:lang w:val="en-GB"/>
        </w:rPr>
        <w:t>Job advertisement</w:t>
      </w:r>
    </w:p>
    <w:p w:rsidR="003D0352" w:rsidRPr="009E2481" w:rsidRDefault="0086082B" w:rsidP="003D0352">
      <w:pPr>
        <w:rPr>
          <w:i/>
          <w:lang w:val="en-GB"/>
        </w:rPr>
      </w:pPr>
      <w:r w:rsidRPr="009E2481">
        <w:rPr>
          <w:i/>
          <w:lang w:val="en-GB"/>
        </w:rPr>
        <w:t>Aunt Celia happens to have read the advert of one of her friends who is looking for a babysitter.</w:t>
      </w:r>
    </w:p>
    <w:p w:rsidR="0086082B" w:rsidRPr="0086082B" w:rsidRDefault="0086082B" w:rsidP="003D0352">
      <w:pPr>
        <w:rPr>
          <w:lang w:val="en-GB"/>
        </w:rPr>
      </w:pPr>
    </w:p>
    <w:p w:rsidR="003D0352" w:rsidRPr="00665422" w:rsidRDefault="003D0352" w:rsidP="00BF3726">
      <w:pPr>
        <w:pBdr>
          <w:top w:val="single" w:sz="4" w:space="1" w:color="auto"/>
          <w:left w:val="single" w:sz="4" w:space="4" w:color="auto"/>
          <w:bottom w:val="single" w:sz="4" w:space="1" w:color="auto"/>
          <w:right w:val="single" w:sz="4" w:space="4" w:color="auto"/>
        </w:pBdr>
        <w:shd w:val="clear" w:color="auto" w:fill="CCCCCC"/>
        <w:rPr>
          <w:lang w:val="en-GB"/>
        </w:rPr>
      </w:pPr>
      <w:r w:rsidRPr="00665422">
        <w:rPr>
          <w:lang w:val="en-GB"/>
        </w:rPr>
        <w:t>a) Create this advert. Use the information from the text.</w:t>
      </w:r>
    </w:p>
    <w:p w:rsidR="003D0352" w:rsidRPr="00665422" w:rsidRDefault="003D0352" w:rsidP="00BF3726">
      <w:pPr>
        <w:pBdr>
          <w:top w:val="single" w:sz="4" w:space="1" w:color="auto"/>
          <w:left w:val="single" w:sz="4" w:space="4" w:color="auto"/>
          <w:bottom w:val="single" w:sz="4" w:space="1" w:color="auto"/>
          <w:right w:val="single" w:sz="4" w:space="4" w:color="auto"/>
        </w:pBdr>
        <w:shd w:val="clear" w:color="auto" w:fill="CCCCCC"/>
        <w:spacing w:before="120" w:after="120"/>
        <w:rPr>
          <w:lang w:val="en-GB"/>
        </w:rPr>
      </w:pPr>
      <w:r w:rsidRPr="00665422">
        <w:rPr>
          <w:lang w:val="en-GB"/>
        </w:rPr>
        <w:t>b) Apply for the job. Write your letter of motivation.</w:t>
      </w:r>
    </w:p>
    <w:p w:rsidR="00BF3726" w:rsidRDefault="00BF3726" w:rsidP="003D0352">
      <w:pPr>
        <w:rPr>
          <w:i/>
          <w:lang w:val="en-GB"/>
        </w:rPr>
        <w:sectPr w:rsidR="00BF3726" w:rsidSect="00BF3726">
          <w:type w:val="continuous"/>
          <w:pgSz w:w="11906" w:h="16838"/>
          <w:pgMar w:top="1418" w:right="5786" w:bottom="1134" w:left="720" w:header="709" w:footer="709" w:gutter="0"/>
          <w:cols w:space="708"/>
          <w:docGrid w:linePitch="360"/>
        </w:sectPr>
      </w:pPr>
    </w:p>
    <w:p w:rsidR="003D0352" w:rsidRDefault="003D0352" w:rsidP="003D0352">
      <w:pPr>
        <w:rPr>
          <w:i/>
          <w:lang w:val="en-GB"/>
        </w:rPr>
      </w:pPr>
    </w:p>
    <w:p w:rsidR="00BF3726" w:rsidRDefault="00BF3726" w:rsidP="003D0352">
      <w:pPr>
        <w:rPr>
          <w:i/>
          <w:lang w:val="en-GB"/>
        </w:rPr>
      </w:pPr>
    </w:p>
    <w:p w:rsidR="00BF3726" w:rsidRDefault="00BF3726" w:rsidP="003D0352">
      <w:pPr>
        <w:rPr>
          <w:i/>
          <w:lang w:val="en-GB"/>
        </w:rPr>
      </w:pPr>
    </w:p>
    <w:p w:rsidR="00BF3726" w:rsidRDefault="00BF3726" w:rsidP="003D0352">
      <w:pPr>
        <w:rPr>
          <w:i/>
          <w:lang w:val="en-GB"/>
        </w:rPr>
      </w:pPr>
    </w:p>
    <w:p w:rsidR="00BF3726" w:rsidRDefault="00BF3726" w:rsidP="003D0352">
      <w:pPr>
        <w:rPr>
          <w:i/>
          <w:lang w:val="en-GB"/>
        </w:rPr>
      </w:pPr>
    </w:p>
    <w:p w:rsidR="00BF3726" w:rsidRDefault="00BF3726" w:rsidP="003D0352">
      <w:pPr>
        <w:rPr>
          <w:i/>
          <w:lang w:val="en-GB"/>
        </w:rPr>
      </w:pPr>
    </w:p>
    <w:p w:rsidR="00D362F5" w:rsidRPr="00D362F5" w:rsidRDefault="00D362F5" w:rsidP="00D362F5">
      <w:pPr>
        <w:spacing w:before="120" w:after="120"/>
        <w:jc w:val="right"/>
        <w:rPr>
          <w:sz w:val="8"/>
          <w:szCs w:val="8"/>
          <w:lang w:val="en-GB"/>
        </w:rPr>
      </w:pPr>
      <w:r w:rsidRPr="00D362F5">
        <w:rPr>
          <w:sz w:val="8"/>
          <w:szCs w:val="8"/>
          <w:lang w:val="en-GB"/>
        </w:rPr>
        <w:t>Bild</w:t>
      </w:r>
      <w:proofErr w:type="gramStart"/>
      <w:r w:rsidRPr="00D362F5">
        <w:rPr>
          <w:sz w:val="8"/>
          <w:szCs w:val="8"/>
          <w:lang w:val="en-GB"/>
        </w:rPr>
        <w:t>:</w:t>
      </w:r>
      <w:proofErr w:type="gramEnd"/>
      <w:r w:rsidRPr="00D362F5">
        <w:rPr>
          <w:sz w:val="8"/>
          <w:szCs w:val="8"/>
          <w:lang w:val="en-GB"/>
        </w:rPr>
        <w:fldChar w:fldCharType="begin"/>
      </w:r>
      <w:r w:rsidRPr="00D362F5">
        <w:rPr>
          <w:sz w:val="8"/>
          <w:szCs w:val="8"/>
          <w:lang w:val="en-GB"/>
        </w:rPr>
        <w:instrText xml:space="preserve"> HYPERLINK "http://ftp.gnome.org/pub/GNOME/sources/gnome-themes-extras/0.9/gnome-themes-extras-0.9.0.tar.gz" </w:instrText>
      </w:r>
      <w:r w:rsidRPr="00D362F5">
        <w:rPr>
          <w:sz w:val="8"/>
          <w:szCs w:val="8"/>
          <w:lang w:val="en-GB"/>
        </w:rPr>
      </w:r>
      <w:r w:rsidRPr="00D362F5">
        <w:rPr>
          <w:sz w:val="8"/>
          <w:szCs w:val="8"/>
          <w:lang w:val="en-GB"/>
        </w:rPr>
        <w:fldChar w:fldCharType="separate"/>
      </w:r>
      <w:r w:rsidRPr="00D362F5">
        <w:rPr>
          <w:rStyle w:val="Hyperlink"/>
          <w:sz w:val="8"/>
          <w:szCs w:val="8"/>
          <w:lang w:val="en-GB"/>
        </w:rPr>
        <w:t>http://ftp.gnome.org/pub/GNOME/sources/gnome-themes-extras/0.9/gnome-themes-extras-0.9.0.tar.gz</w:t>
      </w:r>
      <w:r w:rsidRPr="00D362F5">
        <w:rPr>
          <w:sz w:val="8"/>
          <w:szCs w:val="8"/>
          <w:lang w:val="en-GB"/>
        </w:rPr>
        <w:fldChar w:fldCharType="end"/>
      </w:r>
    </w:p>
    <w:p w:rsidR="007A466A" w:rsidRDefault="00BF3726" w:rsidP="003D0352">
      <w:pPr>
        <w:rPr>
          <w:i/>
          <w:lang w:val="en-GB"/>
        </w:rPr>
      </w:pPr>
      <w:r>
        <w:rPr>
          <w:noProof/>
        </w:rPr>
      </w:r>
      <w:r w:rsidR="00D362F5" w:rsidRPr="00BF3726">
        <w:rPr>
          <w:i/>
          <w:lang w:val="en-GB"/>
        </w:rPr>
        <w:pict>
          <v:group id="_x0000_s1150" editas="canvas" style="width:495pt;height:408.6pt;mso-position-horizontal-relative:char;mso-position-vertical-relative:line" coordorigin="2362,3186" coordsize="7200,5943">
            <o:lock v:ext="edit" aspectratio="t"/>
            <v:shape id="_x0000_s1151" type="#_x0000_t75" style="position:absolute;left:2362;top:3186;width:7200;height:5943" o:preferrelative="f">
              <v:fill o:detectmouseclick="t"/>
              <v:path o:extrusionok="t" o:connecttype="none"/>
              <o:lock v:ext="edit" text="t"/>
            </v:shape>
            <v:shape id="_x0000_s1152" type="#_x0000_t65" style="position:absolute;left:2493;top:3186;width:6807;height:5823" fillcolor="#f8f8f8">
              <v:fill r:id="rId10" o:title="Zeitungspapier" rotate="t" type="tile"/>
              <v:textbox>
                <w:txbxContent>
                  <w:p w:rsidR="00155924" w:rsidRPr="00BF3726" w:rsidRDefault="00155924" w:rsidP="00BF3726">
                    <w:pPr>
                      <w:jc w:val="center"/>
                      <w:rPr>
                        <w:rFonts w:ascii="Albertus Extra Bold" w:hAnsi="Albertus Extra Bold"/>
                        <w:sz w:val="52"/>
                        <w:szCs w:val="52"/>
                      </w:rPr>
                    </w:pPr>
                    <w:r w:rsidRPr="00BF3726">
                      <w:rPr>
                        <w:rFonts w:ascii="Albertus Extra Bold" w:hAnsi="Albertus Extra Bold"/>
                        <w:sz w:val="52"/>
                        <w:szCs w:val="52"/>
                      </w:rPr>
                      <w:t>Urgent!</w:t>
                    </w:r>
                  </w:p>
                  <w:p w:rsidR="00155924" w:rsidRDefault="00155924" w:rsidP="00BF3726">
                    <w:pPr>
                      <w:jc w:val="center"/>
                      <w:rPr>
                        <w:rFonts w:ascii="Albertus Extra Bold" w:hAnsi="Albertus Extra Bold"/>
                        <w:sz w:val="52"/>
                        <w:szCs w:val="52"/>
                      </w:rPr>
                    </w:pPr>
                    <w:r w:rsidRPr="00BF3726">
                      <w:rPr>
                        <w:rFonts w:ascii="Albertus Extra Bold" w:hAnsi="Albertus Extra Bold"/>
                        <w:sz w:val="52"/>
                        <w:szCs w:val="52"/>
                      </w:rPr>
                      <w:t xml:space="preserve">Baby </w:t>
                    </w:r>
                    <w:proofErr w:type="spellStart"/>
                    <w:r w:rsidRPr="00BF3726">
                      <w:rPr>
                        <w:rFonts w:ascii="Albertus Extra Bold" w:hAnsi="Albertus Extra Bold"/>
                        <w:sz w:val="52"/>
                        <w:szCs w:val="52"/>
                      </w:rPr>
                      <w:t>sitter</w:t>
                    </w:r>
                    <w:proofErr w:type="spellEnd"/>
                    <w:r w:rsidRPr="00BF3726">
                      <w:rPr>
                        <w:rFonts w:ascii="Albertus Extra Bold" w:hAnsi="Albertus Extra Bold"/>
                        <w:sz w:val="52"/>
                        <w:szCs w:val="52"/>
                      </w:rPr>
                      <w:t xml:space="preserve"> </w:t>
                    </w:r>
                    <w:proofErr w:type="spellStart"/>
                    <w:r w:rsidRPr="00BF3726">
                      <w:rPr>
                        <w:rFonts w:ascii="Albertus Extra Bold" w:hAnsi="Albertus Extra Bold"/>
                        <w:sz w:val="52"/>
                        <w:szCs w:val="52"/>
                      </w:rPr>
                      <w:t>needed</w:t>
                    </w:r>
                    <w:proofErr w:type="spellEnd"/>
                    <w:r w:rsidRPr="00BF3726">
                      <w:rPr>
                        <w:rFonts w:ascii="Albertus Extra Bold" w:hAnsi="Albertus Extra Bold"/>
                        <w:sz w:val="52"/>
                        <w:szCs w:val="52"/>
                      </w:rPr>
                      <w:t>!</w:t>
                    </w:r>
                  </w:p>
                  <w:p w:rsidR="00155924" w:rsidRDefault="00155924" w:rsidP="00BF3726">
                    <w:pPr>
                      <w:jc w:val="center"/>
                      <w:rPr>
                        <w:rFonts w:ascii="Albertus Extra Bold" w:hAnsi="Albertus Extra Bold"/>
                        <w:sz w:val="52"/>
                        <w:szCs w:val="52"/>
                      </w:rPr>
                    </w:pPr>
                    <w:r>
                      <w:rPr>
                        <w:rFonts w:ascii="Albertus Extra Bold" w:hAnsi="Albertus Extra Bold"/>
                        <w:sz w:val="52"/>
                        <w:szCs w:val="52"/>
                      </w:rPr>
                      <w:t>__________________________________</w:t>
                    </w:r>
                  </w:p>
                  <w:p w:rsidR="00155924" w:rsidRDefault="00155924" w:rsidP="00BF3726">
                    <w:pPr>
                      <w:jc w:val="center"/>
                      <w:rPr>
                        <w:rFonts w:ascii="Albertus Extra Bold" w:hAnsi="Albertus Extra Bold"/>
                        <w:sz w:val="52"/>
                        <w:szCs w:val="52"/>
                      </w:rPr>
                    </w:pPr>
                    <w:r>
                      <w:rPr>
                        <w:rFonts w:ascii="Albertus Extra Bold" w:hAnsi="Albertus Extra Bold"/>
                        <w:sz w:val="52"/>
                        <w:szCs w:val="52"/>
                      </w:rPr>
                      <w:t>__________________________________</w:t>
                    </w:r>
                  </w:p>
                  <w:p w:rsidR="00155924" w:rsidRDefault="00155924" w:rsidP="00BF3726">
                    <w:pPr>
                      <w:jc w:val="center"/>
                      <w:rPr>
                        <w:rFonts w:ascii="Albertus Extra Bold" w:hAnsi="Albertus Extra Bold"/>
                        <w:sz w:val="52"/>
                        <w:szCs w:val="52"/>
                      </w:rPr>
                    </w:pPr>
                    <w:r>
                      <w:rPr>
                        <w:rFonts w:ascii="Albertus Extra Bold" w:hAnsi="Albertus Extra Bold"/>
                        <w:sz w:val="52"/>
                        <w:szCs w:val="52"/>
                      </w:rPr>
                      <w:t>__________________________________</w:t>
                    </w:r>
                  </w:p>
                  <w:p w:rsidR="00155924" w:rsidRDefault="00155924" w:rsidP="00BF3726">
                    <w:pPr>
                      <w:jc w:val="center"/>
                      <w:rPr>
                        <w:rFonts w:ascii="Albertus Extra Bold" w:hAnsi="Albertus Extra Bold"/>
                        <w:sz w:val="52"/>
                        <w:szCs w:val="52"/>
                      </w:rPr>
                    </w:pPr>
                    <w:r>
                      <w:rPr>
                        <w:rFonts w:ascii="Albertus Extra Bold" w:hAnsi="Albertus Extra Bold"/>
                        <w:sz w:val="52"/>
                        <w:szCs w:val="52"/>
                      </w:rPr>
                      <w:t>__________________________________</w:t>
                    </w:r>
                  </w:p>
                  <w:p w:rsidR="00155924" w:rsidRDefault="00155924" w:rsidP="00BF3726">
                    <w:pPr>
                      <w:jc w:val="center"/>
                      <w:rPr>
                        <w:rFonts w:ascii="Albertus Extra Bold" w:hAnsi="Albertus Extra Bold"/>
                        <w:sz w:val="52"/>
                        <w:szCs w:val="52"/>
                      </w:rPr>
                    </w:pPr>
                    <w:r>
                      <w:rPr>
                        <w:rFonts w:ascii="Albertus Extra Bold" w:hAnsi="Albertus Extra Bold"/>
                        <w:sz w:val="52"/>
                        <w:szCs w:val="52"/>
                      </w:rPr>
                      <w:t>__________________________________</w:t>
                    </w:r>
                  </w:p>
                  <w:p w:rsidR="00155924" w:rsidRDefault="00155924" w:rsidP="00BF3726">
                    <w:pPr>
                      <w:jc w:val="center"/>
                      <w:rPr>
                        <w:rFonts w:ascii="Albertus Extra Bold" w:hAnsi="Albertus Extra Bold"/>
                        <w:sz w:val="52"/>
                        <w:szCs w:val="52"/>
                      </w:rPr>
                    </w:pPr>
                    <w:r>
                      <w:rPr>
                        <w:rFonts w:ascii="Albertus Extra Bold" w:hAnsi="Albertus Extra Bold"/>
                        <w:sz w:val="52"/>
                        <w:szCs w:val="52"/>
                      </w:rPr>
                      <w:t>__________________________________</w:t>
                    </w:r>
                  </w:p>
                  <w:p w:rsidR="00155924" w:rsidRDefault="00155924" w:rsidP="00BF3726">
                    <w:pPr>
                      <w:jc w:val="center"/>
                      <w:rPr>
                        <w:rFonts w:ascii="Albertus Extra Bold" w:hAnsi="Albertus Extra Bold"/>
                        <w:sz w:val="52"/>
                        <w:szCs w:val="52"/>
                      </w:rPr>
                    </w:pPr>
                    <w:r>
                      <w:rPr>
                        <w:rFonts w:ascii="Albertus Extra Bold" w:hAnsi="Albertus Extra Bold"/>
                        <w:sz w:val="52"/>
                        <w:szCs w:val="52"/>
                      </w:rPr>
                      <w:t>__________________________________</w:t>
                    </w:r>
                  </w:p>
                  <w:p w:rsidR="00155924" w:rsidRDefault="00155924" w:rsidP="00BF3726">
                    <w:pPr>
                      <w:jc w:val="center"/>
                      <w:rPr>
                        <w:rFonts w:ascii="Albertus Extra Bold" w:hAnsi="Albertus Extra Bold"/>
                        <w:sz w:val="52"/>
                        <w:szCs w:val="52"/>
                      </w:rPr>
                    </w:pPr>
                    <w:r>
                      <w:rPr>
                        <w:rFonts w:ascii="Albertus Extra Bold" w:hAnsi="Albertus Extra Bold"/>
                        <w:sz w:val="52"/>
                        <w:szCs w:val="52"/>
                      </w:rPr>
                      <w:t>__________________________________</w:t>
                    </w:r>
                  </w:p>
                  <w:p w:rsidR="00155924" w:rsidRPr="00BF3726" w:rsidRDefault="00155924" w:rsidP="00BF3726">
                    <w:pPr>
                      <w:jc w:val="center"/>
                      <w:rPr>
                        <w:rFonts w:ascii="Albertus Extra Bold" w:hAnsi="Albertus Extra Bold"/>
                        <w:sz w:val="52"/>
                        <w:szCs w:val="52"/>
                      </w:rPr>
                    </w:pPr>
                    <w:r>
                      <w:rPr>
                        <w:rFonts w:ascii="Albertus Extra Bold" w:hAnsi="Albertus Extra Bold"/>
                        <w:sz w:val="52"/>
                        <w:szCs w:val="52"/>
                      </w:rPr>
                      <w:t>__________________________________</w:t>
                    </w:r>
                  </w:p>
                  <w:p w:rsidR="00155924" w:rsidRDefault="00155924" w:rsidP="00BF3726">
                    <w:pPr>
                      <w:jc w:val="center"/>
                    </w:pPr>
                  </w:p>
                </w:txbxContent>
              </v:textbox>
            </v:shape>
            <w10:wrap type="none"/>
            <w10:anchorlock/>
          </v:group>
        </w:pict>
      </w:r>
    </w:p>
    <w:p w:rsidR="004C3F82" w:rsidRPr="00665422" w:rsidRDefault="003D25A3" w:rsidP="004C3F82">
      <w:pPr>
        <w:spacing w:before="120" w:after="120"/>
        <w:rPr>
          <w:rFonts w:ascii="Arial" w:hAnsi="Arial" w:cs="Arial"/>
          <w:b/>
          <w:sz w:val="28"/>
          <w:szCs w:val="28"/>
          <w:lang w:val="en-GB"/>
        </w:rPr>
      </w:pPr>
      <w:r>
        <w:rPr>
          <w:b/>
          <w:lang w:val="en-GB"/>
        </w:rPr>
        <w:br w:type="page"/>
      </w:r>
      <w:r w:rsidR="00B65313" w:rsidRPr="00665422">
        <w:rPr>
          <w:rFonts w:ascii="Arial" w:hAnsi="Arial" w:cs="Arial"/>
          <w:b/>
          <w:sz w:val="28"/>
          <w:szCs w:val="28"/>
          <w:lang w:val="en-GB"/>
        </w:rPr>
        <w:lastRenderedPageBreak/>
        <w:t xml:space="preserve">2. </w:t>
      </w:r>
      <w:r w:rsidR="00B65313" w:rsidRPr="00665422">
        <w:rPr>
          <w:rFonts w:ascii="Arial" w:hAnsi="Arial" w:cs="Arial"/>
          <w:b/>
          <w:sz w:val="36"/>
          <w:szCs w:val="36"/>
          <w:lang w:val="en-GB"/>
        </w:rPr>
        <w:sym w:font="Wingdings 2" w:char="F03C"/>
      </w:r>
      <w:r w:rsidR="00B65313" w:rsidRPr="00665422">
        <w:rPr>
          <w:rFonts w:ascii="Arial" w:hAnsi="Arial" w:cs="Arial"/>
          <w:b/>
          <w:sz w:val="36"/>
          <w:szCs w:val="36"/>
          <w:lang w:val="en-GB"/>
        </w:rPr>
        <w:sym w:font="Wingdings 2" w:char="F03D"/>
      </w:r>
      <w:r w:rsidR="00B65313" w:rsidRPr="00665422">
        <w:rPr>
          <w:rFonts w:ascii="Arial" w:hAnsi="Arial" w:cs="Arial"/>
          <w:b/>
          <w:sz w:val="28"/>
          <w:szCs w:val="28"/>
          <w:lang w:val="en-GB"/>
        </w:rPr>
        <w:t xml:space="preserve"> Evaluation - </w:t>
      </w:r>
      <w:r w:rsidR="004C3F82" w:rsidRPr="00665422">
        <w:rPr>
          <w:rFonts w:ascii="Arial" w:hAnsi="Arial" w:cs="Arial"/>
          <w:b/>
          <w:i/>
          <w:sz w:val="28"/>
          <w:szCs w:val="28"/>
          <w:lang w:val="en-GB"/>
        </w:rPr>
        <w:t>Choosing the right candidate</w:t>
      </w:r>
    </w:p>
    <w:p w:rsidR="004C3F82" w:rsidRPr="00665422" w:rsidRDefault="004C3F82" w:rsidP="004C3F82">
      <w:pPr>
        <w:spacing w:before="120" w:after="120"/>
        <w:rPr>
          <w:i/>
          <w:lang w:val="en-GB"/>
        </w:rPr>
      </w:pPr>
      <w:r w:rsidRPr="00665422">
        <w:rPr>
          <w:i/>
          <w:lang w:val="en-GB"/>
        </w:rPr>
        <w:t xml:space="preserve">Choosing the right candidate for a job is very difficult. That’s why the letter of motivation and the job interview are so important. </w:t>
      </w:r>
    </w:p>
    <w:p w:rsidR="003D0352" w:rsidRPr="00665422" w:rsidRDefault="003D0352" w:rsidP="004C3F82">
      <w:pPr>
        <w:pBdr>
          <w:top w:val="single" w:sz="4" w:space="1" w:color="auto"/>
          <w:left w:val="single" w:sz="4" w:space="4" w:color="auto"/>
          <w:bottom w:val="single" w:sz="4" w:space="1" w:color="auto"/>
          <w:right w:val="single" w:sz="4" w:space="4" w:color="auto"/>
        </w:pBdr>
        <w:shd w:val="clear" w:color="auto" w:fill="CCCCCC"/>
        <w:spacing w:before="120" w:after="120"/>
        <w:rPr>
          <w:lang w:val="en-GB"/>
        </w:rPr>
      </w:pPr>
      <w:r w:rsidRPr="00665422">
        <w:rPr>
          <w:lang w:val="en-GB"/>
        </w:rPr>
        <w:t xml:space="preserve"> In groups, read the letters of motivation </w:t>
      </w:r>
      <w:r w:rsidR="004C3F82" w:rsidRPr="00665422">
        <w:rPr>
          <w:lang w:val="en-GB"/>
        </w:rPr>
        <w:t xml:space="preserve">of your classmates </w:t>
      </w:r>
      <w:r w:rsidRPr="00665422">
        <w:rPr>
          <w:lang w:val="en-GB"/>
        </w:rPr>
        <w:t xml:space="preserve">and decide on the best candidate. </w:t>
      </w:r>
      <w:r w:rsidR="004C3F82" w:rsidRPr="00665422">
        <w:rPr>
          <w:lang w:val="en-GB"/>
        </w:rPr>
        <w:t xml:space="preserve">To help you, use </w:t>
      </w:r>
      <w:r w:rsidR="004C3F82" w:rsidRPr="00665422">
        <w:rPr>
          <w:lang w:val="fr-FR"/>
        </w:rPr>
        <w:sym w:font="Webdings" w:char="F0A4"/>
      </w:r>
      <w:r w:rsidR="004C3F82" w:rsidRPr="00665422">
        <w:rPr>
          <w:lang w:val="en-GB"/>
        </w:rPr>
        <w:t xml:space="preserve"> </w:t>
      </w:r>
      <w:r w:rsidR="004C3F82" w:rsidRPr="00665422">
        <w:rPr>
          <w:b/>
          <w:lang w:val="en-GB"/>
        </w:rPr>
        <w:t xml:space="preserve">Doc </w:t>
      </w:r>
      <w:proofErr w:type="gramStart"/>
      <w:r w:rsidR="004C3F82" w:rsidRPr="00665422">
        <w:rPr>
          <w:b/>
          <w:lang w:val="en-GB"/>
        </w:rPr>
        <w:t xml:space="preserve">4 </w:t>
      </w:r>
      <w:r w:rsidR="004C3F82" w:rsidRPr="00665422">
        <w:rPr>
          <w:lang w:val="en-GB"/>
        </w:rPr>
        <w:t xml:space="preserve"> and</w:t>
      </w:r>
      <w:proofErr w:type="gramEnd"/>
      <w:r w:rsidR="004C3F82" w:rsidRPr="00665422">
        <w:rPr>
          <w:lang w:val="en-GB"/>
        </w:rPr>
        <w:t xml:space="preserve"> b</w:t>
      </w:r>
      <w:r w:rsidRPr="00665422">
        <w:rPr>
          <w:lang w:val="en-GB"/>
        </w:rPr>
        <w:t>e prepared to explain what makes him/her a good candidate.</w:t>
      </w:r>
    </w:p>
    <w:p w:rsidR="004C3F82" w:rsidRPr="004C3F82" w:rsidRDefault="004C3F82" w:rsidP="004C3F82">
      <w:pPr>
        <w:spacing w:before="120" w:after="120"/>
        <w:rPr>
          <w:i/>
          <w:u w:val="single"/>
          <w:lang w:val="en-GB"/>
        </w:rPr>
      </w:pPr>
      <w:r>
        <w:rPr>
          <w:b/>
          <w:noProof/>
        </w:rPr>
        <w:pict>
          <v:group id="_x0000_s1161" editas="cycle" style="position:absolute;margin-left:153pt;margin-top:17.85pt;width:189pt;height:189pt;z-index:-251660288" coordorigin="1642,-1200" coordsize="8640,8640" wrapcoords="-171 -171 -171 21686 21771 21686 21771 -171 -171 -171">
            <o:lock v:ext="edit" aspectratio="t"/>
            <o:diagram v:ext="edit" dgmstyle="10" dgmscalex="28672" dgmscaley="28672" dgmfontsize="5" constrainbounds="2290,-552,9634,6792">
              <o:relationtable v:ext="edit">
                <o:rel v:ext="edit" idsrc="#_s1166" iddest="#_s1166"/>
                <o:rel v:ext="edit" idsrc="#_s1167" iddest="#_s1166" idcntr="#_s1164"/>
                <o:rel v:ext="edit" idsrc="#_s1168" iddest="#_s1167" idcntr="#_s1165"/>
                <o:rel v:ext="edit" idsrc="#_s1166" iddest="#_s1168" idcntr="#_s1163"/>
              </o:relationtable>
            </o:diagram>
            <v:shape id="_x0000_s1162" type="#_x0000_t75" style="position:absolute;left:1642;top:-1200;width:8640;height:8640" o:preferrelative="f" stroked="t" strokeweight="1pt">
              <v:fill o:detectmouseclick="t"/>
              <v:path o:extrusionok="t" o:connecttype="none"/>
              <o:lock v:ext="edit" text="t"/>
            </v:shape>
            <v:shapetype id="_x0000_t99" coordsize="21600,21600" o:spt="99" adj="-11796480,,5400" path="al10800,10800@8@8@4@6,10800,10800,10800,10800@9@7l@30@31@17@18@24@25@15@16@32@33xe">
              <v:stroke joinstyle="miter"/>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custom" o:connectlocs="@44,@45;@48,@49;@46,@47;@17,@18;@24,@25;@15,@16" textboxrect="3163,3163,18437,18437"/>
              <v:handles>
                <v:h position="@3,#0" polar="10800,10800"/>
                <v:h position="#2,#1" polar="10800,10800" radiusrange="0,10800"/>
              </v:handles>
            </v:shapetype>
            <v:shape id="_s1163" o:spid="_x0000_s1163" type="#_x0000_t99" style="position:absolute;left:3171;top:-552;width:5582;height:5582;v-text-anchor:middle" o:dgmnodekind="65535" adj="-8519680,-5242880,7200" fillcolor="#bbe0e3">
              <o:lock v:ext="edit" text="t"/>
            </v:shape>
            <v:shape id="_s1164" o:spid="_x0000_s1164" type="#_x0000_t99" style="position:absolute;left:3934;top:769;width:5582;height:5582;rotation:120;v-text-anchor:middle" o:dgmnodekind="65535" adj="-8519680,-5242880,7200" fillcolor="#bbe0e3">
              <o:lock v:ext="edit" text="t"/>
            </v:shape>
            <v:shape id="_s1165" o:spid="_x0000_s1165" type="#_x0000_t99" style="position:absolute;left:2408;top:770;width:5582;height:5582;rotation:240;v-text-anchor:middle" o:dgmnodekind="65535" adj="-8519680,-5242880,7200" fillcolor="#bbe0e3">
              <o:lock v:ext="edit" text="t"/>
            </v:shape>
            <v:rect id="_s1166" o:spid="_x0000_s1166" style="position:absolute;left:7492;top:469;width:2240;height:2240;v-text-anchor:middle" o:dgmnodekind="0" filled="f" stroked="f">
              <v:textbox inset="0,0,0,0">
                <w:txbxContent>
                  <w:p w:rsidR="00155924" w:rsidRPr="004C3F82" w:rsidRDefault="00155924" w:rsidP="004C3F82">
                    <w:pPr>
                      <w:jc w:val="center"/>
                      <w:rPr>
                        <w:b/>
                      </w:rPr>
                    </w:pPr>
                    <w:r w:rsidRPr="004C3F82">
                      <w:rPr>
                        <w:b/>
                      </w:rPr>
                      <w:t>Student</w:t>
                    </w:r>
                  </w:p>
                  <w:p w:rsidR="00155924" w:rsidRPr="004C3F82" w:rsidRDefault="00155924" w:rsidP="004C3F82">
                    <w:pPr>
                      <w:jc w:val="center"/>
                      <w:rPr>
                        <w:b/>
                      </w:rPr>
                    </w:pPr>
                    <w:r w:rsidRPr="004C3F82">
                      <w:rPr>
                        <w:b/>
                      </w:rPr>
                      <w:t xml:space="preserve"> A</w:t>
                    </w:r>
                  </w:p>
                </w:txbxContent>
              </v:textbox>
            </v:rect>
            <v:rect id="_s1167" o:spid="_x0000_s1167" style="position:absolute;left:4842;top:5060;width:2240;height:2240;v-text-anchor:middle" o:dgmnodekind="0" filled="f" stroked="f">
              <v:textbox inset="0,0,0,0">
                <w:txbxContent>
                  <w:p w:rsidR="00155924" w:rsidRDefault="00155924" w:rsidP="004C3F82">
                    <w:pPr>
                      <w:jc w:val="center"/>
                      <w:rPr>
                        <w:b/>
                      </w:rPr>
                    </w:pPr>
                    <w:r>
                      <w:rPr>
                        <w:b/>
                      </w:rPr>
                      <w:t xml:space="preserve">Student </w:t>
                    </w:r>
                  </w:p>
                  <w:p w:rsidR="00155924" w:rsidRPr="004C3F82" w:rsidRDefault="00155924" w:rsidP="004C3F82">
                    <w:pPr>
                      <w:jc w:val="center"/>
                      <w:rPr>
                        <w:b/>
                      </w:rPr>
                    </w:pPr>
                    <w:r>
                      <w:rPr>
                        <w:b/>
                      </w:rPr>
                      <w:t>B</w:t>
                    </w:r>
                  </w:p>
                </w:txbxContent>
              </v:textbox>
            </v:rect>
            <v:rect id="_s1168" o:spid="_x0000_s1168" style="position:absolute;left:2191;top:470;width:2240;height:2240;v-text-anchor:middle" o:dgmnodekind="0" filled="f" stroked="f">
              <v:textbox inset="0,0,0,0">
                <w:txbxContent>
                  <w:p w:rsidR="00155924" w:rsidRPr="004C3F82" w:rsidRDefault="00155924" w:rsidP="004C3F82">
                    <w:pPr>
                      <w:jc w:val="center"/>
                      <w:rPr>
                        <w:b/>
                      </w:rPr>
                    </w:pPr>
                    <w:r w:rsidRPr="004C3F82">
                      <w:rPr>
                        <w:b/>
                      </w:rPr>
                      <w:t xml:space="preserve">Student </w:t>
                    </w:r>
                  </w:p>
                  <w:p w:rsidR="00155924" w:rsidRPr="004C3F82" w:rsidRDefault="00155924" w:rsidP="004C3F82">
                    <w:pPr>
                      <w:jc w:val="center"/>
                      <w:rPr>
                        <w:b/>
                      </w:rPr>
                    </w:pPr>
                    <w:r w:rsidRPr="004C3F82">
                      <w:rPr>
                        <w:b/>
                      </w:rPr>
                      <w:t>C</w:t>
                    </w:r>
                  </w:p>
                </w:txbxContent>
              </v:textbox>
            </v:rect>
            <w10:wrap type="tight"/>
          </v:group>
        </w:pict>
      </w:r>
    </w:p>
    <w:p w:rsidR="004C3F82" w:rsidRPr="004C3F82" w:rsidRDefault="004C3F82" w:rsidP="004C3F82">
      <w:pPr>
        <w:spacing w:before="120" w:after="120"/>
        <w:rPr>
          <w:u w:val="single"/>
          <w:lang w:val="en-GB"/>
        </w:rPr>
      </w:pPr>
      <w:r w:rsidRPr="004C3F82">
        <w:rPr>
          <w:u w:val="single"/>
          <w:lang w:val="en-GB"/>
        </w:rPr>
        <w:t>Proceed as follows:</w:t>
      </w:r>
    </w:p>
    <w:p w:rsidR="004C3F82" w:rsidRDefault="004C3F82" w:rsidP="004C3F82">
      <w:pPr>
        <w:spacing w:before="120" w:after="120"/>
        <w:rPr>
          <w:lang w:val="en-GB"/>
        </w:rPr>
      </w:pPr>
    </w:p>
    <w:p w:rsidR="004C3F82" w:rsidRDefault="004C3F82" w:rsidP="004C3F82">
      <w:pPr>
        <w:spacing w:before="120" w:after="120"/>
        <w:rPr>
          <w:lang w:val="en-GB"/>
        </w:rPr>
      </w:pPr>
    </w:p>
    <w:p w:rsidR="004C3F82" w:rsidRDefault="004C3F82" w:rsidP="004C3F82">
      <w:pPr>
        <w:spacing w:before="120" w:after="120"/>
        <w:rPr>
          <w:lang w:val="en-GB"/>
        </w:rPr>
      </w:pPr>
    </w:p>
    <w:p w:rsidR="004C3F82" w:rsidRPr="004C3F82" w:rsidRDefault="004C3F82" w:rsidP="004C3F82">
      <w:pPr>
        <w:spacing w:before="120" w:after="120"/>
        <w:rPr>
          <w:lang w:val="en-GB"/>
        </w:rPr>
      </w:pPr>
    </w:p>
    <w:p w:rsidR="004C3F82" w:rsidRDefault="004C3F82" w:rsidP="004C3F82">
      <w:pPr>
        <w:spacing w:before="120" w:after="120"/>
        <w:rPr>
          <w:i/>
          <w:lang w:val="en-GB"/>
        </w:rPr>
      </w:pPr>
    </w:p>
    <w:p w:rsidR="004C3F82" w:rsidRDefault="004C3F82" w:rsidP="004C3F82">
      <w:pPr>
        <w:spacing w:before="120" w:after="120"/>
        <w:rPr>
          <w:i/>
          <w:lang w:val="en-GB"/>
        </w:rPr>
      </w:pPr>
    </w:p>
    <w:p w:rsidR="004C3F82" w:rsidRDefault="004C3F82" w:rsidP="004C3F82">
      <w:pPr>
        <w:spacing w:before="120" w:after="120"/>
        <w:rPr>
          <w:i/>
          <w:lang w:val="en-GB"/>
        </w:rPr>
      </w:pPr>
    </w:p>
    <w:p w:rsidR="004C3F82" w:rsidRDefault="004C3F82" w:rsidP="004C3F82">
      <w:pPr>
        <w:spacing w:before="120" w:after="120"/>
        <w:rPr>
          <w:i/>
          <w:lang w:val="en-GB"/>
        </w:rPr>
      </w:pPr>
    </w:p>
    <w:p w:rsidR="004C3F82" w:rsidRDefault="004C3F82" w:rsidP="004C3F82">
      <w:pPr>
        <w:spacing w:before="120" w:after="120"/>
        <w:rPr>
          <w:i/>
          <w:lang w:val="en-GB"/>
        </w:rPr>
      </w:pPr>
    </w:p>
    <w:p w:rsidR="004C3F82" w:rsidRPr="00665422" w:rsidRDefault="004C3F82" w:rsidP="004C3F82">
      <w:pPr>
        <w:pBdr>
          <w:top w:val="single" w:sz="4" w:space="1" w:color="auto"/>
          <w:left w:val="single" w:sz="4" w:space="4" w:color="auto"/>
          <w:bottom w:val="single" w:sz="4" w:space="1" w:color="auto"/>
          <w:right w:val="single" w:sz="4" w:space="4" w:color="auto"/>
        </w:pBdr>
        <w:shd w:val="clear" w:color="auto" w:fill="CCCCCC"/>
        <w:spacing w:before="120" w:after="120"/>
        <w:rPr>
          <w:lang w:val="en-GB"/>
        </w:rPr>
      </w:pPr>
      <w:r w:rsidRPr="00665422">
        <w:rPr>
          <w:lang w:val="en-GB"/>
        </w:rPr>
        <w:t xml:space="preserve">1. Exchange your texts and read them. </w:t>
      </w:r>
    </w:p>
    <w:p w:rsidR="004C3F82" w:rsidRPr="00665422" w:rsidRDefault="004C3F82" w:rsidP="004C3F82">
      <w:pPr>
        <w:pBdr>
          <w:top w:val="single" w:sz="4" w:space="1" w:color="auto"/>
          <w:left w:val="single" w:sz="4" w:space="4" w:color="auto"/>
          <w:bottom w:val="single" w:sz="4" w:space="1" w:color="auto"/>
          <w:right w:val="single" w:sz="4" w:space="4" w:color="auto"/>
        </w:pBdr>
        <w:shd w:val="clear" w:color="auto" w:fill="CCCCCC"/>
        <w:spacing w:before="120" w:after="120"/>
        <w:rPr>
          <w:lang w:val="en-GB"/>
        </w:rPr>
      </w:pPr>
      <w:r w:rsidRPr="00665422">
        <w:rPr>
          <w:lang w:val="en-GB"/>
        </w:rPr>
        <w:t xml:space="preserve">2. Use </w:t>
      </w:r>
      <w:r w:rsidRPr="00665422">
        <w:rPr>
          <w:lang w:val="fr-FR"/>
        </w:rPr>
        <w:sym w:font="Webdings" w:char="F0A4"/>
      </w:r>
      <w:r w:rsidRPr="00665422">
        <w:rPr>
          <w:lang w:val="en-GB"/>
        </w:rPr>
        <w:t xml:space="preserve"> doc 4 to note your impressions on each text.</w:t>
      </w:r>
    </w:p>
    <w:p w:rsidR="004C3F82" w:rsidRPr="00665422" w:rsidRDefault="004C3F82" w:rsidP="004C3F82">
      <w:pPr>
        <w:pBdr>
          <w:top w:val="single" w:sz="4" w:space="1" w:color="auto"/>
          <w:left w:val="single" w:sz="4" w:space="4" w:color="auto"/>
          <w:bottom w:val="single" w:sz="4" w:space="1" w:color="auto"/>
          <w:right w:val="single" w:sz="4" w:space="4" w:color="auto"/>
        </w:pBdr>
        <w:shd w:val="clear" w:color="auto" w:fill="CCCCCC"/>
        <w:spacing w:before="120" w:after="120"/>
        <w:rPr>
          <w:lang w:val="en-GB"/>
        </w:rPr>
      </w:pPr>
      <w:r w:rsidRPr="00665422">
        <w:rPr>
          <w:lang w:val="en-GB"/>
        </w:rPr>
        <w:t>3. Together, decide on the best text.</w:t>
      </w:r>
    </w:p>
    <w:p w:rsidR="004C3F82" w:rsidRDefault="004C3F82" w:rsidP="004C3F82">
      <w:pPr>
        <w:spacing w:before="120" w:after="120"/>
        <w:rPr>
          <w:i/>
          <w:lang w:val="en-GB"/>
        </w:rPr>
      </w:pPr>
    </w:p>
    <w:p w:rsidR="004C3F82" w:rsidRPr="00665422" w:rsidRDefault="00B65313" w:rsidP="004C3F82">
      <w:pPr>
        <w:spacing w:before="120" w:after="120"/>
        <w:rPr>
          <w:rFonts w:ascii="Arial" w:hAnsi="Arial" w:cs="Arial"/>
          <w:b/>
          <w:sz w:val="28"/>
          <w:szCs w:val="28"/>
          <w:lang w:val="en-GB"/>
        </w:rPr>
      </w:pPr>
      <w:r w:rsidRPr="00665422">
        <w:rPr>
          <w:rFonts w:ascii="Arial" w:hAnsi="Arial" w:cs="Arial"/>
          <w:b/>
          <w:sz w:val="28"/>
          <w:szCs w:val="28"/>
          <w:lang w:val="en-GB"/>
        </w:rPr>
        <w:t xml:space="preserve">3. </w:t>
      </w:r>
      <w:r w:rsidR="00665422" w:rsidRPr="00665422">
        <w:rPr>
          <w:rFonts w:ascii="Arial" w:hAnsi="Arial" w:cs="Arial"/>
          <w:b/>
          <w:sz w:val="36"/>
          <w:szCs w:val="36"/>
          <w:lang w:val="en-GB"/>
        </w:rPr>
        <w:sym w:font="Webdings" w:char="F097"/>
      </w:r>
      <w:r w:rsidRPr="00665422">
        <w:rPr>
          <w:rFonts w:ascii="Arial" w:hAnsi="Arial" w:cs="Arial"/>
          <w:b/>
          <w:sz w:val="28"/>
          <w:szCs w:val="28"/>
          <w:lang w:val="en-GB"/>
        </w:rPr>
        <w:t xml:space="preserve"> Speaking - </w:t>
      </w:r>
      <w:r w:rsidRPr="00665422">
        <w:rPr>
          <w:rFonts w:ascii="Arial" w:hAnsi="Arial" w:cs="Arial"/>
          <w:b/>
          <w:i/>
          <w:sz w:val="28"/>
          <w:szCs w:val="28"/>
          <w:lang w:val="en-GB"/>
        </w:rPr>
        <w:t>Job interview</w:t>
      </w:r>
    </w:p>
    <w:p w:rsidR="003D0352" w:rsidRPr="00B65313" w:rsidRDefault="003D0352" w:rsidP="004C3F82">
      <w:pPr>
        <w:spacing w:before="120" w:after="120"/>
        <w:rPr>
          <w:lang w:val="en-GB"/>
        </w:rPr>
      </w:pPr>
      <w:r w:rsidRPr="00B65313">
        <w:rPr>
          <w:lang w:val="en-GB"/>
        </w:rPr>
        <w:t>The candidates have been chosen</w:t>
      </w:r>
      <w:r w:rsidR="00B65313">
        <w:rPr>
          <w:lang w:val="en-GB"/>
        </w:rPr>
        <w:t>. Now it’s time for the job interview.</w:t>
      </w:r>
      <w:r w:rsidRPr="00B65313">
        <w:rPr>
          <w:lang w:val="en-GB"/>
        </w:rPr>
        <w:t xml:space="preserve"> </w:t>
      </w:r>
    </w:p>
    <w:p w:rsidR="00B65313" w:rsidRPr="00B65313" w:rsidRDefault="00B65313" w:rsidP="00B65313">
      <w:pPr>
        <w:pBdr>
          <w:top w:val="single" w:sz="4" w:space="1" w:color="auto"/>
          <w:left w:val="single" w:sz="4" w:space="4" w:color="auto"/>
          <w:bottom w:val="single" w:sz="4" w:space="1" w:color="auto"/>
          <w:right w:val="single" w:sz="4" w:space="4" w:color="auto"/>
        </w:pBdr>
        <w:shd w:val="clear" w:color="auto" w:fill="CCCCCC"/>
        <w:spacing w:before="120" w:after="120"/>
        <w:rPr>
          <w:i/>
          <w:lang w:val="en-GB"/>
        </w:rPr>
      </w:pPr>
      <w:r w:rsidRPr="00B65313">
        <w:rPr>
          <w:i/>
          <w:lang w:val="en-GB"/>
        </w:rPr>
        <w:t>Choose your role and follow the instructions of your role card.</w:t>
      </w:r>
    </w:p>
    <w:p w:rsidR="00B65313" w:rsidRDefault="00B65313" w:rsidP="004C3F82">
      <w:pPr>
        <w:spacing w:before="120" w:after="120"/>
        <w:rPr>
          <w:b/>
          <w:i/>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0"/>
        <w:gridCol w:w="5020"/>
      </w:tblGrid>
      <w:tr w:rsidR="00B65313" w:rsidRPr="00ED6B55" w:rsidTr="00ED6B55">
        <w:tc>
          <w:tcPr>
            <w:tcW w:w="5020" w:type="dxa"/>
            <w:shd w:val="clear" w:color="auto" w:fill="99CCFF"/>
          </w:tcPr>
          <w:p w:rsidR="00B65313" w:rsidRPr="00ED6B55" w:rsidRDefault="00B65313" w:rsidP="00ED6B55">
            <w:pPr>
              <w:spacing w:before="120" w:after="120"/>
              <w:rPr>
                <w:b/>
                <w:lang w:val="en-GB"/>
              </w:rPr>
            </w:pPr>
            <w:r w:rsidRPr="00ED6B55">
              <w:rPr>
                <w:b/>
                <w:lang w:val="en-GB"/>
              </w:rPr>
              <w:t>Group A</w:t>
            </w:r>
          </w:p>
        </w:tc>
        <w:tc>
          <w:tcPr>
            <w:tcW w:w="5020" w:type="dxa"/>
            <w:shd w:val="clear" w:color="auto" w:fill="CCFFFF"/>
          </w:tcPr>
          <w:p w:rsidR="00B65313" w:rsidRPr="00ED6B55" w:rsidRDefault="00B65313" w:rsidP="00ED6B55">
            <w:pPr>
              <w:spacing w:before="120" w:after="120"/>
              <w:rPr>
                <w:b/>
                <w:lang w:val="en-GB"/>
              </w:rPr>
            </w:pPr>
            <w:r w:rsidRPr="00ED6B55">
              <w:rPr>
                <w:b/>
                <w:lang w:val="en-GB"/>
              </w:rPr>
              <w:t>Group B</w:t>
            </w:r>
          </w:p>
        </w:tc>
      </w:tr>
      <w:tr w:rsidR="00B65313" w:rsidRPr="00ED6B55" w:rsidTr="00ED6B55">
        <w:tc>
          <w:tcPr>
            <w:tcW w:w="5020" w:type="dxa"/>
            <w:shd w:val="clear" w:color="auto" w:fill="99CCFF"/>
          </w:tcPr>
          <w:p w:rsidR="00B65313" w:rsidRPr="00ED6B55" w:rsidRDefault="00B65313" w:rsidP="00ED6B55">
            <w:pPr>
              <w:spacing w:before="120" w:after="120"/>
              <w:rPr>
                <w:lang w:val="en-GB"/>
              </w:rPr>
            </w:pPr>
            <w:r w:rsidRPr="00ED6B55">
              <w:rPr>
                <w:lang w:val="en-GB"/>
              </w:rPr>
              <w:t xml:space="preserve">You help Aunt Celia’s friend to find a good babysitter for </w:t>
            </w:r>
            <w:proofErr w:type="spellStart"/>
            <w:r w:rsidRPr="00ED6B55">
              <w:rPr>
                <w:lang w:val="en-GB"/>
              </w:rPr>
              <w:t>Arabella</w:t>
            </w:r>
            <w:proofErr w:type="spellEnd"/>
            <w:r w:rsidRPr="00ED6B55">
              <w:rPr>
                <w:lang w:val="en-GB"/>
              </w:rPr>
              <w:t xml:space="preserve">. </w:t>
            </w:r>
          </w:p>
          <w:p w:rsidR="00B65313" w:rsidRPr="00ED6B55" w:rsidRDefault="00B65313" w:rsidP="00ED6B55">
            <w:pPr>
              <w:spacing w:before="120" w:after="120"/>
              <w:rPr>
                <w:lang w:val="en-GB"/>
              </w:rPr>
            </w:pPr>
            <w:r w:rsidRPr="00ED6B55">
              <w:rPr>
                <w:lang w:val="en-GB"/>
              </w:rPr>
              <w:t>Prepare your questions and do the interview with Gabriel.</w:t>
            </w:r>
          </w:p>
          <w:p w:rsidR="00B65313" w:rsidRPr="00ED6B55" w:rsidRDefault="00B65313" w:rsidP="00ED6B55">
            <w:pPr>
              <w:spacing w:before="120" w:after="120"/>
              <w:jc w:val="center"/>
              <w:rPr>
                <w:b/>
                <w:lang w:val="en-GB"/>
              </w:rPr>
            </w:pPr>
            <w:r w:rsidRPr="00ED6B55">
              <w:rPr>
                <w:lang w:val="en-GB"/>
              </w:rPr>
              <w:t>You only want the best babysitter.</w:t>
            </w:r>
          </w:p>
        </w:tc>
        <w:tc>
          <w:tcPr>
            <w:tcW w:w="5020" w:type="dxa"/>
            <w:shd w:val="clear" w:color="auto" w:fill="CCFFFF"/>
          </w:tcPr>
          <w:p w:rsidR="00B65313" w:rsidRPr="00ED6B55" w:rsidRDefault="00B65313" w:rsidP="00ED6B55">
            <w:pPr>
              <w:spacing w:before="120" w:after="120"/>
              <w:rPr>
                <w:lang w:val="en-GB"/>
              </w:rPr>
            </w:pPr>
            <w:r w:rsidRPr="00ED6B55">
              <w:rPr>
                <w:lang w:val="en-GB"/>
              </w:rPr>
              <w:t xml:space="preserve">Gabriel, you’re lucky … so far! You’ve been invited to come to the job interview. </w:t>
            </w:r>
          </w:p>
          <w:p w:rsidR="00B65313" w:rsidRPr="00ED6B55" w:rsidRDefault="00B65313" w:rsidP="00ED6B55">
            <w:pPr>
              <w:spacing w:before="120" w:after="120"/>
              <w:rPr>
                <w:lang w:val="en-GB"/>
              </w:rPr>
            </w:pPr>
            <w:r w:rsidRPr="00ED6B55">
              <w:rPr>
                <w:lang w:val="en-GB"/>
              </w:rPr>
              <w:t xml:space="preserve">Be prepared to answer any likely questions! </w:t>
            </w:r>
          </w:p>
          <w:p w:rsidR="00B65313" w:rsidRPr="00ED6B55" w:rsidRDefault="00B65313" w:rsidP="00ED6B55">
            <w:pPr>
              <w:spacing w:before="120" w:after="120"/>
              <w:rPr>
                <w:lang w:val="en-GB"/>
              </w:rPr>
            </w:pPr>
            <w:r w:rsidRPr="00ED6B55">
              <w:rPr>
                <w:lang w:val="en-GB"/>
              </w:rPr>
              <w:t xml:space="preserve">Also be prepared to ask your questions about the job. </w:t>
            </w:r>
          </w:p>
          <w:p w:rsidR="00B65313" w:rsidRPr="00ED6B55" w:rsidRDefault="00B65313" w:rsidP="00ED6B55">
            <w:pPr>
              <w:spacing w:before="120" w:after="120"/>
              <w:jc w:val="center"/>
              <w:rPr>
                <w:b/>
                <w:lang w:val="en-GB"/>
              </w:rPr>
            </w:pPr>
            <w:r w:rsidRPr="00ED6B55">
              <w:rPr>
                <w:lang w:val="en-GB"/>
              </w:rPr>
              <w:t>You really want the job.</w:t>
            </w:r>
          </w:p>
        </w:tc>
      </w:tr>
    </w:tbl>
    <w:p w:rsidR="00B65313" w:rsidRDefault="00B65313" w:rsidP="003D0352">
      <w:pPr>
        <w:rPr>
          <w:i/>
          <w:lang w:val="en-GB"/>
        </w:rPr>
      </w:pPr>
    </w:p>
    <w:p w:rsidR="003D0352" w:rsidRPr="00665422" w:rsidRDefault="00B65313" w:rsidP="003D0352">
      <w:pPr>
        <w:rPr>
          <w:rFonts w:ascii="Arial" w:hAnsi="Arial" w:cs="Arial"/>
          <w:b/>
          <w:sz w:val="28"/>
          <w:szCs w:val="28"/>
          <w:lang w:val="en-GB"/>
        </w:rPr>
      </w:pPr>
      <w:r>
        <w:rPr>
          <w:i/>
          <w:lang w:val="en-GB"/>
        </w:rPr>
        <w:br w:type="page"/>
      </w:r>
      <w:r w:rsidRPr="00665422">
        <w:rPr>
          <w:rFonts w:ascii="Arial" w:hAnsi="Arial" w:cs="Arial"/>
          <w:b/>
          <w:sz w:val="28"/>
          <w:szCs w:val="28"/>
          <w:lang w:val="en-GB"/>
        </w:rPr>
        <w:lastRenderedPageBreak/>
        <w:t xml:space="preserve">3. </w:t>
      </w:r>
      <w:r w:rsidR="00665422" w:rsidRPr="00665422">
        <w:rPr>
          <w:rFonts w:ascii="Arial" w:hAnsi="Arial" w:cs="Arial"/>
          <w:b/>
          <w:sz w:val="36"/>
          <w:szCs w:val="36"/>
          <w:lang w:val="en-GB"/>
        </w:rPr>
        <w:sym w:font="Webdings" w:char="F097"/>
      </w:r>
      <w:r w:rsidRPr="00665422">
        <w:rPr>
          <w:rFonts w:ascii="Arial" w:hAnsi="Arial" w:cs="Arial"/>
          <w:b/>
          <w:sz w:val="28"/>
          <w:szCs w:val="28"/>
          <w:lang w:val="en-GB"/>
        </w:rPr>
        <w:t xml:space="preserve"> Speaking – </w:t>
      </w:r>
      <w:r w:rsidRPr="00665422">
        <w:rPr>
          <w:rFonts w:ascii="Arial" w:hAnsi="Arial" w:cs="Arial"/>
          <w:b/>
          <w:i/>
          <w:sz w:val="28"/>
          <w:szCs w:val="28"/>
          <w:lang w:val="en-GB"/>
        </w:rPr>
        <w:t>Mad at you! / Why so?</w:t>
      </w:r>
    </w:p>
    <w:p w:rsidR="00B65313" w:rsidRDefault="00B65313" w:rsidP="003D0352">
      <w:pPr>
        <w:rPr>
          <w:b/>
          <w:lang w:val="en-GB"/>
        </w:rPr>
      </w:pPr>
    </w:p>
    <w:p w:rsidR="00B65313" w:rsidRPr="00665422" w:rsidRDefault="00B65313" w:rsidP="003D0352">
      <w:pPr>
        <w:rPr>
          <w:i/>
          <w:lang w:val="en-GB"/>
        </w:rPr>
      </w:pPr>
      <w:r w:rsidRPr="00665422">
        <w:rPr>
          <w:i/>
          <w:lang w:val="en-GB"/>
        </w:rPr>
        <w:t>Incredible! Aunt Celia gets a job for her unsuspecting nephew.</w:t>
      </w:r>
    </w:p>
    <w:p w:rsidR="00B65313" w:rsidRDefault="00B65313" w:rsidP="003D0352">
      <w:pPr>
        <w:rPr>
          <w:lang w:val="en-GB"/>
        </w:rPr>
      </w:pPr>
    </w:p>
    <w:p w:rsidR="00B65313" w:rsidRPr="00665422" w:rsidRDefault="00B65313" w:rsidP="00B65313">
      <w:pPr>
        <w:pBdr>
          <w:top w:val="single" w:sz="4" w:space="1" w:color="auto"/>
          <w:left w:val="single" w:sz="4" w:space="4" w:color="auto"/>
          <w:bottom w:val="single" w:sz="4" w:space="1" w:color="auto"/>
          <w:right w:val="single" w:sz="4" w:space="4" w:color="auto"/>
        </w:pBdr>
        <w:shd w:val="clear" w:color="auto" w:fill="CCCCCC"/>
        <w:spacing w:before="120" w:after="120"/>
        <w:rPr>
          <w:lang w:val="en-GB"/>
        </w:rPr>
      </w:pPr>
      <w:r w:rsidRPr="00665422">
        <w:rPr>
          <w:lang w:val="en-GB"/>
        </w:rPr>
        <w:t>Work with a partner and choose your role. Follow the instructions of your role card.</w:t>
      </w:r>
    </w:p>
    <w:p w:rsidR="00B65313" w:rsidRDefault="00B65313" w:rsidP="003D0352">
      <w:pPr>
        <w:rPr>
          <w:lang w:val="en-GB"/>
        </w:rPr>
      </w:pPr>
    </w:p>
    <w:p w:rsidR="00B65313" w:rsidRPr="00B65313" w:rsidRDefault="00B65313" w:rsidP="003D0352">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0"/>
      </w:tblGrid>
      <w:tr w:rsidR="00B65313" w:rsidRPr="00ED6B55" w:rsidTr="00ED6B55">
        <w:tc>
          <w:tcPr>
            <w:tcW w:w="5020" w:type="dxa"/>
            <w:shd w:val="clear" w:color="auto" w:fill="CCFFFF"/>
          </w:tcPr>
          <w:p w:rsidR="00B65313" w:rsidRPr="00ED6B55" w:rsidRDefault="00B65313" w:rsidP="00ED6B55">
            <w:pPr>
              <w:spacing w:before="120" w:after="120"/>
              <w:rPr>
                <w:b/>
                <w:lang w:val="en-GB"/>
              </w:rPr>
            </w:pPr>
            <w:r w:rsidRPr="00ED6B55">
              <w:rPr>
                <w:b/>
                <w:lang w:val="en-GB"/>
              </w:rPr>
              <w:t xml:space="preserve">Role: Gabriel </w:t>
            </w:r>
          </w:p>
        </w:tc>
      </w:tr>
      <w:tr w:rsidR="00B65313" w:rsidRPr="00ED6B55" w:rsidTr="00ED6B55">
        <w:tc>
          <w:tcPr>
            <w:tcW w:w="5020" w:type="dxa"/>
            <w:shd w:val="clear" w:color="auto" w:fill="CCFFFF"/>
          </w:tcPr>
          <w:p w:rsidR="00B65313" w:rsidRPr="00ED6B55" w:rsidRDefault="00B65313" w:rsidP="00ED6B55">
            <w:pPr>
              <w:spacing w:before="120" w:after="120"/>
              <w:jc w:val="center"/>
              <w:rPr>
                <w:lang w:val="en-GB"/>
              </w:rPr>
            </w:pPr>
            <w:r w:rsidRPr="00ED6B55">
              <w:rPr>
                <w:lang w:val="en-GB"/>
              </w:rPr>
              <w:t xml:space="preserve">You’re really mad at your aunt. </w:t>
            </w:r>
          </w:p>
          <w:p w:rsidR="00B65313" w:rsidRPr="00ED6B55" w:rsidRDefault="00B65313" w:rsidP="00ED6B55">
            <w:pPr>
              <w:spacing w:before="120" w:after="120"/>
              <w:jc w:val="center"/>
              <w:rPr>
                <w:lang w:val="en-GB"/>
              </w:rPr>
            </w:pPr>
            <w:r w:rsidRPr="00ED6B55">
              <w:rPr>
                <w:lang w:val="en-GB"/>
              </w:rPr>
              <w:t xml:space="preserve">You don’t want to babysit </w:t>
            </w:r>
            <w:proofErr w:type="spellStart"/>
            <w:r w:rsidRPr="00ED6B55">
              <w:rPr>
                <w:lang w:val="en-GB"/>
              </w:rPr>
              <w:t>Arabella</w:t>
            </w:r>
            <w:proofErr w:type="spellEnd"/>
            <w:r w:rsidRPr="00ED6B55">
              <w:rPr>
                <w:lang w:val="en-GB"/>
              </w:rPr>
              <w:t xml:space="preserve">. </w:t>
            </w:r>
          </w:p>
          <w:p w:rsidR="00B65313" w:rsidRPr="00ED6B55" w:rsidRDefault="00B65313" w:rsidP="00ED6B55">
            <w:pPr>
              <w:spacing w:before="120" w:after="120"/>
              <w:jc w:val="center"/>
              <w:rPr>
                <w:b/>
                <w:lang w:val="en-GB"/>
              </w:rPr>
            </w:pPr>
            <w:r w:rsidRPr="00ED6B55">
              <w:rPr>
                <w:lang w:val="en-GB"/>
              </w:rPr>
              <w:t>Play the dialogue with your partner.</w:t>
            </w:r>
          </w:p>
        </w:tc>
      </w:tr>
    </w:tbl>
    <w:p w:rsidR="00ED6B55" w:rsidRPr="00ED6B55" w:rsidRDefault="00ED6B55" w:rsidP="00ED6B55">
      <w:pPr>
        <w:rPr>
          <w:vanish/>
        </w:rPr>
      </w:pPr>
    </w:p>
    <w:tbl>
      <w:tblPr>
        <w:tblpPr w:leftFromText="141" w:rightFromText="141" w:vertAnchor="text" w:horzAnchor="margin" w:tblpXSpec="right" w:tblpY="-18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0"/>
      </w:tblGrid>
      <w:tr w:rsidR="00B65313" w:rsidRPr="00ED6B55" w:rsidTr="00ED6B55">
        <w:tc>
          <w:tcPr>
            <w:tcW w:w="5020" w:type="dxa"/>
            <w:shd w:val="clear" w:color="auto" w:fill="99CCFF"/>
          </w:tcPr>
          <w:p w:rsidR="00B65313" w:rsidRPr="00ED6B55" w:rsidRDefault="00B65313" w:rsidP="00ED6B55">
            <w:pPr>
              <w:spacing w:before="120" w:after="120"/>
              <w:rPr>
                <w:b/>
                <w:lang w:val="en-GB"/>
              </w:rPr>
            </w:pPr>
            <w:r w:rsidRPr="00ED6B55">
              <w:rPr>
                <w:b/>
                <w:lang w:val="en-GB"/>
              </w:rPr>
              <w:t>Role: Aunt Celia</w:t>
            </w:r>
          </w:p>
        </w:tc>
      </w:tr>
      <w:tr w:rsidR="00B65313" w:rsidRPr="00ED6B55" w:rsidTr="00ED6B55">
        <w:trPr>
          <w:trHeight w:val="1259"/>
        </w:trPr>
        <w:tc>
          <w:tcPr>
            <w:tcW w:w="5020" w:type="dxa"/>
            <w:shd w:val="clear" w:color="auto" w:fill="99CCFF"/>
          </w:tcPr>
          <w:p w:rsidR="0029493B" w:rsidRPr="00ED6B55" w:rsidRDefault="0029493B" w:rsidP="00ED6B55">
            <w:pPr>
              <w:spacing w:before="120" w:after="120"/>
              <w:jc w:val="center"/>
              <w:rPr>
                <w:lang w:val="en-GB"/>
              </w:rPr>
            </w:pPr>
            <w:proofErr w:type="spellStart"/>
            <w:r w:rsidRPr="004116BB">
              <w:t>You</w:t>
            </w:r>
            <w:proofErr w:type="spellEnd"/>
            <w:r w:rsidRPr="004116BB">
              <w:t xml:space="preserve"> </w:t>
            </w:r>
            <w:proofErr w:type="spellStart"/>
            <w:r w:rsidRPr="004116BB">
              <w:t>don’t</w:t>
            </w:r>
            <w:proofErr w:type="spellEnd"/>
            <w:r w:rsidRPr="004116BB">
              <w:t xml:space="preserve"> </w:t>
            </w:r>
            <w:proofErr w:type="spellStart"/>
            <w:r w:rsidRPr="004116BB">
              <w:t>understand</w:t>
            </w:r>
            <w:proofErr w:type="spellEnd"/>
            <w:r w:rsidRPr="004116BB">
              <w:t xml:space="preserve"> </w:t>
            </w:r>
            <w:proofErr w:type="spellStart"/>
            <w:r w:rsidRPr="004116BB">
              <w:t>Gabriel’s</w:t>
            </w:r>
            <w:proofErr w:type="spellEnd"/>
            <w:r w:rsidRPr="004116BB">
              <w:t xml:space="preserve"> </w:t>
            </w:r>
            <w:proofErr w:type="spellStart"/>
            <w:r w:rsidRPr="004116BB">
              <w:t>anger</w:t>
            </w:r>
            <w:proofErr w:type="spellEnd"/>
            <w:r w:rsidRPr="004116BB">
              <w:t xml:space="preserve">. </w:t>
            </w:r>
            <w:r w:rsidRPr="00ED6B55">
              <w:rPr>
                <w:lang w:val="en-GB"/>
              </w:rPr>
              <w:t>He</w:t>
            </w:r>
            <w:r w:rsidR="00B65313" w:rsidRPr="00ED6B55">
              <w:rPr>
                <w:lang w:val="en-GB"/>
              </w:rPr>
              <w:t xml:space="preserve"> does not want to babysit </w:t>
            </w:r>
            <w:proofErr w:type="spellStart"/>
            <w:r w:rsidR="00B65313" w:rsidRPr="00ED6B55">
              <w:rPr>
                <w:lang w:val="en-GB"/>
              </w:rPr>
              <w:t>Arabella</w:t>
            </w:r>
            <w:proofErr w:type="spellEnd"/>
            <w:r w:rsidR="00B65313" w:rsidRPr="00ED6B55">
              <w:rPr>
                <w:lang w:val="en-GB"/>
              </w:rPr>
              <w:t xml:space="preserve">. </w:t>
            </w:r>
          </w:p>
          <w:p w:rsidR="00B65313" w:rsidRPr="00ED6B55" w:rsidRDefault="00B65313" w:rsidP="00ED6B55">
            <w:pPr>
              <w:spacing w:before="120" w:after="120"/>
              <w:jc w:val="center"/>
              <w:rPr>
                <w:lang w:val="en-GB"/>
              </w:rPr>
            </w:pPr>
            <w:r w:rsidRPr="00ED6B55">
              <w:rPr>
                <w:lang w:val="en-GB"/>
              </w:rPr>
              <w:t>Try to convince him to do the job.</w:t>
            </w:r>
          </w:p>
          <w:p w:rsidR="00B65313" w:rsidRPr="00ED6B55" w:rsidRDefault="00B65313" w:rsidP="00ED6B55">
            <w:pPr>
              <w:spacing w:before="120" w:after="120"/>
              <w:jc w:val="center"/>
              <w:rPr>
                <w:b/>
                <w:lang w:val="en-GB"/>
              </w:rPr>
            </w:pPr>
            <w:r w:rsidRPr="00ED6B55">
              <w:rPr>
                <w:lang w:val="en-GB"/>
              </w:rPr>
              <w:t>Play the dialogue with your partner.</w:t>
            </w:r>
          </w:p>
        </w:tc>
      </w:tr>
    </w:tbl>
    <w:p w:rsidR="004638B1" w:rsidRDefault="00B65313" w:rsidP="00E8637F">
      <w:pPr>
        <w:spacing w:before="120" w:after="120"/>
        <w:rPr>
          <w:b/>
          <w:lang w:val="en-GB"/>
        </w:rPr>
      </w:pPr>
      <w:r w:rsidRPr="00B65313">
        <w:rPr>
          <w:lang w:val="en-GB"/>
        </w:rPr>
        <w:br w:type="page"/>
      </w:r>
      <w:r w:rsidR="004638B1" w:rsidRPr="00572CD8">
        <w:rPr>
          <w:lang w:val="fr-FR"/>
        </w:rPr>
        <w:lastRenderedPageBreak/>
        <w:sym w:font="Webdings" w:char="F0A4"/>
      </w:r>
      <w:r w:rsidR="004638B1" w:rsidRPr="004638B1">
        <w:rPr>
          <w:lang w:val="en-GB"/>
        </w:rPr>
        <w:t xml:space="preserve"> </w:t>
      </w:r>
      <w:r w:rsidR="004638B1">
        <w:rPr>
          <w:b/>
          <w:lang w:val="en-GB"/>
        </w:rPr>
        <w:t>Doc</w:t>
      </w:r>
      <w:r w:rsidR="004638B1" w:rsidRPr="004638B1">
        <w:rPr>
          <w:b/>
          <w:lang w:val="en-GB"/>
        </w:rPr>
        <w:t xml:space="preserve"> 4 –Evaluation sheet: Round table – A</w:t>
      </w:r>
      <w:r w:rsidR="004638B1">
        <w:rPr>
          <w:b/>
          <w:lang w:val="en-GB"/>
        </w:rPr>
        <w:t>pplying for a job</w:t>
      </w:r>
    </w:p>
    <w:p w:rsidR="00DC46A8" w:rsidRPr="004638B1" w:rsidRDefault="00DC46A8" w:rsidP="00E8637F">
      <w:pPr>
        <w:spacing w:before="120" w:after="120"/>
        <w:rPr>
          <w:b/>
          <w:lang w:val="en-GB"/>
        </w:rPr>
      </w:pPr>
    </w:p>
    <w:p w:rsidR="004638B1" w:rsidRPr="004638B1" w:rsidRDefault="004638B1" w:rsidP="004638B1">
      <w:pPr>
        <w:rPr>
          <w:lang w:val="en-GB"/>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0"/>
        <w:gridCol w:w="1440"/>
        <w:gridCol w:w="1103"/>
        <w:gridCol w:w="1632"/>
        <w:gridCol w:w="874"/>
        <w:gridCol w:w="1357"/>
        <w:gridCol w:w="1300"/>
        <w:gridCol w:w="1087"/>
      </w:tblGrid>
      <w:tr w:rsidR="004C3F82" w:rsidRPr="00ED6B55" w:rsidTr="00DC46A8">
        <w:trPr>
          <w:cantSplit/>
          <w:trHeight w:val="2268"/>
        </w:trPr>
        <w:tc>
          <w:tcPr>
            <w:tcW w:w="970" w:type="dxa"/>
            <w:tcBorders>
              <w:top w:val="nil"/>
              <w:left w:val="nil"/>
              <w:bottom w:val="nil"/>
              <w:right w:val="single" w:sz="12" w:space="0" w:color="auto"/>
            </w:tcBorders>
            <w:shd w:val="clear" w:color="auto" w:fill="auto"/>
            <w:textDirection w:val="btLr"/>
          </w:tcPr>
          <w:p w:rsidR="004C3F82" w:rsidRPr="00ED6B55" w:rsidRDefault="004C3F82" w:rsidP="00ED6B55">
            <w:pPr>
              <w:ind w:left="113" w:right="113"/>
              <w:rPr>
                <w:b/>
                <w:lang w:val="fr-FR"/>
              </w:rPr>
            </w:pPr>
            <w:r w:rsidRPr="00ED6B55">
              <w:rPr>
                <w:b/>
                <w:lang w:val="fr-FR"/>
              </w:rPr>
              <w:t xml:space="preserve">Evaluation </w:t>
            </w:r>
            <w:proofErr w:type="spellStart"/>
            <w:r w:rsidRPr="00ED6B55">
              <w:rPr>
                <w:b/>
                <w:lang w:val="fr-FR"/>
              </w:rPr>
              <w:t>from</w:t>
            </w:r>
            <w:proofErr w:type="spellEnd"/>
          </w:p>
          <w:p w:rsidR="004C3F82" w:rsidRPr="00ED6B55" w:rsidRDefault="004C3F82" w:rsidP="00ED6B55">
            <w:pPr>
              <w:ind w:left="113" w:right="113"/>
              <w:rPr>
                <w:b/>
                <w:lang w:val="fr-FR"/>
              </w:rPr>
            </w:pPr>
            <w:r w:rsidRPr="00ED6B55">
              <w:rPr>
                <w:b/>
                <w:lang w:val="fr-FR"/>
              </w:rPr>
              <w:t>____________</w:t>
            </w:r>
          </w:p>
        </w:tc>
        <w:tc>
          <w:tcPr>
            <w:tcW w:w="1440" w:type="dxa"/>
            <w:tcBorders>
              <w:left w:val="single" w:sz="12" w:space="0" w:color="auto"/>
            </w:tcBorders>
            <w:shd w:val="clear" w:color="auto" w:fill="auto"/>
            <w:textDirection w:val="btLr"/>
          </w:tcPr>
          <w:p w:rsidR="004C3F82" w:rsidRPr="00ED6B55" w:rsidRDefault="004C3F82" w:rsidP="00ED6B55">
            <w:pPr>
              <w:ind w:left="113" w:right="113"/>
              <w:rPr>
                <w:lang w:val="fr-FR"/>
              </w:rPr>
            </w:pPr>
          </w:p>
        </w:tc>
        <w:tc>
          <w:tcPr>
            <w:tcW w:w="1103" w:type="dxa"/>
            <w:tcBorders>
              <w:right w:val="single" w:sz="12" w:space="0" w:color="auto"/>
            </w:tcBorders>
            <w:shd w:val="clear" w:color="auto" w:fill="auto"/>
            <w:textDirection w:val="btLr"/>
          </w:tcPr>
          <w:p w:rsidR="004C3F82" w:rsidRPr="00ED6B55" w:rsidRDefault="004C3F82" w:rsidP="00ED6B55">
            <w:pPr>
              <w:ind w:left="113" w:right="113"/>
              <w:rPr>
                <w:lang w:val="fr-FR"/>
              </w:rPr>
            </w:pPr>
          </w:p>
        </w:tc>
        <w:tc>
          <w:tcPr>
            <w:tcW w:w="1632" w:type="dxa"/>
            <w:tcBorders>
              <w:left w:val="single" w:sz="12" w:space="0" w:color="auto"/>
            </w:tcBorders>
            <w:shd w:val="clear" w:color="auto" w:fill="auto"/>
            <w:textDirection w:val="btLr"/>
          </w:tcPr>
          <w:p w:rsidR="004C3F82" w:rsidRPr="00ED6B55" w:rsidRDefault="004C3F82" w:rsidP="00ED6B55">
            <w:pPr>
              <w:ind w:left="113" w:right="113"/>
              <w:rPr>
                <w:lang w:val="fr-FR"/>
              </w:rPr>
            </w:pPr>
          </w:p>
        </w:tc>
        <w:tc>
          <w:tcPr>
            <w:tcW w:w="874" w:type="dxa"/>
            <w:shd w:val="clear" w:color="auto" w:fill="auto"/>
            <w:textDirection w:val="btLr"/>
          </w:tcPr>
          <w:p w:rsidR="004C3F82" w:rsidRPr="00ED6B55" w:rsidRDefault="004C3F82" w:rsidP="00ED6B55">
            <w:pPr>
              <w:ind w:left="113" w:right="113"/>
              <w:rPr>
                <w:lang w:val="fr-FR"/>
              </w:rPr>
            </w:pPr>
          </w:p>
        </w:tc>
        <w:tc>
          <w:tcPr>
            <w:tcW w:w="1357" w:type="dxa"/>
            <w:tcBorders>
              <w:left w:val="single" w:sz="12" w:space="0" w:color="auto"/>
            </w:tcBorders>
            <w:shd w:val="clear" w:color="auto" w:fill="auto"/>
            <w:textDirection w:val="btLr"/>
          </w:tcPr>
          <w:p w:rsidR="004C3F82" w:rsidRPr="00ED6B55" w:rsidRDefault="004C3F82" w:rsidP="00ED6B55">
            <w:pPr>
              <w:ind w:left="113" w:right="113"/>
              <w:rPr>
                <w:lang w:val="fr-FR"/>
              </w:rPr>
            </w:pPr>
          </w:p>
        </w:tc>
        <w:tc>
          <w:tcPr>
            <w:tcW w:w="1300" w:type="dxa"/>
            <w:shd w:val="clear" w:color="auto" w:fill="auto"/>
            <w:textDirection w:val="btLr"/>
          </w:tcPr>
          <w:p w:rsidR="004C3F82" w:rsidRPr="00ED6B55" w:rsidRDefault="004C3F82" w:rsidP="00ED6B55">
            <w:pPr>
              <w:ind w:left="113" w:right="113"/>
              <w:rPr>
                <w:lang w:val="fr-FR"/>
              </w:rPr>
            </w:pPr>
          </w:p>
        </w:tc>
        <w:tc>
          <w:tcPr>
            <w:tcW w:w="1087" w:type="dxa"/>
            <w:tcBorders>
              <w:right w:val="single" w:sz="12" w:space="0" w:color="auto"/>
            </w:tcBorders>
            <w:shd w:val="clear" w:color="auto" w:fill="auto"/>
            <w:textDirection w:val="btLr"/>
          </w:tcPr>
          <w:p w:rsidR="004C3F82" w:rsidRPr="00ED6B55" w:rsidRDefault="004C3F82" w:rsidP="00ED6B55">
            <w:pPr>
              <w:ind w:left="113" w:right="113"/>
              <w:rPr>
                <w:lang w:val="fr-FR"/>
              </w:rPr>
            </w:pPr>
          </w:p>
        </w:tc>
      </w:tr>
      <w:tr w:rsidR="004C3F82" w:rsidRPr="00ED6B55" w:rsidTr="00DC46A8">
        <w:trPr>
          <w:cantSplit/>
          <w:trHeight w:val="2268"/>
        </w:trPr>
        <w:tc>
          <w:tcPr>
            <w:tcW w:w="970" w:type="dxa"/>
            <w:tcBorders>
              <w:top w:val="nil"/>
              <w:left w:val="nil"/>
              <w:bottom w:val="nil"/>
              <w:right w:val="single" w:sz="12" w:space="0" w:color="auto"/>
            </w:tcBorders>
            <w:shd w:val="clear" w:color="auto" w:fill="auto"/>
            <w:textDirection w:val="btLr"/>
          </w:tcPr>
          <w:p w:rsidR="004C3F82" w:rsidRPr="00ED6B55" w:rsidRDefault="004C3F82" w:rsidP="00ED6B55">
            <w:pPr>
              <w:ind w:left="113" w:right="113"/>
              <w:rPr>
                <w:b/>
                <w:lang w:val="fr-FR"/>
              </w:rPr>
            </w:pPr>
            <w:r w:rsidRPr="00ED6B55">
              <w:rPr>
                <w:b/>
                <w:lang w:val="fr-FR"/>
              </w:rPr>
              <w:t xml:space="preserve">Evaluation </w:t>
            </w:r>
            <w:proofErr w:type="spellStart"/>
            <w:r w:rsidRPr="00ED6B55">
              <w:rPr>
                <w:b/>
                <w:lang w:val="fr-FR"/>
              </w:rPr>
              <w:t>from</w:t>
            </w:r>
            <w:proofErr w:type="spellEnd"/>
          </w:p>
          <w:p w:rsidR="004C3F82" w:rsidRPr="00ED6B55" w:rsidRDefault="004C3F82" w:rsidP="00ED6B55">
            <w:pPr>
              <w:ind w:left="113" w:right="113"/>
              <w:rPr>
                <w:b/>
                <w:lang w:val="fr-FR"/>
              </w:rPr>
            </w:pPr>
            <w:r w:rsidRPr="00ED6B55">
              <w:rPr>
                <w:b/>
                <w:lang w:val="fr-FR"/>
              </w:rPr>
              <w:t>____________</w:t>
            </w:r>
          </w:p>
        </w:tc>
        <w:tc>
          <w:tcPr>
            <w:tcW w:w="1440" w:type="dxa"/>
            <w:tcBorders>
              <w:left w:val="single" w:sz="12" w:space="0" w:color="auto"/>
            </w:tcBorders>
            <w:shd w:val="clear" w:color="auto" w:fill="auto"/>
            <w:textDirection w:val="btLr"/>
          </w:tcPr>
          <w:p w:rsidR="004C3F82" w:rsidRPr="00ED6B55" w:rsidRDefault="004C3F82" w:rsidP="00ED6B55">
            <w:pPr>
              <w:ind w:left="113" w:right="113"/>
              <w:rPr>
                <w:lang w:val="fr-FR"/>
              </w:rPr>
            </w:pPr>
          </w:p>
        </w:tc>
        <w:tc>
          <w:tcPr>
            <w:tcW w:w="1103" w:type="dxa"/>
            <w:tcBorders>
              <w:right w:val="single" w:sz="12" w:space="0" w:color="auto"/>
            </w:tcBorders>
            <w:shd w:val="clear" w:color="auto" w:fill="auto"/>
            <w:textDirection w:val="btLr"/>
          </w:tcPr>
          <w:p w:rsidR="004C3F82" w:rsidRPr="00ED6B55" w:rsidRDefault="004C3F82" w:rsidP="00ED6B55">
            <w:pPr>
              <w:ind w:left="113" w:right="113"/>
              <w:rPr>
                <w:lang w:val="fr-FR"/>
              </w:rPr>
            </w:pPr>
          </w:p>
        </w:tc>
        <w:tc>
          <w:tcPr>
            <w:tcW w:w="1632" w:type="dxa"/>
            <w:tcBorders>
              <w:left w:val="single" w:sz="12" w:space="0" w:color="auto"/>
            </w:tcBorders>
            <w:shd w:val="clear" w:color="auto" w:fill="auto"/>
            <w:textDirection w:val="btLr"/>
          </w:tcPr>
          <w:p w:rsidR="004C3F82" w:rsidRPr="00ED6B55" w:rsidRDefault="004C3F82" w:rsidP="00ED6B55">
            <w:pPr>
              <w:ind w:left="113" w:right="113"/>
              <w:rPr>
                <w:lang w:val="fr-FR"/>
              </w:rPr>
            </w:pPr>
          </w:p>
        </w:tc>
        <w:tc>
          <w:tcPr>
            <w:tcW w:w="874" w:type="dxa"/>
            <w:shd w:val="clear" w:color="auto" w:fill="auto"/>
            <w:textDirection w:val="btLr"/>
          </w:tcPr>
          <w:p w:rsidR="004C3F82" w:rsidRPr="00ED6B55" w:rsidRDefault="004C3F82" w:rsidP="00ED6B55">
            <w:pPr>
              <w:ind w:left="113" w:right="113"/>
              <w:rPr>
                <w:lang w:val="fr-FR"/>
              </w:rPr>
            </w:pPr>
          </w:p>
        </w:tc>
        <w:tc>
          <w:tcPr>
            <w:tcW w:w="1357" w:type="dxa"/>
            <w:tcBorders>
              <w:left w:val="single" w:sz="12" w:space="0" w:color="auto"/>
            </w:tcBorders>
            <w:shd w:val="clear" w:color="auto" w:fill="auto"/>
            <w:textDirection w:val="btLr"/>
          </w:tcPr>
          <w:p w:rsidR="004C3F82" w:rsidRPr="00ED6B55" w:rsidRDefault="004C3F82" w:rsidP="00ED6B55">
            <w:pPr>
              <w:ind w:left="113" w:right="113"/>
              <w:rPr>
                <w:lang w:val="fr-FR"/>
              </w:rPr>
            </w:pPr>
          </w:p>
        </w:tc>
        <w:tc>
          <w:tcPr>
            <w:tcW w:w="1300" w:type="dxa"/>
            <w:shd w:val="clear" w:color="auto" w:fill="auto"/>
            <w:textDirection w:val="btLr"/>
          </w:tcPr>
          <w:p w:rsidR="004C3F82" w:rsidRPr="00ED6B55" w:rsidRDefault="004C3F82" w:rsidP="00ED6B55">
            <w:pPr>
              <w:ind w:left="113" w:right="113"/>
              <w:rPr>
                <w:lang w:val="fr-FR"/>
              </w:rPr>
            </w:pPr>
          </w:p>
        </w:tc>
        <w:tc>
          <w:tcPr>
            <w:tcW w:w="1087" w:type="dxa"/>
            <w:tcBorders>
              <w:right w:val="single" w:sz="12" w:space="0" w:color="auto"/>
            </w:tcBorders>
            <w:shd w:val="clear" w:color="auto" w:fill="auto"/>
            <w:textDirection w:val="btLr"/>
          </w:tcPr>
          <w:p w:rsidR="004C3F82" w:rsidRPr="00ED6B55" w:rsidRDefault="004C3F82" w:rsidP="00ED6B55">
            <w:pPr>
              <w:ind w:left="113" w:right="113"/>
              <w:rPr>
                <w:lang w:val="fr-FR"/>
              </w:rPr>
            </w:pPr>
          </w:p>
        </w:tc>
      </w:tr>
      <w:tr w:rsidR="004C3F82" w:rsidRPr="00ED6B55" w:rsidTr="00DC46A8">
        <w:trPr>
          <w:cantSplit/>
          <w:trHeight w:val="2268"/>
        </w:trPr>
        <w:tc>
          <w:tcPr>
            <w:tcW w:w="970" w:type="dxa"/>
            <w:tcBorders>
              <w:top w:val="nil"/>
              <w:left w:val="nil"/>
              <w:bottom w:val="nil"/>
              <w:right w:val="single" w:sz="12" w:space="0" w:color="auto"/>
            </w:tcBorders>
            <w:shd w:val="clear" w:color="auto" w:fill="auto"/>
            <w:textDirection w:val="btLr"/>
          </w:tcPr>
          <w:p w:rsidR="004C3F82" w:rsidRPr="00ED6B55" w:rsidRDefault="004C3F82" w:rsidP="00ED6B55">
            <w:pPr>
              <w:ind w:left="113" w:right="113"/>
              <w:rPr>
                <w:b/>
                <w:lang w:val="fr-FR"/>
              </w:rPr>
            </w:pPr>
            <w:r w:rsidRPr="00ED6B55">
              <w:rPr>
                <w:b/>
                <w:lang w:val="fr-FR"/>
              </w:rPr>
              <w:t xml:space="preserve">Evaluation </w:t>
            </w:r>
            <w:proofErr w:type="spellStart"/>
            <w:r w:rsidRPr="00ED6B55">
              <w:rPr>
                <w:b/>
                <w:lang w:val="fr-FR"/>
              </w:rPr>
              <w:t>from</w:t>
            </w:r>
            <w:proofErr w:type="spellEnd"/>
          </w:p>
          <w:p w:rsidR="004C3F82" w:rsidRPr="00ED6B55" w:rsidRDefault="004C3F82" w:rsidP="00ED6B55">
            <w:pPr>
              <w:ind w:left="113" w:right="113"/>
              <w:rPr>
                <w:b/>
                <w:lang w:val="fr-FR"/>
              </w:rPr>
            </w:pPr>
            <w:r w:rsidRPr="00ED6B55">
              <w:rPr>
                <w:b/>
                <w:lang w:val="fr-FR"/>
              </w:rPr>
              <w:t>____________</w:t>
            </w:r>
          </w:p>
        </w:tc>
        <w:tc>
          <w:tcPr>
            <w:tcW w:w="1440" w:type="dxa"/>
            <w:tcBorders>
              <w:left w:val="single" w:sz="12" w:space="0" w:color="auto"/>
            </w:tcBorders>
            <w:shd w:val="clear" w:color="auto" w:fill="auto"/>
            <w:textDirection w:val="btLr"/>
          </w:tcPr>
          <w:p w:rsidR="004C3F82" w:rsidRPr="00ED6B55" w:rsidRDefault="004C3F82" w:rsidP="00ED6B55">
            <w:pPr>
              <w:ind w:left="113" w:right="113"/>
              <w:rPr>
                <w:lang w:val="fr-FR"/>
              </w:rPr>
            </w:pPr>
          </w:p>
        </w:tc>
        <w:tc>
          <w:tcPr>
            <w:tcW w:w="1103" w:type="dxa"/>
            <w:tcBorders>
              <w:right w:val="single" w:sz="12" w:space="0" w:color="auto"/>
            </w:tcBorders>
            <w:shd w:val="clear" w:color="auto" w:fill="auto"/>
            <w:textDirection w:val="btLr"/>
          </w:tcPr>
          <w:p w:rsidR="004C3F82" w:rsidRPr="00ED6B55" w:rsidRDefault="004C3F82" w:rsidP="00ED6B55">
            <w:pPr>
              <w:ind w:left="113" w:right="113"/>
              <w:rPr>
                <w:lang w:val="fr-FR"/>
              </w:rPr>
            </w:pPr>
          </w:p>
        </w:tc>
        <w:tc>
          <w:tcPr>
            <w:tcW w:w="1632" w:type="dxa"/>
            <w:tcBorders>
              <w:left w:val="single" w:sz="12" w:space="0" w:color="auto"/>
            </w:tcBorders>
            <w:shd w:val="clear" w:color="auto" w:fill="auto"/>
            <w:textDirection w:val="btLr"/>
          </w:tcPr>
          <w:p w:rsidR="004C3F82" w:rsidRPr="00ED6B55" w:rsidRDefault="004C3F82" w:rsidP="00ED6B55">
            <w:pPr>
              <w:ind w:left="113" w:right="113"/>
              <w:rPr>
                <w:lang w:val="fr-FR"/>
              </w:rPr>
            </w:pPr>
          </w:p>
        </w:tc>
        <w:tc>
          <w:tcPr>
            <w:tcW w:w="874" w:type="dxa"/>
            <w:shd w:val="clear" w:color="auto" w:fill="auto"/>
            <w:textDirection w:val="btLr"/>
          </w:tcPr>
          <w:p w:rsidR="004C3F82" w:rsidRPr="00ED6B55" w:rsidRDefault="004C3F82" w:rsidP="00ED6B55">
            <w:pPr>
              <w:ind w:left="113" w:right="113"/>
              <w:rPr>
                <w:lang w:val="fr-FR"/>
              </w:rPr>
            </w:pPr>
          </w:p>
        </w:tc>
        <w:tc>
          <w:tcPr>
            <w:tcW w:w="1357" w:type="dxa"/>
            <w:tcBorders>
              <w:left w:val="single" w:sz="12" w:space="0" w:color="auto"/>
            </w:tcBorders>
            <w:shd w:val="clear" w:color="auto" w:fill="auto"/>
            <w:textDirection w:val="btLr"/>
          </w:tcPr>
          <w:p w:rsidR="004C3F82" w:rsidRPr="00ED6B55" w:rsidRDefault="004C3F82" w:rsidP="00ED6B55">
            <w:pPr>
              <w:ind w:left="113" w:right="113"/>
              <w:rPr>
                <w:lang w:val="fr-FR"/>
              </w:rPr>
            </w:pPr>
          </w:p>
        </w:tc>
        <w:tc>
          <w:tcPr>
            <w:tcW w:w="1300" w:type="dxa"/>
            <w:shd w:val="clear" w:color="auto" w:fill="auto"/>
            <w:textDirection w:val="btLr"/>
          </w:tcPr>
          <w:p w:rsidR="004C3F82" w:rsidRPr="00ED6B55" w:rsidRDefault="004C3F82" w:rsidP="00ED6B55">
            <w:pPr>
              <w:ind w:left="113" w:right="113"/>
              <w:rPr>
                <w:lang w:val="fr-FR"/>
              </w:rPr>
            </w:pPr>
          </w:p>
        </w:tc>
        <w:tc>
          <w:tcPr>
            <w:tcW w:w="1087" w:type="dxa"/>
            <w:tcBorders>
              <w:right w:val="single" w:sz="12" w:space="0" w:color="auto"/>
            </w:tcBorders>
            <w:shd w:val="clear" w:color="auto" w:fill="auto"/>
            <w:textDirection w:val="btLr"/>
          </w:tcPr>
          <w:p w:rsidR="004C3F82" w:rsidRPr="00ED6B55" w:rsidRDefault="004C3F82" w:rsidP="00ED6B55">
            <w:pPr>
              <w:ind w:left="113" w:right="113"/>
              <w:rPr>
                <w:lang w:val="fr-FR"/>
              </w:rPr>
            </w:pPr>
          </w:p>
        </w:tc>
      </w:tr>
      <w:tr w:rsidR="004C3F82" w:rsidRPr="00ED6B55" w:rsidTr="00DC46A8">
        <w:trPr>
          <w:cantSplit/>
          <w:trHeight w:val="2268"/>
        </w:trPr>
        <w:tc>
          <w:tcPr>
            <w:tcW w:w="970" w:type="dxa"/>
            <w:tcBorders>
              <w:top w:val="nil"/>
              <w:left w:val="nil"/>
              <w:bottom w:val="nil"/>
              <w:right w:val="single" w:sz="12" w:space="0" w:color="auto"/>
            </w:tcBorders>
            <w:shd w:val="clear" w:color="auto" w:fill="auto"/>
            <w:textDirection w:val="btLr"/>
          </w:tcPr>
          <w:p w:rsidR="004C3F82" w:rsidRPr="00ED6B55" w:rsidRDefault="004C3F82" w:rsidP="00ED6B55">
            <w:pPr>
              <w:ind w:left="113" w:right="113"/>
              <w:rPr>
                <w:b/>
                <w:lang w:val="fr-FR"/>
              </w:rPr>
            </w:pPr>
            <w:r w:rsidRPr="00ED6B55">
              <w:rPr>
                <w:b/>
                <w:lang w:val="fr-FR"/>
              </w:rPr>
              <w:t xml:space="preserve">Evaluation </w:t>
            </w:r>
            <w:proofErr w:type="spellStart"/>
            <w:r w:rsidRPr="00ED6B55">
              <w:rPr>
                <w:b/>
                <w:lang w:val="fr-FR"/>
              </w:rPr>
              <w:t>from</w:t>
            </w:r>
            <w:proofErr w:type="spellEnd"/>
          </w:p>
          <w:p w:rsidR="004C3F82" w:rsidRPr="00ED6B55" w:rsidRDefault="004C3F82" w:rsidP="00ED6B55">
            <w:pPr>
              <w:ind w:left="113" w:right="113"/>
              <w:rPr>
                <w:b/>
                <w:lang w:val="fr-FR"/>
              </w:rPr>
            </w:pPr>
            <w:r w:rsidRPr="00ED6B55">
              <w:rPr>
                <w:b/>
                <w:lang w:val="fr-FR"/>
              </w:rPr>
              <w:t>____________</w:t>
            </w:r>
          </w:p>
        </w:tc>
        <w:tc>
          <w:tcPr>
            <w:tcW w:w="1440" w:type="dxa"/>
            <w:tcBorders>
              <w:left w:val="single" w:sz="12" w:space="0" w:color="auto"/>
            </w:tcBorders>
            <w:shd w:val="clear" w:color="auto" w:fill="auto"/>
            <w:textDirection w:val="btLr"/>
          </w:tcPr>
          <w:p w:rsidR="004C3F82" w:rsidRPr="00ED6B55" w:rsidRDefault="004C3F82" w:rsidP="00ED6B55">
            <w:pPr>
              <w:ind w:left="113" w:right="113"/>
              <w:rPr>
                <w:lang w:val="fr-FR"/>
              </w:rPr>
            </w:pPr>
          </w:p>
        </w:tc>
        <w:tc>
          <w:tcPr>
            <w:tcW w:w="1103" w:type="dxa"/>
            <w:tcBorders>
              <w:right w:val="single" w:sz="12" w:space="0" w:color="auto"/>
            </w:tcBorders>
            <w:shd w:val="clear" w:color="auto" w:fill="auto"/>
            <w:textDirection w:val="btLr"/>
          </w:tcPr>
          <w:p w:rsidR="004C3F82" w:rsidRPr="00ED6B55" w:rsidRDefault="004C3F82" w:rsidP="00ED6B55">
            <w:pPr>
              <w:ind w:left="113" w:right="113"/>
              <w:rPr>
                <w:lang w:val="fr-FR"/>
              </w:rPr>
            </w:pPr>
          </w:p>
        </w:tc>
        <w:tc>
          <w:tcPr>
            <w:tcW w:w="1632" w:type="dxa"/>
            <w:tcBorders>
              <w:left w:val="single" w:sz="12" w:space="0" w:color="auto"/>
            </w:tcBorders>
            <w:shd w:val="clear" w:color="auto" w:fill="auto"/>
            <w:textDirection w:val="btLr"/>
          </w:tcPr>
          <w:p w:rsidR="004C3F82" w:rsidRPr="00ED6B55" w:rsidRDefault="004C3F82" w:rsidP="00ED6B55">
            <w:pPr>
              <w:ind w:left="113" w:right="113"/>
              <w:rPr>
                <w:lang w:val="fr-FR"/>
              </w:rPr>
            </w:pPr>
          </w:p>
        </w:tc>
        <w:tc>
          <w:tcPr>
            <w:tcW w:w="874" w:type="dxa"/>
            <w:shd w:val="clear" w:color="auto" w:fill="auto"/>
            <w:textDirection w:val="btLr"/>
          </w:tcPr>
          <w:p w:rsidR="004C3F82" w:rsidRPr="00ED6B55" w:rsidRDefault="004C3F82" w:rsidP="00ED6B55">
            <w:pPr>
              <w:ind w:left="113" w:right="113"/>
              <w:rPr>
                <w:lang w:val="fr-FR"/>
              </w:rPr>
            </w:pPr>
          </w:p>
        </w:tc>
        <w:tc>
          <w:tcPr>
            <w:tcW w:w="1357" w:type="dxa"/>
            <w:tcBorders>
              <w:left w:val="single" w:sz="12" w:space="0" w:color="auto"/>
            </w:tcBorders>
            <w:shd w:val="clear" w:color="auto" w:fill="auto"/>
            <w:textDirection w:val="btLr"/>
          </w:tcPr>
          <w:p w:rsidR="004C3F82" w:rsidRPr="00ED6B55" w:rsidRDefault="004C3F82" w:rsidP="00ED6B55">
            <w:pPr>
              <w:ind w:left="113" w:right="113"/>
              <w:rPr>
                <w:lang w:val="fr-FR"/>
              </w:rPr>
            </w:pPr>
          </w:p>
        </w:tc>
        <w:tc>
          <w:tcPr>
            <w:tcW w:w="1300" w:type="dxa"/>
            <w:shd w:val="clear" w:color="auto" w:fill="auto"/>
            <w:textDirection w:val="btLr"/>
          </w:tcPr>
          <w:p w:rsidR="004C3F82" w:rsidRPr="00ED6B55" w:rsidRDefault="004C3F82" w:rsidP="00ED6B55">
            <w:pPr>
              <w:ind w:left="113" w:right="113"/>
              <w:rPr>
                <w:lang w:val="fr-FR"/>
              </w:rPr>
            </w:pPr>
          </w:p>
        </w:tc>
        <w:tc>
          <w:tcPr>
            <w:tcW w:w="1087" w:type="dxa"/>
            <w:tcBorders>
              <w:right w:val="single" w:sz="12" w:space="0" w:color="auto"/>
            </w:tcBorders>
            <w:shd w:val="clear" w:color="auto" w:fill="auto"/>
            <w:textDirection w:val="btLr"/>
          </w:tcPr>
          <w:p w:rsidR="004C3F82" w:rsidRPr="00ED6B55" w:rsidRDefault="004C3F82" w:rsidP="00ED6B55">
            <w:pPr>
              <w:ind w:left="113" w:right="113"/>
              <w:rPr>
                <w:lang w:val="fr-FR"/>
              </w:rPr>
            </w:pPr>
          </w:p>
        </w:tc>
      </w:tr>
      <w:tr w:rsidR="004C3F82" w:rsidRPr="00ED6B55" w:rsidTr="00DC46A8">
        <w:trPr>
          <w:cantSplit/>
          <w:trHeight w:val="2268"/>
        </w:trPr>
        <w:tc>
          <w:tcPr>
            <w:tcW w:w="970" w:type="dxa"/>
            <w:tcBorders>
              <w:top w:val="nil"/>
              <w:left w:val="nil"/>
              <w:bottom w:val="nil"/>
              <w:right w:val="single" w:sz="12" w:space="0" w:color="auto"/>
            </w:tcBorders>
            <w:shd w:val="clear" w:color="auto" w:fill="auto"/>
            <w:textDirection w:val="btLr"/>
          </w:tcPr>
          <w:p w:rsidR="004C3F82" w:rsidRPr="00ED6B55" w:rsidRDefault="004C3F82" w:rsidP="00ED6B55">
            <w:pPr>
              <w:ind w:left="113" w:right="113"/>
              <w:rPr>
                <w:b/>
                <w:lang w:val="fr-FR"/>
              </w:rPr>
            </w:pPr>
            <w:r w:rsidRPr="00ED6B55">
              <w:rPr>
                <w:b/>
                <w:lang w:val="fr-FR"/>
              </w:rPr>
              <w:t>Candidate :</w:t>
            </w:r>
          </w:p>
          <w:p w:rsidR="004C3F82" w:rsidRPr="00ED6B55" w:rsidRDefault="004C3F82" w:rsidP="00ED6B55">
            <w:pPr>
              <w:ind w:left="113" w:right="113"/>
              <w:rPr>
                <w:b/>
                <w:lang w:val="fr-FR"/>
              </w:rPr>
            </w:pPr>
            <w:r w:rsidRPr="00ED6B55">
              <w:rPr>
                <w:b/>
                <w:lang w:val="fr-FR"/>
              </w:rPr>
              <w:t>___________________________</w:t>
            </w:r>
          </w:p>
        </w:tc>
        <w:tc>
          <w:tcPr>
            <w:tcW w:w="1440" w:type="dxa"/>
            <w:tcBorders>
              <w:left w:val="single" w:sz="12" w:space="0" w:color="auto"/>
              <w:bottom w:val="single" w:sz="12" w:space="0" w:color="auto"/>
            </w:tcBorders>
            <w:shd w:val="clear" w:color="auto" w:fill="auto"/>
            <w:textDirection w:val="btLr"/>
          </w:tcPr>
          <w:p w:rsidR="004C3F82" w:rsidRPr="00ED6B55" w:rsidRDefault="004C3F82" w:rsidP="00ED6B55">
            <w:pPr>
              <w:ind w:left="113" w:right="113"/>
              <w:rPr>
                <w:b/>
                <w:sz w:val="18"/>
                <w:szCs w:val="18"/>
                <w:u w:val="single"/>
                <w:lang w:val="fr-FR"/>
              </w:rPr>
            </w:pPr>
            <w:proofErr w:type="spellStart"/>
            <w:r w:rsidRPr="00ED6B55">
              <w:rPr>
                <w:b/>
                <w:sz w:val="18"/>
                <w:szCs w:val="18"/>
                <w:u w:val="single"/>
                <w:lang w:val="fr-FR"/>
              </w:rPr>
              <w:t>Presentation</w:t>
            </w:r>
            <w:proofErr w:type="spellEnd"/>
            <w:r w:rsidRPr="00ED6B55">
              <w:rPr>
                <w:b/>
                <w:sz w:val="18"/>
                <w:szCs w:val="18"/>
                <w:u w:val="single"/>
                <w:lang w:val="fr-FR"/>
              </w:rPr>
              <w:t xml:space="preserve"> of the </w:t>
            </w:r>
            <w:proofErr w:type="spellStart"/>
            <w:r w:rsidRPr="00ED6B55">
              <w:rPr>
                <w:b/>
                <w:sz w:val="18"/>
                <w:szCs w:val="18"/>
                <w:u w:val="single"/>
                <w:lang w:val="fr-FR"/>
              </w:rPr>
              <w:t>text</w:t>
            </w:r>
            <w:proofErr w:type="spellEnd"/>
            <w:r w:rsidRPr="00ED6B55">
              <w:rPr>
                <w:b/>
                <w:sz w:val="18"/>
                <w:szCs w:val="18"/>
                <w:u w:val="single"/>
                <w:lang w:val="fr-FR"/>
              </w:rPr>
              <w:t xml:space="preserve"> : </w:t>
            </w:r>
          </w:p>
          <w:p w:rsidR="004C3F82" w:rsidRPr="00ED6B55" w:rsidRDefault="004C3F82" w:rsidP="00ED6B55">
            <w:pPr>
              <w:numPr>
                <w:ilvl w:val="0"/>
                <w:numId w:val="5"/>
              </w:numPr>
              <w:ind w:right="113"/>
              <w:rPr>
                <w:sz w:val="18"/>
                <w:szCs w:val="18"/>
                <w:lang w:val="en-GB"/>
              </w:rPr>
            </w:pPr>
            <w:r w:rsidRPr="00ED6B55">
              <w:rPr>
                <w:sz w:val="14"/>
                <w:szCs w:val="14"/>
                <w:lang w:val="en-GB"/>
              </w:rPr>
              <w:t xml:space="preserve">Formal aspects e.g. : object, date, salutation, structure of the text,  </w:t>
            </w:r>
            <w:proofErr w:type="spellStart"/>
            <w:r w:rsidRPr="00ED6B55">
              <w:rPr>
                <w:sz w:val="14"/>
                <w:szCs w:val="14"/>
                <w:lang w:val="en-GB"/>
              </w:rPr>
              <w:t>complementory</w:t>
            </w:r>
            <w:proofErr w:type="spellEnd"/>
            <w:r w:rsidRPr="00ED6B55">
              <w:rPr>
                <w:sz w:val="14"/>
                <w:szCs w:val="14"/>
                <w:lang w:val="en-GB"/>
              </w:rPr>
              <w:t xml:space="preserve"> close)</w:t>
            </w:r>
          </w:p>
          <w:p w:rsidR="004C3F82" w:rsidRPr="00ED6B55" w:rsidRDefault="004C3F82" w:rsidP="00ED6B55">
            <w:pPr>
              <w:ind w:left="189" w:right="113"/>
              <w:rPr>
                <w:sz w:val="14"/>
                <w:szCs w:val="14"/>
                <w:lang w:val="en-GB"/>
              </w:rPr>
            </w:pPr>
          </w:p>
          <w:p w:rsidR="004C3F82" w:rsidRPr="00ED6B55" w:rsidRDefault="004C3F82" w:rsidP="00ED6B55">
            <w:pPr>
              <w:ind w:left="189" w:right="113"/>
              <w:rPr>
                <w:sz w:val="14"/>
                <w:szCs w:val="14"/>
                <w:lang w:val="en-GB"/>
              </w:rPr>
            </w:pPr>
          </w:p>
          <w:p w:rsidR="004C3F82" w:rsidRPr="00ED6B55" w:rsidRDefault="004C3F82" w:rsidP="00ED6B55">
            <w:pPr>
              <w:ind w:left="189" w:right="113"/>
              <w:rPr>
                <w:sz w:val="18"/>
                <w:szCs w:val="18"/>
                <w:lang w:val="en-GB"/>
              </w:rPr>
            </w:pPr>
          </w:p>
        </w:tc>
        <w:tc>
          <w:tcPr>
            <w:tcW w:w="1103" w:type="dxa"/>
            <w:tcBorders>
              <w:bottom w:val="single" w:sz="12" w:space="0" w:color="auto"/>
              <w:right w:val="single" w:sz="12" w:space="0" w:color="auto"/>
            </w:tcBorders>
            <w:shd w:val="clear" w:color="auto" w:fill="auto"/>
            <w:textDirection w:val="btLr"/>
          </w:tcPr>
          <w:p w:rsidR="004C3F82" w:rsidRPr="00ED6B55" w:rsidRDefault="004C3F82" w:rsidP="00ED6B55">
            <w:pPr>
              <w:numPr>
                <w:ilvl w:val="0"/>
                <w:numId w:val="5"/>
              </w:numPr>
              <w:ind w:right="113"/>
              <w:rPr>
                <w:sz w:val="18"/>
                <w:szCs w:val="18"/>
                <w:lang w:val="en-GB"/>
              </w:rPr>
            </w:pPr>
            <w:r w:rsidRPr="00ED6B55">
              <w:rPr>
                <w:sz w:val="14"/>
                <w:szCs w:val="14"/>
                <w:lang w:val="en-GB"/>
              </w:rPr>
              <w:t>General impression (tidy handwriting, stains, dog-ears, …)</w:t>
            </w:r>
          </w:p>
          <w:p w:rsidR="004C3F82" w:rsidRPr="00ED6B55" w:rsidRDefault="004C3F82" w:rsidP="00ED6B55">
            <w:pPr>
              <w:ind w:left="189" w:right="113"/>
              <w:rPr>
                <w:sz w:val="14"/>
                <w:szCs w:val="14"/>
                <w:lang w:val="en-GB"/>
              </w:rPr>
            </w:pPr>
          </w:p>
          <w:p w:rsidR="004C3F82" w:rsidRPr="00ED6B55" w:rsidRDefault="004C3F82" w:rsidP="00ED6B55">
            <w:pPr>
              <w:ind w:left="189" w:right="113"/>
              <w:rPr>
                <w:sz w:val="14"/>
                <w:szCs w:val="14"/>
                <w:lang w:val="en-GB"/>
              </w:rPr>
            </w:pPr>
          </w:p>
          <w:p w:rsidR="004C3F82" w:rsidRPr="00ED6B55" w:rsidRDefault="004C3F82" w:rsidP="00ED6B55">
            <w:pPr>
              <w:ind w:left="189" w:right="113"/>
              <w:rPr>
                <w:sz w:val="14"/>
                <w:szCs w:val="14"/>
                <w:lang w:val="en-GB"/>
              </w:rPr>
            </w:pPr>
          </w:p>
          <w:p w:rsidR="004C3F82" w:rsidRPr="00ED6B55" w:rsidRDefault="004C3F82" w:rsidP="00ED6B55">
            <w:pPr>
              <w:ind w:left="189" w:right="113"/>
              <w:rPr>
                <w:sz w:val="14"/>
                <w:szCs w:val="14"/>
                <w:lang w:val="en-GB"/>
              </w:rPr>
            </w:pPr>
          </w:p>
          <w:p w:rsidR="004C3F82" w:rsidRPr="00ED6B55" w:rsidRDefault="004C3F82" w:rsidP="00ED6B55">
            <w:pPr>
              <w:ind w:left="189" w:right="113"/>
              <w:rPr>
                <w:sz w:val="18"/>
                <w:szCs w:val="18"/>
                <w:lang w:val="en-GB"/>
              </w:rPr>
            </w:pPr>
          </w:p>
        </w:tc>
        <w:tc>
          <w:tcPr>
            <w:tcW w:w="1632" w:type="dxa"/>
            <w:tcBorders>
              <w:left w:val="single" w:sz="12" w:space="0" w:color="auto"/>
              <w:bottom w:val="single" w:sz="12" w:space="0" w:color="auto"/>
            </w:tcBorders>
            <w:shd w:val="clear" w:color="auto" w:fill="auto"/>
            <w:textDirection w:val="btLr"/>
          </w:tcPr>
          <w:p w:rsidR="004C3F82" w:rsidRPr="00ED6B55" w:rsidRDefault="004C3F82" w:rsidP="00ED6B55">
            <w:pPr>
              <w:ind w:left="113" w:right="113"/>
              <w:rPr>
                <w:b/>
                <w:sz w:val="18"/>
                <w:szCs w:val="18"/>
                <w:u w:val="single"/>
                <w:lang w:val="en-GB"/>
              </w:rPr>
            </w:pPr>
            <w:r w:rsidRPr="00ED6B55">
              <w:rPr>
                <w:b/>
                <w:sz w:val="18"/>
                <w:szCs w:val="18"/>
                <w:u w:val="single"/>
                <w:lang w:val="en-GB"/>
              </w:rPr>
              <w:t>Content of the letter:</w:t>
            </w:r>
          </w:p>
          <w:p w:rsidR="004C3F82" w:rsidRPr="00ED6B55" w:rsidRDefault="004C3F82" w:rsidP="00ED6B55">
            <w:pPr>
              <w:numPr>
                <w:ilvl w:val="0"/>
                <w:numId w:val="6"/>
              </w:numPr>
              <w:ind w:right="113"/>
              <w:rPr>
                <w:sz w:val="18"/>
                <w:szCs w:val="18"/>
                <w:lang w:val="fr-FR"/>
              </w:rPr>
            </w:pPr>
            <w:proofErr w:type="spellStart"/>
            <w:r w:rsidRPr="00ED6B55">
              <w:rPr>
                <w:sz w:val="14"/>
                <w:szCs w:val="14"/>
                <w:lang w:val="fr-FR"/>
              </w:rPr>
              <w:t>presentation</w:t>
            </w:r>
            <w:proofErr w:type="spellEnd"/>
            <w:r w:rsidRPr="00ED6B55">
              <w:rPr>
                <w:sz w:val="14"/>
                <w:szCs w:val="14"/>
                <w:lang w:val="fr-FR"/>
              </w:rPr>
              <w:t xml:space="preserve"> of candidate (</w:t>
            </w:r>
            <w:proofErr w:type="spellStart"/>
            <w:r w:rsidRPr="00ED6B55">
              <w:rPr>
                <w:sz w:val="14"/>
                <w:szCs w:val="14"/>
                <w:lang w:val="fr-FR"/>
              </w:rPr>
              <w:t>personnal</w:t>
            </w:r>
            <w:proofErr w:type="spellEnd"/>
            <w:r w:rsidRPr="00ED6B55">
              <w:rPr>
                <w:sz w:val="14"/>
                <w:szCs w:val="14"/>
                <w:lang w:val="fr-FR"/>
              </w:rPr>
              <w:t xml:space="preserve"> </w:t>
            </w:r>
            <w:proofErr w:type="gramStart"/>
            <w:r w:rsidRPr="00ED6B55">
              <w:rPr>
                <w:sz w:val="14"/>
                <w:szCs w:val="14"/>
                <w:lang w:val="fr-FR"/>
              </w:rPr>
              <w:t>information ,</w:t>
            </w:r>
            <w:proofErr w:type="gramEnd"/>
            <w:r w:rsidRPr="00ED6B55">
              <w:rPr>
                <w:sz w:val="14"/>
                <w:szCs w:val="14"/>
                <w:lang w:val="fr-FR"/>
              </w:rPr>
              <w:t xml:space="preserve"> </w:t>
            </w:r>
            <w:proofErr w:type="spellStart"/>
            <w:r w:rsidRPr="00ED6B55">
              <w:rPr>
                <w:sz w:val="14"/>
                <w:szCs w:val="14"/>
                <w:lang w:val="fr-FR"/>
              </w:rPr>
              <w:t>experience</w:t>
            </w:r>
            <w:proofErr w:type="spellEnd"/>
            <w:r w:rsidRPr="00ED6B55">
              <w:rPr>
                <w:sz w:val="14"/>
                <w:szCs w:val="14"/>
                <w:lang w:val="fr-FR"/>
              </w:rPr>
              <w:t>, motivation,)</w:t>
            </w:r>
          </w:p>
        </w:tc>
        <w:tc>
          <w:tcPr>
            <w:tcW w:w="874" w:type="dxa"/>
            <w:tcBorders>
              <w:bottom w:val="single" w:sz="12" w:space="0" w:color="auto"/>
            </w:tcBorders>
            <w:shd w:val="clear" w:color="auto" w:fill="auto"/>
            <w:textDirection w:val="btLr"/>
          </w:tcPr>
          <w:p w:rsidR="004C3F82" w:rsidRPr="00ED6B55" w:rsidRDefault="004C3F82" w:rsidP="00ED6B55">
            <w:pPr>
              <w:numPr>
                <w:ilvl w:val="0"/>
                <w:numId w:val="6"/>
              </w:numPr>
              <w:ind w:right="113"/>
              <w:rPr>
                <w:sz w:val="18"/>
                <w:szCs w:val="18"/>
                <w:lang w:val="fr-FR"/>
              </w:rPr>
            </w:pPr>
            <w:proofErr w:type="spellStart"/>
            <w:r w:rsidRPr="00ED6B55">
              <w:rPr>
                <w:sz w:val="18"/>
                <w:szCs w:val="18"/>
                <w:lang w:val="fr-FR"/>
              </w:rPr>
              <w:t>convincing</w:t>
            </w:r>
            <w:proofErr w:type="spellEnd"/>
            <w:r w:rsidRPr="00ED6B55">
              <w:rPr>
                <w:sz w:val="18"/>
                <w:szCs w:val="18"/>
                <w:lang w:val="fr-FR"/>
              </w:rPr>
              <w:t> ?</w:t>
            </w:r>
          </w:p>
          <w:p w:rsidR="004C3F82" w:rsidRPr="00ED6B55" w:rsidRDefault="004C3F82" w:rsidP="00ED6B55">
            <w:pPr>
              <w:ind w:left="189" w:right="113"/>
              <w:rPr>
                <w:sz w:val="18"/>
                <w:szCs w:val="18"/>
                <w:lang w:val="fr-FR"/>
              </w:rPr>
            </w:pPr>
          </w:p>
          <w:p w:rsidR="004C3F82" w:rsidRPr="00ED6B55" w:rsidRDefault="004C3F82" w:rsidP="00ED6B55">
            <w:pPr>
              <w:ind w:left="189" w:right="113"/>
              <w:rPr>
                <w:sz w:val="18"/>
                <w:szCs w:val="18"/>
                <w:lang w:val="fr-FR"/>
              </w:rPr>
            </w:pPr>
          </w:p>
          <w:p w:rsidR="004C3F82" w:rsidRPr="00ED6B55" w:rsidRDefault="004C3F82" w:rsidP="00ED6B55">
            <w:pPr>
              <w:ind w:left="189" w:right="113"/>
              <w:rPr>
                <w:sz w:val="18"/>
                <w:szCs w:val="18"/>
                <w:lang w:val="fr-FR"/>
              </w:rPr>
            </w:pPr>
          </w:p>
        </w:tc>
        <w:tc>
          <w:tcPr>
            <w:tcW w:w="1357" w:type="dxa"/>
            <w:tcBorders>
              <w:left w:val="single" w:sz="12" w:space="0" w:color="auto"/>
              <w:bottom w:val="single" w:sz="12" w:space="0" w:color="auto"/>
            </w:tcBorders>
            <w:shd w:val="clear" w:color="auto" w:fill="auto"/>
            <w:textDirection w:val="btLr"/>
          </w:tcPr>
          <w:p w:rsidR="004C3F82" w:rsidRPr="00ED6B55" w:rsidRDefault="004C3F82" w:rsidP="00ED6B55">
            <w:pPr>
              <w:ind w:left="189" w:right="113"/>
              <w:rPr>
                <w:sz w:val="14"/>
                <w:szCs w:val="14"/>
                <w:lang w:val="fr-FR"/>
              </w:rPr>
            </w:pPr>
            <w:r w:rsidRPr="00ED6B55">
              <w:rPr>
                <w:sz w:val="14"/>
                <w:szCs w:val="14"/>
                <w:lang w:val="fr-FR"/>
              </w:rPr>
              <w:t xml:space="preserve">Use of </w:t>
            </w:r>
            <w:proofErr w:type="spellStart"/>
            <w:r w:rsidRPr="00ED6B55">
              <w:rPr>
                <w:sz w:val="14"/>
                <w:szCs w:val="14"/>
                <w:lang w:val="fr-FR"/>
              </w:rPr>
              <w:t>language</w:t>
            </w:r>
            <w:proofErr w:type="spellEnd"/>
            <w:r w:rsidRPr="00ED6B55">
              <w:rPr>
                <w:sz w:val="14"/>
                <w:szCs w:val="14"/>
                <w:lang w:val="fr-FR"/>
              </w:rPr>
              <w:t> :</w:t>
            </w:r>
          </w:p>
          <w:p w:rsidR="004C3F82" w:rsidRPr="00ED6B55" w:rsidRDefault="004C3F82" w:rsidP="00ED6B55">
            <w:pPr>
              <w:ind w:left="189" w:right="113"/>
              <w:rPr>
                <w:sz w:val="14"/>
                <w:szCs w:val="14"/>
                <w:lang w:val="en-GB"/>
              </w:rPr>
            </w:pPr>
            <w:r w:rsidRPr="00ED6B55">
              <w:rPr>
                <w:sz w:val="14"/>
                <w:szCs w:val="14"/>
                <w:lang w:val="en-GB"/>
              </w:rPr>
              <w:t xml:space="preserve">readability (e.g. clarity of thoughts , </w:t>
            </w:r>
            <w:proofErr w:type="spellStart"/>
            <w:r w:rsidRPr="00ED6B55">
              <w:rPr>
                <w:sz w:val="14"/>
                <w:szCs w:val="14"/>
                <w:lang w:val="en-GB"/>
              </w:rPr>
              <w:t>organisaton</w:t>
            </w:r>
            <w:proofErr w:type="spellEnd"/>
            <w:r w:rsidRPr="00ED6B55">
              <w:rPr>
                <w:sz w:val="14"/>
                <w:szCs w:val="14"/>
                <w:lang w:val="en-GB"/>
              </w:rPr>
              <w:t xml:space="preserve"> of ideas)</w:t>
            </w:r>
          </w:p>
        </w:tc>
        <w:tc>
          <w:tcPr>
            <w:tcW w:w="1300" w:type="dxa"/>
            <w:tcBorders>
              <w:bottom w:val="single" w:sz="12" w:space="0" w:color="auto"/>
            </w:tcBorders>
            <w:shd w:val="clear" w:color="auto" w:fill="auto"/>
            <w:textDirection w:val="btLr"/>
          </w:tcPr>
          <w:p w:rsidR="004C3F82" w:rsidRPr="00ED6B55" w:rsidRDefault="004C3F82" w:rsidP="00ED6B55">
            <w:pPr>
              <w:numPr>
                <w:ilvl w:val="0"/>
                <w:numId w:val="7"/>
              </w:numPr>
              <w:ind w:right="113"/>
              <w:rPr>
                <w:sz w:val="18"/>
                <w:szCs w:val="18"/>
                <w:lang w:val="fr-FR"/>
              </w:rPr>
            </w:pPr>
            <w:proofErr w:type="spellStart"/>
            <w:r w:rsidRPr="00ED6B55">
              <w:rPr>
                <w:sz w:val="18"/>
                <w:szCs w:val="18"/>
                <w:lang w:val="fr-FR"/>
              </w:rPr>
              <w:t>Variety</w:t>
            </w:r>
            <w:proofErr w:type="spellEnd"/>
            <w:r w:rsidRPr="00ED6B55">
              <w:rPr>
                <w:sz w:val="18"/>
                <w:szCs w:val="18"/>
                <w:lang w:val="fr-FR"/>
              </w:rPr>
              <w:t xml:space="preserve"> of  expressions</w:t>
            </w:r>
          </w:p>
          <w:p w:rsidR="004C3F82" w:rsidRPr="00ED6B55" w:rsidRDefault="004C3F82" w:rsidP="00ED6B55">
            <w:pPr>
              <w:ind w:left="265" w:right="113"/>
              <w:rPr>
                <w:sz w:val="18"/>
                <w:szCs w:val="18"/>
                <w:lang w:val="fr-FR"/>
              </w:rPr>
            </w:pPr>
          </w:p>
          <w:p w:rsidR="004C3F82" w:rsidRPr="00ED6B55" w:rsidRDefault="004C3F82" w:rsidP="00ED6B55">
            <w:pPr>
              <w:ind w:left="265" w:right="113"/>
              <w:rPr>
                <w:sz w:val="18"/>
                <w:szCs w:val="18"/>
                <w:lang w:val="fr-FR"/>
              </w:rPr>
            </w:pPr>
          </w:p>
          <w:p w:rsidR="004C3F82" w:rsidRPr="00ED6B55" w:rsidRDefault="004C3F82" w:rsidP="00ED6B55">
            <w:pPr>
              <w:ind w:left="265" w:right="113"/>
              <w:rPr>
                <w:sz w:val="18"/>
                <w:szCs w:val="18"/>
                <w:lang w:val="fr-FR"/>
              </w:rPr>
            </w:pPr>
          </w:p>
          <w:p w:rsidR="004C3F82" w:rsidRPr="00ED6B55" w:rsidRDefault="004C3F82" w:rsidP="00ED6B55">
            <w:pPr>
              <w:ind w:left="265" w:right="113"/>
              <w:rPr>
                <w:sz w:val="18"/>
                <w:szCs w:val="18"/>
                <w:lang w:val="fr-FR"/>
              </w:rPr>
            </w:pPr>
          </w:p>
          <w:p w:rsidR="004C3F82" w:rsidRPr="00ED6B55" w:rsidRDefault="004C3F82" w:rsidP="00ED6B55">
            <w:pPr>
              <w:ind w:left="265" w:right="113"/>
              <w:rPr>
                <w:sz w:val="18"/>
                <w:szCs w:val="18"/>
                <w:lang w:val="fr-FR"/>
              </w:rPr>
            </w:pPr>
          </w:p>
        </w:tc>
        <w:tc>
          <w:tcPr>
            <w:tcW w:w="1087" w:type="dxa"/>
            <w:tcBorders>
              <w:bottom w:val="single" w:sz="12" w:space="0" w:color="auto"/>
              <w:right w:val="single" w:sz="12" w:space="0" w:color="auto"/>
            </w:tcBorders>
            <w:shd w:val="clear" w:color="auto" w:fill="auto"/>
            <w:textDirection w:val="btLr"/>
          </w:tcPr>
          <w:p w:rsidR="004C3F82" w:rsidRPr="00ED6B55" w:rsidRDefault="004C3F82" w:rsidP="00ED6B55">
            <w:pPr>
              <w:numPr>
                <w:ilvl w:val="0"/>
                <w:numId w:val="7"/>
              </w:numPr>
              <w:ind w:right="113"/>
              <w:rPr>
                <w:sz w:val="18"/>
                <w:szCs w:val="18"/>
                <w:lang w:val="fr-FR"/>
              </w:rPr>
            </w:pPr>
            <w:proofErr w:type="spellStart"/>
            <w:r w:rsidRPr="00ED6B55">
              <w:rPr>
                <w:sz w:val="18"/>
                <w:szCs w:val="18"/>
                <w:lang w:val="fr-FR"/>
              </w:rPr>
              <w:t>Grammar</w:t>
            </w:r>
            <w:proofErr w:type="spellEnd"/>
            <w:r w:rsidRPr="00ED6B55">
              <w:rPr>
                <w:sz w:val="18"/>
                <w:szCs w:val="18"/>
                <w:lang w:val="fr-FR"/>
              </w:rPr>
              <w:t xml:space="preserve"> / </w:t>
            </w:r>
            <w:proofErr w:type="spellStart"/>
            <w:r w:rsidRPr="00ED6B55">
              <w:rPr>
                <w:sz w:val="18"/>
                <w:szCs w:val="18"/>
                <w:lang w:val="fr-FR"/>
              </w:rPr>
              <w:t>Vcabulary</w:t>
            </w:r>
            <w:proofErr w:type="spellEnd"/>
            <w:r w:rsidRPr="00ED6B55">
              <w:rPr>
                <w:sz w:val="18"/>
                <w:szCs w:val="18"/>
                <w:lang w:val="fr-FR"/>
              </w:rPr>
              <w:t xml:space="preserve"> correct ?</w:t>
            </w:r>
          </w:p>
          <w:p w:rsidR="004C3F82" w:rsidRPr="00ED6B55" w:rsidRDefault="004C3F82" w:rsidP="00ED6B55">
            <w:pPr>
              <w:ind w:left="265" w:right="113"/>
              <w:rPr>
                <w:sz w:val="18"/>
                <w:szCs w:val="18"/>
                <w:lang w:val="fr-FR"/>
              </w:rPr>
            </w:pPr>
          </w:p>
          <w:p w:rsidR="004C3F82" w:rsidRPr="00ED6B55" w:rsidRDefault="004C3F82" w:rsidP="00ED6B55">
            <w:pPr>
              <w:ind w:left="265" w:right="113"/>
              <w:rPr>
                <w:sz w:val="18"/>
                <w:szCs w:val="18"/>
                <w:lang w:val="fr-FR"/>
              </w:rPr>
            </w:pPr>
          </w:p>
          <w:p w:rsidR="004C3F82" w:rsidRPr="00ED6B55" w:rsidRDefault="004C3F82" w:rsidP="00ED6B55">
            <w:pPr>
              <w:ind w:left="265" w:right="113"/>
              <w:rPr>
                <w:sz w:val="18"/>
                <w:szCs w:val="18"/>
                <w:lang w:val="fr-FR"/>
              </w:rPr>
            </w:pPr>
          </w:p>
          <w:p w:rsidR="004C3F82" w:rsidRPr="00ED6B55" w:rsidRDefault="004C3F82" w:rsidP="00ED6B55">
            <w:pPr>
              <w:ind w:left="265" w:right="113"/>
              <w:rPr>
                <w:sz w:val="18"/>
                <w:szCs w:val="18"/>
                <w:lang w:val="fr-FR"/>
              </w:rPr>
            </w:pPr>
          </w:p>
        </w:tc>
      </w:tr>
    </w:tbl>
    <w:p w:rsidR="004638B1" w:rsidRDefault="004638B1" w:rsidP="00947775">
      <w:pPr>
        <w:spacing w:before="120" w:after="120"/>
        <w:rPr>
          <w:b/>
          <w:lang w:val="en-GB"/>
        </w:rPr>
      </w:pPr>
    </w:p>
    <w:p w:rsidR="00740878" w:rsidRDefault="00740878" w:rsidP="00740878">
      <w:pPr>
        <w:jc w:val="center"/>
        <w:rPr>
          <w:lang w:val="en-GB"/>
        </w:rPr>
      </w:pPr>
      <w:r>
        <w:rPr>
          <w:lang w:val="en-GB"/>
        </w:rPr>
        <w:br w:type="page"/>
      </w:r>
    </w:p>
    <w:p w:rsidR="00740878" w:rsidRDefault="00740878" w:rsidP="00740878">
      <w:pPr>
        <w:jc w:val="center"/>
        <w:rPr>
          <w:lang w:val="en-GB"/>
        </w:rPr>
      </w:pPr>
    </w:p>
    <w:p w:rsidR="00740878" w:rsidRDefault="00740878" w:rsidP="00740878">
      <w:pPr>
        <w:jc w:val="center"/>
        <w:rPr>
          <w:lang w:val="en-GB"/>
        </w:rPr>
      </w:pPr>
    </w:p>
    <w:p w:rsidR="00740878" w:rsidRDefault="00740878" w:rsidP="00740878">
      <w:pPr>
        <w:jc w:val="center"/>
        <w:rPr>
          <w:lang w:val="en-GB"/>
        </w:rPr>
      </w:pPr>
    </w:p>
    <w:p w:rsidR="00740878" w:rsidRDefault="00740878" w:rsidP="00740878">
      <w:pPr>
        <w:jc w:val="center"/>
        <w:rPr>
          <w:lang w:val="en-GB"/>
        </w:rPr>
      </w:pPr>
    </w:p>
    <w:p w:rsidR="00740878" w:rsidRDefault="00740878" w:rsidP="00740878">
      <w:pPr>
        <w:jc w:val="center"/>
        <w:rPr>
          <w:lang w:val="en-GB"/>
        </w:rPr>
      </w:pPr>
    </w:p>
    <w:p w:rsidR="00740878" w:rsidRDefault="00740878" w:rsidP="00740878">
      <w:pPr>
        <w:jc w:val="center"/>
        <w:rPr>
          <w:lang w:val="en-GB"/>
        </w:rPr>
      </w:pPr>
    </w:p>
    <w:p w:rsidR="00740878" w:rsidRDefault="00740878" w:rsidP="00740878">
      <w:pPr>
        <w:jc w:val="center"/>
        <w:rPr>
          <w:lang w:val="en-GB"/>
        </w:rPr>
      </w:pPr>
    </w:p>
    <w:p w:rsidR="00740878" w:rsidRDefault="00740878" w:rsidP="00740878">
      <w:pPr>
        <w:jc w:val="center"/>
        <w:rPr>
          <w:lang w:val="en-GB"/>
        </w:rPr>
      </w:pPr>
    </w:p>
    <w:p w:rsidR="00740878" w:rsidRDefault="00740878" w:rsidP="00740878">
      <w:pPr>
        <w:jc w:val="center"/>
        <w:rPr>
          <w:lang w:val="en-GB"/>
        </w:rPr>
      </w:pPr>
    </w:p>
    <w:p w:rsidR="00740878" w:rsidRDefault="00740878" w:rsidP="00740878">
      <w:pPr>
        <w:jc w:val="center"/>
        <w:rPr>
          <w:lang w:val="en-GB"/>
        </w:rPr>
      </w:pPr>
    </w:p>
    <w:p w:rsidR="00740878" w:rsidRDefault="00740878" w:rsidP="00740878">
      <w:pPr>
        <w:jc w:val="center"/>
        <w:rPr>
          <w:lang w:val="en-GB"/>
        </w:rPr>
      </w:pPr>
    </w:p>
    <w:p w:rsidR="00740878" w:rsidRDefault="00740878" w:rsidP="00740878">
      <w:pPr>
        <w:jc w:val="center"/>
        <w:rPr>
          <w:lang w:val="en-GB"/>
        </w:rPr>
      </w:pPr>
    </w:p>
    <w:p w:rsidR="00740878" w:rsidRDefault="00740878" w:rsidP="00740878">
      <w:pPr>
        <w:jc w:val="center"/>
        <w:rPr>
          <w:lang w:val="en-GB"/>
        </w:rPr>
      </w:pPr>
    </w:p>
    <w:p w:rsidR="00740878" w:rsidRDefault="00740878" w:rsidP="00740878">
      <w:pPr>
        <w:jc w:val="center"/>
        <w:rPr>
          <w:lang w:val="en-GB"/>
        </w:rPr>
      </w:pPr>
    </w:p>
    <w:p w:rsidR="00740878" w:rsidRDefault="00740878" w:rsidP="00740878">
      <w:pPr>
        <w:jc w:val="center"/>
        <w:rPr>
          <w:lang w:val="en-GB"/>
        </w:rPr>
      </w:pPr>
    </w:p>
    <w:p w:rsidR="00740878" w:rsidRDefault="00740878" w:rsidP="00740878">
      <w:pPr>
        <w:jc w:val="center"/>
        <w:rPr>
          <w:lang w:val="en-GB"/>
        </w:rPr>
      </w:pPr>
    </w:p>
    <w:p w:rsidR="00740878" w:rsidRDefault="00740878" w:rsidP="00740878">
      <w:pPr>
        <w:jc w:val="center"/>
        <w:rPr>
          <w:lang w:val="en-GB"/>
        </w:rPr>
      </w:pPr>
    </w:p>
    <w:p w:rsidR="00740878" w:rsidRDefault="00740878" w:rsidP="00740878">
      <w:pPr>
        <w:jc w:val="center"/>
        <w:rPr>
          <w:lang w:val="en-GB"/>
        </w:rPr>
      </w:pPr>
    </w:p>
    <w:p w:rsidR="00740878" w:rsidRDefault="00740878" w:rsidP="00740878">
      <w:pPr>
        <w:jc w:val="center"/>
        <w:rPr>
          <w:b/>
          <w:sz w:val="40"/>
          <w:szCs w:val="40"/>
          <w:lang w:val="en-GB"/>
        </w:rPr>
      </w:pPr>
      <w:proofErr w:type="spellStart"/>
      <w:r w:rsidRPr="00946635">
        <w:rPr>
          <w:b/>
          <w:sz w:val="40"/>
          <w:szCs w:val="40"/>
          <w:lang w:val="en-GB"/>
        </w:rPr>
        <w:t>Anhang</w:t>
      </w:r>
      <w:proofErr w:type="spellEnd"/>
    </w:p>
    <w:p w:rsidR="006C7444" w:rsidRPr="00740878" w:rsidRDefault="00740878" w:rsidP="006C7444">
      <w:pPr>
        <w:rPr>
          <w:rFonts w:ascii="Arial" w:hAnsi="Arial" w:cs="Arial"/>
          <w:b/>
          <w:sz w:val="28"/>
          <w:szCs w:val="28"/>
          <w:lang w:val="en-GB"/>
        </w:rPr>
      </w:pPr>
      <w:r>
        <w:rPr>
          <w:b/>
          <w:sz w:val="40"/>
          <w:szCs w:val="40"/>
          <w:lang w:val="en-GB"/>
        </w:rPr>
        <w:br w:type="page"/>
      </w:r>
      <w:r w:rsidR="006C7444" w:rsidRPr="00740878">
        <w:rPr>
          <w:rFonts w:ascii="Arial" w:hAnsi="Arial" w:cs="Arial"/>
          <w:b/>
          <w:sz w:val="28"/>
          <w:szCs w:val="28"/>
          <w:lang w:val="en-GB"/>
        </w:rPr>
        <w:lastRenderedPageBreak/>
        <w:t xml:space="preserve">1. </w:t>
      </w:r>
      <w:r w:rsidR="006C7444" w:rsidRPr="00740878">
        <w:rPr>
          <w:rFonts w:ascii="Arial" w:hAnsi="Arial" w:cs="Arial"/>
          <w:b/>
          <w:sz w:val="36"/>
          <w:szCs w:val="36"/>
          <w:lang w:val="en-GB"/>
        </w:rPr>
        <w:sym w:font="Wingdings" w:char="F026"/>
      </w:r>
      <w:r w:rsidR="006C7444" w:rsidRPr="00740878">
        <w:rPr>
          <w:rFonts w:ascii="Arial" w:hAnsi="Arial" w:cs="Arial"/>
          <w:b/>
          <w:sz w:val="28"/>
          <w:szCs w:val="28"/>
          <w:lang w:val="en-GB"/>
        </w:rPr>
        <w:t xml:space="preserve"> </w:t>
      </w:r>
      <w:r w:rsidR="006C7444">
        <w:rPr>
          <w:rFonts w:ascii="Arial" w:hAnsi="Arial" w:cs="Arial"/>
          <w:b/>
          <w:sz w:val="28"/>
          <w:szCs w:val="28"/>
          <w:lang w:val="en-GB"/>
        </w:rPr>
        <w:t>Reading -</w:t>
      </w:r>
      <w:r w:rsidR="006C7444" w:rsidRPr="00740878">
        <w:rPr>
          <w:rFonts w:ascii="Arial" w:hAnsi="Arial" w:cs="Arial"/>
          <w:b/>
          <w:i/>
          <w:sz w:val="28"/>
          <w:szCs w:val="28"/>
          <w:lang w:val="en-GB"/>
        </w:rPr>
        <w:t xml:space="preserve"> Starbucks Boy – part 1</w:t>
      </w:r>
    </w:p>
    <w:p w:rsidR="006C7444" w:rsidRDefault="006C7444" w:rsidP="006C7444">
      <w:pPr>
        <w:rPr>
          <w:i/>
          <w:lang w:val="en-GB"/>
        </w:rPr>
      </w:pPr>
    </w:p>
    <w:p w:rsidR="006C7444" w:rsidRDefault="006C7444" w:rsidP="006C7444">
      <w:pPr>
        <w:pBdr>
          <w:top w:val="single" w:sz="2" w:space="1" w:color="auto"/>
          <w:left w:val="single" w:sz="2" w:space="4" w:color="auto"/>
          <w:bottom w:val="single" w:sz="2" w:space="1" w:color="auto"/>
          <w:right w:val="single" w:sz="2" w:space="4" w:color="auto"/>
        </w:pBdr>
        <w:shd w:val="clear" w:color="auto" w:fill="CCCCCC"/>
        <w:rPr>
          <w:i/>
          <w:lang w:val="en-GB"/>
        </w:rPr>
      </w:pPr>
      <w:r>
        <w:rPr>
          <w:i/>
          <w:lang w:val="en-GB"/>
        </w:rPr>
        <w:t>1. Read the first extract from the short story</w:t>
      </w:r>
      <w:r>
        <w:rPr>
          <w:rStyle w:val="Funotenzeichen"/>
          <w:i/>
          <w:lang w:val="en-GB"/>
        </w:rPr>
        <w:footnoteReference w:id="5"/>
      </w:r>
      <w:r>
        <w:rPr>
          <w:i/>
          <w:lang w:val="en-GB"/>
        </w:rPr>
        <w:t xml:space="preserve">. </w:t>
      </w:r>
    </w:p>
    <w:p w:rsidR="006C7444" w:rsidRDefault="006C7444" w:rsidP="006C7444">
      <w:pPr>
        <w:pBdr>
          <w:top w:val="single" w:sz="2" w:space="1" w:color="auto"/>
          <w:left w:val="single" w:sz="2" w:space="4" w:color="auto"/>
          <w:bottom w:val="single" w:sz="2" w:space="1" w:color="auto"/>
          <w:right w:val="single" w:sz="2" w:space="4" w:color="auto"/>
        </w:pBdr>
        <w:shd w:val="clear" w:color="auto" w:fill="CCCCCC"/>
        <w:rPr>
          <w:i/>
          <w:lang w:val="en-GB"/>
        </w:rPr>
      </w:pPr>
      <w:r>
        <w:rPr>
          <w:i/>
          <w:lang w:val="en-GB"/>
        </w:rPr>
        <w:t xml:space="preserve">2. Then read the tasks. </w:t>
      </w:r>
    </w:p>
    <w:p w:rsidR="006C7444" w:rsidRDefault="006C7444" w:rsidP="006C7444">
      <w:pPr>
        <w:rPr>
          <w:i/>
          <w:lang w:val="en-GB"/>
        </w:rPr>
      </w:pPr>
    </w:p>
    <w:p w:rsidR="006C7444" w:rsidRDefault="006C7444" w:rsidP="006C7444">
      <w:pPr>
        <w:pBdr>
          <w:top w:val="single" w:sz="4" w:space="1" w:color="auto"/>
          <w:left w:val="single" w:sz="4" w:space="4" w:color="auto"/>
          <w:bottom w:val="single" w:sz="4" w:space="1" w:color="auto"/>
          <w:right w:val="single" w:sz="4" w:space="4" w:color="auto"/>
        </w:pBdr>
        <w:shd w:val="clear" w:color="auto" w:fill="CCCCCC"/>
        <w:spacing w:before="120" w:after="120"/>
        <w:rPr>
          <w:lang w:val="en-GB"/>
        </w:rPr>
      </w:pPr>
      <w:r>
        <w:rPr>
          <w:lang w:val="en-GB"/>
        </w:rPr>
        <w:t>3. Read the following questions and write down your answers.</w:t>
      </w:r>
    </w:p>
    <w:p w:rsidR="006C7444" w:rsidRDefault="006C7444" w:rsidP="006C7444">
      <w:pPr>
        <w:rPr>
          <w:lang w:val="en-GB"/>
        </w:rPr>
      </w:pPr>
    </w:p>
    <w:p w:rsidR="006C7444" w:rsidRDefault="006C7444" w:rsidP="006C7444">
      <w:pPr>
        <w:rPr>
          <w:lang w:val="en-GB"/>
        </w:rPr>
      </w:pPr>
      <w:r>
        <w:rPr>
          <w:lang w:val="en-GB"/>
        </w:rPr>
        <w:t xml:space="preserve">1. What do you get to know about Gabriel? </w:t>
      </w:r>
    </w:p>
    <w:p w:rsidR="006C7444" w:rsidRDefault="006C7444" w:rsidP="006C7444">
      <w:pPr>
        <w:numPr>
          <w:ilvl w:val="0"/>
          <w:numId w:val="9"/>
        </w:numPr>
        <w:rPr>
          <w:lang w:val="en-GB"/>
        </w:rPr>
      </w:pPr>
      <w:r>
        <w:rPr>
          <w:lang w:val="en-GB"/>
        </w:rPr>
        <w:t>Celia’s nephew</w:t>
      </w:r>
    </w:p>
    <w:p w:rsidR="006C7444" w:rsidRDefault="006C7444" w:rsidP="006C7444">
      <w:pPr>
        <w:numPr>
          <w:ilvl w:val="0"/>
          <w:numId w:val="9"/>
        </w:numPr>
        <w:rPr>
          <w:lang w:val="en-GB"/>
        </w:rPr>
      </w:pPr>
      <w:r>
        <w:rPr>
          <w:lang w:val="en-GB"/>
        </w:rPr>
        <w:t>visits his aunt for some time</w:t>
      </w:r>
    </w:p>
    <w:p w:rsidR="006C7444" w:rsidRDefault="006C7444" w:rsidP="006C7444">
      <w:pPr>
        <w:numPr>
          <w:ilvl w:val="0"/>
          <w:numId w:val="9"/>
        </w:numPr>
        <w:rPr>
          <w:lang w:val="en-GB"/>
        </w:rPr>
      </w:pPr>
      <w:r>
        <w:rPr>
          <w:lang w:val="en-GB"/>
        </w:rPr>
        <w:t>has problems with his mother</w:t>
      </w:r>
    </w:p>
    <w:p w:rsidR="006C7444" w:rsidRDefault="006C7444" w:rsidP="006C7444">
      <w:pPr>
        <w:numPr>
          <w:ilvl w:val="0"/>
          <w:numId w:val="9"/>
        </w:numPr>
        <w:rPr>
          <w:lang w:val="en-GB"/>
        </w:rPr>
      </w:pPr>
      <w:r>
        <w:rPr>
          <w:lang w:val="en-GB"/>
        </w:rPr>
        <w:t>wants to please his aunt</w:t>
      </w:r>
    </w:p>
    <w:p w:rsidR="006C7444" w:rsidRDefault="006C7444" w:rsidP="006C7444">
      <w:pPr>
        <w:rPr>
          <w:lang w:val="en-GB"/>
        </w:rPr>
      </w:pPr>
    </w:p>
    <w:p w:rsidR="006C7444" w:rsidRDefault="006C7444" w:rsidP="006C7444">
      <w:pPr>
        <w:rPr>
          <w:lang w:val="en-GB"/>
        </w:rPr>
      </w:pPr>
      <w:r>
        <w:rPr>
          <w:lang w:val="en-GB"/>
        </w:rPr>
        <w:t>2. What is the 1</w:t>
      </w:r>
      <w:r w:rsidRPr="0092334D">
        <w:rPr>
          <w:vertAlign w:val="superscript"/>
          <w:lang w:val="en-GB"/>
        </w:rPr>
        <w:t>st</w:t>
      </w:r>
      <w:r>
        <w:rPr>
          <w:lang w:val="en-GB"/>
        </w:rPr>
        <w:t xml:space="preserve"> part of the short story about?</w:t>
      </w:r>
    </w:p>
    <w:p w:rsidR="006C7444" w:rsidRDefault="006C7444" w:rsidP="006C7444">
      <w:pPr>
        <w:numPr>
          <w:ilvl w:val="0"/>
          <w:numId w:val="10"/>
        </w:numPr>
        <w:rPr>
          <w:lang w:val="en-GB"/>
        </w:rPr>
      </w:pPr>
      <w:r>
        <w:rPr>
          <w:lang w:val="en-GB"/>
        </w:rPr>
        <w:t>Celia finds Gabriel a job as a babysitter</w:t>
      </w:r>
    </w:p>
    <w:p w:rsidR="006C7444" w:rsidRDefault="006C7444" w:rsidP="006C7444">
      <w:pPr>
        <w:numPr>
          <w:ilvl w:val="0"/>
          <w:numId w:val="10"/>
        </w:numPr>
        <w:rPr>
          <w:lang w:val="en-GB"/>
        </w:rPr>
      </w:pPr>
      <w:r>
        <w:rPr>
          <w:lang w:val="en-GB"/>
        </w:rPr>
        <w:t>Gabriel isn’t looking for a job</w:t>
      </w:r>
    </w:p>
    <w:p w:rsidR="00155924" w:rsidRDefault="006C7444" w:rsidP="00155924">
      <w:pPr>
        <w:numPr>
          <w:ilvl w:val="0"/>
          <w:numId w:val="10"/>
        </w:numPr>
        <w:rPr>
          <w:lang w:val="en-GB"/>
        </w:rPr>
      </w:pPr>
      <w:r>
        <w:rPr>
          <w:lang w:val="en-GB"/>
        </w:rPr>
        <w:t>Celia wants to help a friend who needs someone to look after her daughter</w:t>
      </w:r>
    </w:p>
    <w:p w:rsidR="00155924" w:rsidRDefault="00155924" w:rsidP="00155924">
      <w:pPr>
        <w:ind w:left="720"/>
        <w:rPr>
          <w:lang w:val="en-GB"/>
        </w:rPr>
      </w:pPr>
    </w:p>
    <w:p w:rsidR="00155924" w:rsidRPr="00F524D9" w:rsidRDefault="00155924" w:rsidP="00155924">
      <w:pPr>
        <w:rPr>
          <w:rFonts w:ascii="Arial" w:hAnsi="Arial" w:cs="Arial"/>
          <w:b/>
          <w:i/>
          <w:sz w:val="28"/>
          <w:szCs w:val="28"/>
          <w:lang w:val="en-GB"/>
        </w:rPr>
      </w:pPr>
      <w:r w:rsidRPr="00F524D9">
        <w:rPr>
          <w:rFonts w:ascii="Arial" w:hAnsi="Arial" w:cs="Arial"/>
          <w:b/>
          <w:sz w:val="28"/>
          <w:szCs w:val="28"/>
          <w:lang w:val="en-GB"/>
        </w:rPr>
        <w:t xml:space="preserve">2.2 </w:t>
      </w:r>
      <w:r w:rsidRPr="00F524D9">
        <w:rPr>
          <w:rFonts w:ascii="Arial" w:hAnsi="Arial" w:cs="Arial"/>
          <w:b/>
          <w:sz w:val="36"/>
          <w:szCs w:val="36"/>
          <w:lang w:val="en-GB"/>
        </w:rPr>
        <w:sym w:font="Webdings" w:char="F097"/>
      </w:r>
      <w:r w:rsidRPr="00F524D9">
        <w:rPr>
          <w:rFonts w:ascii="Arial" w:hAnsi="Arial" w:cs="Arial"/>
          <w:b/>
          <w:sz w:val="28"/>
          <w:szCs w:val="28"/>
          <w:lang w:val="en-GB"/>
        </w:rPr>
        <w:t xml:space="preserve"> Speaking – </w:t>
      </w:r>
      <w:r w:rsidRPr="00F524D9">
        <w:rPr>
          <w:rFonts w:ascii="Arial" w:hAnsi="Arial" w:cs="Arial"/>
          <w:b/>
          <w:i/>
          <w:sz w:val="28"/>
          <w:szCs w:val="28"/>
          <w:lang w:val="en-GB"/>
        </w:rPr>
        <w:t>Finding the right title</w:t>
      </w:r>
    </w:p>
    <w:p w:rsidR="00155924" w:rsidRDefault="00155924" w:rsidP="00155924">
      <w:pPr>
        <w:rPr>
          <w:lang w:val="en-GB"/>
        </w:rPr>
      </w:pPr>
    </w:p>
    <w:p w:rsidR="00155924" w:rsidRPr="00E31679" w:rsidRDefault="00155924" w:rsidP="00155924">
      <w:pPr>
        <w:rPr>
          <w:lang w:val="en-GB"/>
        </w:rPr>
      </w:pPr>
      <w:r w:rsidRPr="00E31679">
        <w:rPr>
          <w:lang w:val="en-GB"/>
        </w:rPr>
        <w:t xml:space="preserve">You have a good impression of what the </w:t>
      </w:r>
      <w:r>
        <w:rPr>
          <w:lang w:val="en-GB"/>
        </w:rPr>
        <w:t>second</w:t>
      </w:r>
      <w:r w:rsidRPr="00E31679">
        <w:rPr>
          <w:lang w:val="en-GB"/>
        </w:rPr>
        <w:t xml:space="preserve"> part of the short</w:t>
      </w:r>
      <w:r>
        <w:rPr>
          <w:lang w:val="en-GB"/>
        </w:rPr>
        <w:t xml:space="preserve"> </w:t>
      </w:r>
      <w:r w:rsidRPr="00E31679">
        <w:rPr>
          <w:lang w:val="en-GB"/>
        </w:rPr>
        <w:t>story is about.</w:t>
      </w:r>
    </w:p>
    <w:p w:rsidR="00155924" w:rsidRPr="000B7E73" w:rsidRDefault="00155924" w:rsidP="00155924">
      <w:pPr>
        <w:numPr>
          <w:ilvl w:val="0"/>
          <w:numId w:val="8"/>
        </w:numPr>
        <w:pBdr>
          <w:top w:val="single" w:sz="4" w:space="2" w:color="auto"/>
          <w:left w:val="single" w:sz="4" w:space="4" w:color="auto"/>
          <w:bottom w:val="single" w:sz="4" w:space="1" w:color="auto"/>
          <w:right w:val="single" w:sz="4" w:space="4" w:color="auto"/>
        </w:pBdr>
        <w:shd w:val="clear" w:color="auto" w:fill="CCCCCC"/>
        <w:spacing w:before="120" w:after="120"/>
        <w:rPr>
          <w:b/>
          <w:i/>
          <w:lang w:val="en-GB"/>
        </w:rPr>
      </w:pPr>
      <w:r>
        <w:rPr>
          <w:i/>
          <w:lang w:val="en-GB"/>
        </w:rPr>
        <w:t>Work in small groups and</w:t>
      </w:r>
      <w:r w:rsidRPr="005870C9">
        <w:rPr>
          <w:i/>
          <w:lang w:val="en-GB"/>
        </w:rPr>
        <w:t xml:space="preserve"> </w:t>
      </w:r>
      <w:r>
        <w:rPr>
          <w:i/>
          <w:lang w:val="en-GB"/>
        </w:rPr>
        <w:t>d</w:t>
      </w:r>
      <w:r w:rsidRPr="005870C9">
        <w:rPr>
          <w:i/>
          <w:lang w:val="en-GB"/>
        </w:rPr>
        <w:t>iscuss which title fits the</w:t>
      </w:r>
      <w:r>
        <w:rPr>
          <w:i/>
          <w:lang w:val="en-GB"/>
        </w:rPr>
        <w:t xml:space="preserve"> second part best.</w:t>
      </w:r>
    </w:p>
    <w:p w:rsidR="00155924" w:rsidRPr="00E31679" w:rsidRDefault="00155924" w:rsidP="00155924">
      <w:pPr>
        <w:numPr>
          <w:ilvl w:val="0"/>
          <w:numId w:val="8"/>
        </w:numPr>
        <w:pBdr>
          <w:top w:val="single" w:sz="4" w:space="2" w:color="auto"/>
          <w:left w:val="single" w:sz="4" w:space="4" w:color="auto"/>
          <w:bottom w:val="single" w:sz="4" w:space="1" w:color="auto"/>
          <w:right w:val="single" w:sz="4" w:space="4" w:color="auto"/>
        </w:pBdr>
        <w:shd w:val="clear" w:color="auto" w:fill="CCCCCC"/>
        <w:spacing w:before="120" w:after="120"/>
        <w:rPr>
          <w:b/>
          <w:i/>
          <w:lang w:val="en-GB"/>
        </w:rPr>
      </w:pPr>
      <w:r w:rsidRPr="00E31679">
        <w:rPr>
          <w:i/>
          <w:lang w:val="en-GB"/>
        </w:rPr>
        <w:t>Explain your choice and give your reasons.</w:t>
      </w:r>
    </w:p>
    <w:p w:rsidR="00155924" w:rsidRDefault="00155924" w:rsidP="00155924">
      <w:pPr>
        <w:rPr>
          <w:b/>
          <w:lang w:val="en-GB"/>
        </w:rPr>
      </w:pPr>
    </w:p>
    <w:p w:rsidR="00155924" w:rsidRDefault="00155924" w:rsidP="00155924">
      <w:pPr>
        <w:spacing w:before="120" w:after="120"/>
        <w:ind w:left="2124" w:firstLine="708"/>
        <w:rPr>
          <w:lang w:val="en-GB"/>
        </w:rPr>
      </w:pPr>
      <w:r>
        <w:rPr>
          <w:lang w:val="en-GB"/>
        </w:rPr>
        <w:sym w:font="Wingdings" w:char="F078"/>
      </w:r>
      <w:r>
        <w:rPr>
          <w:lang w:val="en-GB"/>
        </w:rPr>
        <w:t xml:space="preserve"> </w:t>
      </w:r>
      <w:r w:rsidRPr="00E31679">
        <w:rPr>
          <w:b/>
          <w:lang w:val="en-GB"/>
        </w:rPr>
        <w:t>Revelations</w:t>
      </w:r>
    </w:p>
    <w:p w:rsidR="00155924" w:rsidRPr="005870C9" w:rsidRDefault="00155924" w:rsidP="00155924">
      <w:pPr>
        <w:spacing w:before="120" w:after="120"/>
        <w:ind w:left="2124" w:firstLine="708"/>
        <w:rPr>
          <w:lang w:val="en-GB"/>
        </w:rPr>
      </w:pPr>
      <w:r>
        <w:rPr>
          <w:lang w:val="en-GB"/>
        </w:rPr>
        <w:t xml:space="preserve">b) </w:t>
      </w:r>
      <w:r w:rsidRPr="00E31679">
        <w:rPr>
          <w:b/>
          <w:lang w:val="en-GB"/>
        </w:rPr>
        <w:t>Clever marketing concept</w:t>
      </w:r>
    </w:p>
    <w:p w:rsidR="00155924" w:rsidRDefault="00155924" w:rsidP="00155924">
      <w:pPr>
        <w:spacing w:before="120" w:after="120"/>
        <w:ind w:left="2124" w:firstLine="708"/>
        <w:rPr>
          <w:b/>
          <w:lang w:val="en-GB"/>
        </w:rPr>
      </w:pPr>
      <w:r>
        <w:rPr>
          <w:lang w:val="en-GB"/>
        </w:rPr>
        <w:t xml:space="preserve">c) </w:t>
      </w:r>
      <w:r w:rsidRPr="00E31679">
        <w:rPr>
          <w:b/>
          <w:lang w:val="en-GB"/>
        </w:rPr>
        <w:t>The spoiled kid</w:t>
      </w:r>
      <w:r>
        <w:rPr>
          <w:b/>
          <w:lang w:val="en-GB"/>
        </w:rPr>
        <w:t xml:space="preserve"> </w:t>
      </w:r>
    </w:p>
    <w:p w:rsidR="00155924" w:rsidRDefault="00155924" w:rsidP="00155924">
      <w:pPr>
        <w:ind w:left="720"/>
        <w:rPr>
          <w:lang w:val="en-GB"/>
        </w:rPr>
      </w:pPr>
    </w:p>
    <w:p w:rsidR="00155924" w:rsidRPr="00F524D9" w:rsidRDefault="00155924" w:rsidP="00155924">
      <w:pPr>
        <w:rPr>
          <w:rFonts w:ascii="Arial" w:hAnsi="Arial" w:cs="Arial"/>
          <w:b/>
          <w:sz w:val="28"/>
          <w:szCs w:val="28"/>
          <w:lang w:val="en-GB"/>
        </w:rPr>
      </w:pPr>
      <w:r w:rsidRPr="00F524D9">
        <w:rPr>
          <w:rFonts w:ascii="Arial" w:hAnsi="Arial" w:cs="Arial"/>
          <w:b/>
          <w:sz w:val="28"/>
          <w:szCs w:val="28"/>
          <w:lang w:val="en-GB"/>
        </w:rPr>
        <w:t xml:space="preserve">3. </w:t>
      </w:r>
      <w:r w:rsidRPr="00F524D9">
        <w:rPr>
          <w:rFonts w:ascii="Arial" w:hAnsi="Arial" w:cs="Arial"/>
          <w:b/>
          <w:sz w:val="36"/>
          <w:szCs w:val="36"/>
          <w:lang w:val="en-GB"/>
        </w:rPr>
        <w:sym w:font="Wingdings" w:char="F026"/>
      </w:r>
      <w:r>
        <w:rPr>
          <w:rFonts w:ascii="Arial" w:hAnsi="Arial" w:cs="Arial"/>
          <w:b/>
          <w:sz w:val="28"/>
          <w:szCs w:val="28"/>
          <w:lang w:val="en-GB"/>
        </w:rPr>
        <w:t xml:space="preserve"> </w:t>
      </w:r>
      <w:r w:rsidRPr="00F524D9">
        <w:rPr>
          <w:rFonts w:ascii="Arial" w:hAnsi="Arial" w:cs="Arial"/>
          <w:b/>
          <w:sz w:val="28"/>
          <w:szCs w:val="28"/>
          <w:lang w:val="en-GB"/>
        </w:rPr>
        <w:t>Reading</w:t>
      </w:r>
      <w:r w:rsidRPr="00F524D9">
        <w:rPr>
          <w:rFonts w:ascii="Arial" w:hAnsi="Arial" w:cs="Arial"/>
          <w:b/>
          <w:i/>
          <w:sz w:val="28"/>
          <w:szCs w:val="28"/>
          <w:lang w:val="en-GB"/>
        </w:rPr>
        <w:t xml:space="preserve"> </w:t>
      </w:r>
      <w:r>
        <w:rPr>
          <w:rFonts w:ascii="Arial" w:hAnsi="Arial" w:cs="Arial"/>
          <w:b/>
          <w:i/>
          <w:sz w:val="28"/>
          <w:szCs w:val="28"/>
          <w:lang w:val="en-GB"/>
        </w:rPr>
        <w:t xml:space="preserve">- </w:t>
      </w:r>
      <w:r w:rsidRPr="00F524D9">
        <w:rPr>
          <w:rFonts w:ascii="Arial" w:hAnsi="Arial" w:cs="Arial"/>
          <w:b/>
          <w:i/>
          <w:sz w:val="28"/>
          <w:szCs w:val="28"/>
          <w:lang w:val="en-GB"/>
        </w:rPr>
        <w:t>Starbucks Boy</w:t>
      </w:r>
      <w:r w:rsidRPr="00F524D9">
        <w:rPr>
          <w:rFonts w:ascii="Arial" w:hAnsi="Arial" w:cs="Arial"/>
          <w:b/>
          <w:sz w:val="28"/>
          <w:szCs w:val="28"/>
          <w:lang w:val="en-GB"/>
        </w:rPr>
        <w:t xml:space="preserve"> </w:t>
      </w:r>
      <w:r w:rsidRPr="00F524D9">
        <w:rPr>
          <w:rFonts w:ascii="Arial" w:hAnsi="Arial" w:cs="Arial"/>
          <w:b/>
          <w:i/>
          <w:sz w:val="28"/>
          <w:szCs w:val="28"/>
          <w:lang w:val="en-GB"/>
        </w:rPr>
        <w:t>–</w:t>
      </w:r>
      <w:r>
        <w:rPr>
          <w:rFonts w:ascii="Arial" w:hAnsi="Arial" w:cs="Arial"/>
          <w:b/>
          <w:i/>
          <w:sz w:val="28"/>
          <w:szCs w:val="28"/>
          <w:lang w:val="en-GB"/>
        </w:rPr>
        <w:t xml:space="preserve"> </w:t>
      </w:r>
      <w:r w:rsidRPr="00F524D9">
        <w:rPr>
          <w:rFonts w:ascii="Arial" w:hAnsi="Arial" w:cs="Arial"/>
          <w:b/>
          <w:i/>
          <w:sz w:val="28"/>
          <w:szCs w:val="28"/>
          <w:lang w:val="en-GB"/>
        </w:rPr>
        <w:t>part 3</w:t>
      </w:r>
    </w:p>
    <w:p w:rsidR="00155924" w:rsidRDefault="00155924" w:rsidP="00155924">
      <w:pPr>
        <w:rPr>
          <w:b/>
          <w:lang w:val="en-GB"/>
        </w:rPr>
      </w:pPr>
    </w:p>
    <w:p w:rsidR="00155924" w:rsidRDefault="00155924" w:rsidP="00155924">
      <w:pPr>
        <w:pBdr>
          <w:top w:val="single" w:sz="2" w:space="1" w:color="auto"/>
          <w:left w:val="single" w:sz="2" w:space="4" w:color="auto"/>
          <w:bottom w:val="single" w:sz="2" w:space="1" w:color="auto"/>
          <w:right w:val="single" w:sz="2" w:space="4" w:color="auto"/>
        </w:pBdr>
        <w:shd w:val="clear" w:color="auto" w:fill="CCCCCC"/>
        <w:rPr>
          <w:i/>
          <w:lang w:val="en-GB"/>
        </w:rPr>
      </w:pPr>
      <w:r>
        <w:rPr>
          <w:i/>
          <w:lang w:val="en-GB"/>
        </w:rPr>
        <w:t>1. Read the third extract from the short story</w:t>
      </w:r>
      <w:r>
        <w:rPr>
          <w:rStyle w:val="Funotenzeichen"/>
          <w:i/>
          <w:lang w:val="en-GB"/>
        </w:rPr>
        <w:footnoteReference w:id="6"/>
      </w:r>
      <w:r>
        <w:rPr>
          <w:i/>
          <w:lang w:val="en-GB"/>
        </w:rPr>
        <w:t xml:space="preserve">. </w:t>
      </w:r>
    </w:p>
    <w:p w:rsidR="00155924" w:rsidRDefault="00155924" w:rsidP="00155924">
      <w:pPr>
        <w:rPr>
          <w:b/>
          <w:lang w:val="en-GB"/>
        </w:rPr>
      </w:pPr>
    </w:p>
    <w:p w:rsidR="00155924" w:rsidRDefault="00155924" w:rsidP="00155924">
      <w:pPr>
        <w:rPr>
          <w:b/>
          <w:lang w:val="en-GB"/>
        </w:rPr>
      </w:pPr>
    </w:p>
    <w:p w:rsidR="00155924" w:rsidRPr="00F524D9" w:rsidRDefault="00155924" w:rsidP="00155924">
      <w:pPr>
        <w:rPr>
          <w:rFonts w:ascii="Arial" w:hAnsi="Arial" w:cs="Arial"/>
          <w:b/>
          <w:sz w:val="28"/>
          <w:szCs w:val="28"/>
          <w:lang w:val="en-GB"/>
        </w:rPr>
      </w:pPr>
      <w:r>
        <w:rPr>
          <w:rFonts w:ascii="Arial" w:hAnsi="Arial" w:cs="Arial"/>
          <w:b/>
          <w:sz w:val="28"/>
          <w:szCs w:val="28"/>
          <w:lang w:val="en-GB"/>
        </w:rPr>
        <w:br w:type="page"/>
      </w:r>
      <w:r w:rsidRPr="00F524D9">
        <w:rPr>
          <w:rFonts w:ascii="Arial" w:hAnsi="Arial" w:cs="Arial"/>
          <w:b/>
          <w:sz w:val="28"/>
          <w:szCs w:val="28"/>
          <w:lang w:val="en-GB"/>
        </w:rPr>
        <w:lastRenderedPageBreak/>
        <w:t xml:space="preserve">3. 2 </w:t>
      </w:r>
      <w:r w:rsidRPr="00F524D9">
        <w:rPr>
          <w:rFonts w:ascii="Arial" w:hAnsi="Arial" w:cs="Arial"/>
          <w:b/>
          <w:sz w:val="36"/>
          <w:szCs w:val="36"/>
          <w:lang w:val="en-GB"/>
        </w:rPr>
        <w:sym w:font="Wingdings" w:char="F026"/>
      </w:r>
      <w:r>
        <w:rPr>
          <w:rFonts w:ascii="Arial" w:hAnsi="Arial" w:cs="Arial"/>
          <w:b/>
          <w:sz w:val="28"/>
          <w:szCs w:val="28"/>
          <w:lang w:val="en-GB"/>
        </w:rPr>
        <w:t xml:space="preserve"> Reading</w:t>
      </w:r>
      <w:r w:rsidRPr="00F524D9">
        <w:rPr>
          <w:rFonts w:ascii="Arial" w:hAnsi="Arial" w:cs="Arial"/>
          <w:b/>
          <w:sz w:val="28"/>
          <w:szCs w:val="28"/>
          <w:lang w:val="en-GB"/>
        </w:rPr>
        <w:t xml:space="preserve"> – </w:t>
      </w:r>
      <w:r w:rsidRPr="00F524D9">
        <w:rPr>
          <w:rFonts w:ascii="Arial" w:hAnsi="Arial" w:cs="Arial"/>
          <w:b/>
          <w:i/>
          <w:sz w:val="28"/>
          <w:szCs w:val="28"/>
          <w:lang w:val="en-GB"/>
        </w:rPr>
        <w:t>Starbucks Boy</w:t>
      </w:r>
      <w:r w:rsidRPr="00F524D9">
        <w:rPr>
          <w:rFonts w:ascii="Arial" w:hAnsi="Arial" w:cs="Arial"/>
          <w:b/>
          <w:sz w:val="28"/>
          <w:szCs w:val="28"/>
          <w:lang w:val="en-GB"/>
        </w:rPr>
        <w:t xml:space="preserve"> </w:t>
      </w:r>
      <w:r w:rsidRPr="00F524D9">
        <w:rPr>
          <w:rFonts w:ascii="Arial" w:hAnsi="Arial" w:cs="Arial"/>
          <w:b/>
          <w:i/>
          <w:sz w:val="28"/>
          <w:szCs w:val="28"/>
          <w:lang w:val="en-GB"/>
        </w:rPr>
        <w:t>–</w:t>
      </w:r>
      <w:r>
        <w:rPr>
          <w:rFonts w:ascii="Arial" w:hAnsi="Arial" w:cs="Arial"/>
          <w:b/>
          <w:i/>
          <w:sz w:val="28"/>
          <w:szCs w:val="28"/>
          <w:lang w:val="en-GB"/>
        </w:rPr>
        <w:t xml:space="preserve"> </w:t>
      </w:r>
      <w:r w:rsidRPr="00F524D9">
        <w:rPr>
          <w:rFonts w:ascii="Arial" w:hAnsi="Arial" w:cs="Arial"/>
          <w:b/>
          <w:i/>
          <w:sz w:val="28"/>
          <w:szCs w:val="28"/>
          <w:lang w:val="en-GB"/>
        </w:rPr>
        <w:t>part 3</w:t>
      </w:r>
      <w:r>
        <w:rPr>
          <w:rFonts w:ascii="Arial" w:hAnsi="Arial" w:cs="Arial"/>
          <w:b/>
          <w:i/>
          <w:sz w:val="28"/>
          <w:szCs w:val="28"/>
          <w:lang w:val="en-GB"/>
        </w:rPr>
        <w:t xml:space="preserve"> (</w:t>
      </w:r>
      <w:r w:rsidRPr="00F524D9">
        <w:rPr>
          <w:rFonts w:ascii="Arial" w:hAnsi="Arial" w:cs="Arial"/>
          <w:b/>
          <w:i/>
          <w:sz w:val="28"/>
          <w:szCs w:val="28"/>
          <w:lang w:val="en-GB"/>
        </w:rPr>
        <w:t>sentence completion</w:t>
      </w:r>
      <w:r>
        <w:rPr>
          <w:rFonts w:ascii="Arial" w:hAnsi="Arial" w:cs="Arial"/>
          <w:b/>
          <w:i/>
          <w:sz w:val="28"/>
          <w:szCs w:val="28"/>
          <w:lang w:val="en-GB"/>
        </w:rPr>
        <w:t>)</w:t>
      </w:r>
    </w:p>
    <w:p w:rsidR="00155924" w:rsidRDefault="00155924" w:rsidP="00155924">
      <w:pPr>
        <w:rPr>
          <w:lang w:val="en-GB"/>
        </w:rPr>
      </w:pPr>
    </w:p>
    <w:p w:rsidR="00155924" w:rsidRPr="00F524D9" w:rsidRDefault="00155924" w:rsidP="00155924">
      <w:pPr>
        <w:pBdr>
          <w:top w:val="single" w:sz="4" w:space="1" w:color="auto"/>
          <w:left w:val="single" w:sz="4" w:space="4" w:color="auto"/>
          <w:bottom w:val="single" w:sz="4" w:space="1" w:color="auto"/>
          <w:right w:val="single" w:sz="4" w:space="4" w:color="auto"/>
        </w:pBdr>
        <w:shd w:val="clear" w:color="auto" w:fill="CCCCCC"/>
        <w:rPr>
          <w:lang w:val="en-GB"/>
        </w:rPr>
      </w:pPr>
      <w:r w:rsidRPr="00F524D9">
        <w:rPr>
          <w:lang w:val="en-GB"/>
        </w:rPr>
        <w:t>a) Read the beginnings of sentences.</w:t>
      </w:r>
    </w:p>
    <w:p w:rsidR="00155924" w:rsidRPr="004116BB" w:rsidRDefault="00155924" w:rsidP="00155924">
      <w:pPr>
        <w:pBdr>
          <w:top w:val="single" w:sz="4" w:space="1" w:color="auto"/>
          <w:left w:val="single" w:sz="4" w:space="4" w:color="auto"/>
          <w:bottom w:val="single" w:sz="4" w:space="1" w:color="auto"/>
          <w:right w:val="single" w:sz="4" w:space="4" w:color="auto"/>
        </w:pBdr>
        <w:shd w:val="clear" w:color="auto" w:fill="CCCCCC"/>
      </w:pPr>
      <w:r w:rsidRPr="004116BB">
        <w:t xml:space="preserve">b) </w:t>
      </w:r>
      <w:proofErr w:type="spellStart"/>
      <w:r w:rsidRPr="004116BB">
        <w:t>Complete</w:t>
      </w:r>
      <w:proofErr w:type="spellEnd"/>
      <w:r w:rsidRPr="004116BB">
        <w:t xml:space="preserve"> </w:t>
      </w:r>
      <w:proofErr w:type="spellStart"/>
      <w:r w:rsidRPr="004116BB">
        <w:t>the</w:t>
      </w:r>
      <w:proofErr w:type="spellEnd"/>
      <w:r w:rsidRPr="004116BB">
        <w:t xml:space="preserve"> </w:t>
      </w:r>
      <w:proofErr w:type="spellStart"/>
      <w:r w:rsidRPr="004116BB">
        <w:t>sentences</w:t>
      </w:r>
      <w:proofErr w:type="spellEnd"/>
      <w:r w:rsidRPr="004116BB">
        <w:t xml:space="preserve">. </w:t>
      </w:r>
    </w:p>
    <w:p w:rsidR="00155924" w:rsidRPr="004116BB" w:rsidRDefault="00155924" w:rsidP="00155924">
      <w:pPr>
        <w:rPr>
          <w:i/>
        </w:rPr>
      </w:pPr>
    </w:p>
    <w:p w:rsidR="00D362F5" w:rsidRPr="004116BB" w:rsidRDefault="00D362F5" w:rsidP="00155924">
      <w:pPr>
        <w:rPr>
          <w:i/>
        </w:rPr>
      </w:pPr>
      <w:r w:rsidRPr="004116BB">
        <w:rPr>
          <w:i/>
        </w:rPr>
        <w:t>Mögliche Antworten können sein:</w:t>
      </w:r>
    </w:p>
    <w:p w:rsidR="00D362F5" w:rsidRPr="004116BB" w:rsidRDefault="00D362F5" w:rsidP="00155924">
      <w:pPr>
        <w:rPr>
          <w:i/>
        </w:rPr>
      </w:pPr>
    </w:p>
    <w:p w:rsidR="00155924" w:rsidRPr="00155924" w:rsidRDefault="00155924" w:rsidP="00155924">
      <w:pPr>
        <w:spacing w:line="360" w:lineRule="auto"/>
        <w:rPr>
          <w:i/>
          <w:lang w:val="en-GB"/>
        </w:rPr>
      </w:pPr>
      <w:r>
        <w:rPr>
          <w:lang w:val="en-GB"/>
        </w:rPr>
        <w:t xml:space="preserve">1. </w:t>
      </w:r>
      <w:proofErr w:type="spellStart"/>
      <w:r>
        <w:rPr>
          <w:lang w:val="en-GB"/>
        </w:rPr>
        <w:t>Arabella</w:t>
      </w:r>
      <w:proofErr w:type="spellEnd"/>
      <w:r>
        <w:rPr>
          <w:lang w:val="en-GB"/>
        </w:rPr>
        <w:t xml:space="preserve"> goes to the bathroom </w:t>
      </w:r>
      <w:r w:rsidRPr="00155924">
        <w:rPr>
          <w:i/>
          <w:lang w:val="en-GB"/>
        </w:rPr>
        <w:t>so that Gabriel and Starbucks Boy can talk to each other.</w:t>
      </w:r>
    </w:p>
    <w:p w:rsidR="00D362F5" w:rsidRPr="00D362F5" w:rsidRDefault="00155924" w:rsidP="00155924">
      <w:pPr>
        <w:spacing w:line="360" w:lineRule="auto"/>
        <w:rPr>
          <w:i/>
          <w:lang w:val="en-GB"/>
        </w:rPr>
      </w:pPr>
      <w:r>
        <w:rPr>
          <w:lang w:val="en-GB"/>
        </w:rPr>
        <w:t xml:space="preserve">2. Although Gabriel has a crush on Justin he’s afraid </w:t>
      </w:r>
      <w:r w:rsidR="00D362F5">
        <w:rPr>
          <w:i/>
          <w:lang w:val="en-GB"/>
        </w:rPr>
        <w:t>to invite him for a coffee / ask him for a date.</w:t>
      </w:r>
    </w:p>
    <w:p w:rsidR="00D362F5" w:rsidRPr="00D362F5" w:rsidRDefault="00155924" w:rsidP="00D362F5">
      <w:pPr>
        <w:spacing w:line="360" w:lineRule="auto"/>
        <w:rPr>
          <w:i/>
          <w:lang w:val="en-GB"/>
        </w:rPr>
      </w:pPr>
      <w:r>
        <w:rPr>
          <w:lang w:val="en-GB"/>
        </w:rPr>
        <w:t xml:space="preserve">3. </w:t>
      </w:r>
      <w:proofErr w:type="spellStart"/>
      <w:r>
        <w:rPr>
          <w:lang w:val="en-GB"/>
        </w:rPr>
        <w:t>Arabella</w:t>
      </w:r>
      <w:proofErr w:type="spellEnd"/>
      <w:r>
        <w:rPr>
          <w:lang w:val="en-GB"/>
        </w:rPr>
        <w:t xml:space="preserve"> looked satisfied because </w:t>
      </w:r>
      <w:r w:rsidR="00D362F5" w:rsidRPr="00D362F5">
        <w:rPr>
          <w:i/>
          <w:lang w:val="en-GB"/>
        </w:rPr>
        <w:t>she has managed that Gabriel and Justin arrange a date.</w:t>
      </w:r>
    </w:p>
    <w:sectPr w:rsidR="00D362F5" w:rsidRPr="00D362F5" w:rsidSect="00BF3726">
      <w:type w:val="continuous"/>
      <w:pgSz w:w="11906" w:h="16838"/>
      <w:pgMar w:top="1418" w:right="1286" w:bottom="36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0029" w:rsidRDefault="00B00029">
      <w:r>
        <w:separator/>
      </w:r>
    </w:p>
  </w:endnote>
  <w:endnote w:type="continuationSeparator" w:id="0">
    <w:p w:rsidR="00B00029" w:rsidRDefault="00B00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Webdings">
    <w:panose1 w:val="05030102010509060703"/>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Lucida Handwriting">
    <w:panose1 w:val="03010101010101010101"/>
    <w:charset w:val="00"/>
    <w:family w:val="script"/>
    <w:pitch w:val="variable"/>
    <w:sig w:usb0="00000003" w:usb1="00000000" w:usb2="00000000" w:usb3="00000000" w:csb0="00000001" w:csb1="00000000"/>
  </w:font>
  <w:font w:name="Bodoni PosterCompressed">
    <w:panose1 w:val="00000000000000000000"/>
    <w:charset w:val="00"/>
    <w:family w:val="auto"/>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Albertus Extra Bold">
    <w:panose1 w:val="020E08020403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924" w:rsidRDefault="00155924">
    <w:pPr>
      <w:pStyle w:val="Fuzeile"/>
    </w:pPr>
  </w:p>
  <w:p w:rsidR="00155924" w:rsidRDefault="0015592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0029" w:rsidRDefault="00B00029">
      <w:r>
        <w:separator/>
      </w:r>
    </w:p>
  </w:footnote>
  <w:footnote w:type="continuationSeparator" w:id="0">
    <w:p w:rsidR="00B00029" w:rsidRDefault="00B00029">
      <w:r>
        <w:continuationSeparator/>
      </w:r>
    </w:p>
  </w:footnote>
  <w:footnote w:id="1">
    <w:p w:rsidR="00155924" w:rsidRPr="004116BB" w:rsidRDefault="00155924">
      <w:pPr>
        <w:pStyle w:val="Funotentext"/>
        <w:rPr>
          <w:lang w:val="en-GB"/>
        </w:rPr>
      </w:pPr>
      <w:r>
        <w:rPr>
          <w:rStyle w:val="Funotenzeichen"/>
        </w:rPr>
        <w:footnoteRef/>
      </w:r>
      <w:r w:rsidRPr="004116BB">
        <w:rPr>
          <w:lang w:val="en-GB"/>
        </w:rPr>
        <w:t xml:space="preserve"> </w:t>
      </w:r>
      <w:proofErr w:type="spellStart"/>
      <w:r w:rsidRPr="004F7AAE">
        <w:rPr>
          <w:lang w:val="en-GB"/>
        </w:rPr>
        <w:t>Auszug</w:t>
      </w:r>
      <w:proofErr w:type="spellEnd"/>
      <w:r w:rsidRPr="004F7AAE">
        <w:rPr>
          <w:lang w:val="en-GB"/>
        </w:rPr>
        <w:t xml:space="preserve"> </w:t>
      </w:r>
      <w:proofErr w:type="spellStart"/>
      <w:r w:rsidRPr="004F7AAE">
        <w:rPr>
          <w:lang w:val="en-GB"/>
        </w:rPr>
        <w:t>aus</w:t>
      </w:r>
      <w:proofErr w:type="spellEnd"/>
      <w:r w:rsidRPr="004F7AAE">
        <w:rPr>
          <w:lang w:val="en-GB"/>
        </w:rPr>
        <w:t>:</w:t>
      </w:r>
      <w:r>
        <w:rPr>
          <w:i/>
          <w:lang w:val="en-GB"/>
        </w:rPr>
        <w:t xml:space="preserve"> </w:t>
      </w:r>
      <w:r w:rsidRPr="004F7AAE">
        <w:rPr>
          <w:lang w:val="en-GB"/>
        </w:rPr>
        <w:t xml:space="preserve">Marc </w:t>
      </w:r>
      <w:proofErr w:type="spellStart"/>
      <w:r w:rsidRPr="004F7AAE">
        <w:rPr>
          <w:lang w:val="en-GB"/>
        </w:rPr>
        <w:t>Levithan</w:t>
      </w:r>
      <w:proofErr w:type="spellEnd"/>
      <w:r w:rsidRPr="004F7AAE">
        <w:rPr>
          <w:lang w:val="en-GB"/>
        </w:rPr>
        <w:t xml:space="preserve">, “Starbucks Boy”, in: </w:t>
      </w:r>
      <w:r>
        <w:rPr>
          <w:i/>
          <w:lang w:val="en-GB"/>
        </w:rPr>
        <w:t xml:space="preserve">How they met and other stories, </w:t>
      </w:r>
      <w:r w:rsidRPr="00FB1A26">
        <w:rPr>
          <w:lang w:val="en-GB"/>
        </w:rPr>
        <w:t>Alfred A. Knopf, New York, S. 1-3</w:t>
      </w:r>
    </w:p>
  </w:footnote>
  <w:footnote w:id="2">
    <w:p w:rsidR="00155924" w:rsidRPr="004116BB" w:rsidRDefault="00155924" w:rsidP="00FB1A26">
      <w:pPr>
        <w:pStyle w:val="Funotentext"/>
        <w:rPr>
          <w:lang w:val="en-GB"/>
        </w:rPr>
      </w:pPr>
      <w:r>
        <w:rPr>
          <w:rStyle w:val="Funotenzeichen"/>
        </w:rPr>
        <w:footnoteRef/>
      </w:r>
      <w:r w:rsidRPr="004116BB">
        <w:rPr>
          <w:lang w:val="en-GB"/>
        </w:rPr>
        <w:t xml:space="preserve"> </w:t>
      </w:r>
      <w:proofErr w:type="spellStart"/>
      <w:r w:rsidRPr="004F7AAE">
        <w:rPr>
          <w:lang w:val="en-GB"/>
        </w:rPr>
        <w:t>Auszug</w:t>
      </w:r>
      <w:proofErr w:type="spellEnd"/>
      <w:r w:rsidRPr="004F7AAE">
        <w:rPr>
          <w:lang w:val="en-GB"/>
        </w:rPr>
        <w:t xml:space="preserve"> </w:t>
      </w:r>
      <w:proofErr w:type="spellStart"/>
      <w:r w:rsidRPr="004F7AAE">
        <w:rPr>
          <w:lang w:val="en-GB"/>
        </w:rPr>
        <w:t>aus</w:t>
      </w:r>
      <w:proofErr w:type="spellEnd"/>
      <w:r w:rsidRPr="004F7AAE">
        <w:rPr>
          <w:lang w:val="en-GB"/>
        </w:rPr>
        <w:t>:</w:t>
      </w:r>
      <w:r>
        <w:rPr>
          <w:i/>
          <w:lang w:val="en-GB"/>
        </w:rPr>
        <w:t xml:space="preserve"> </w:t>
      </w:r>
      <w:r w:rsidRPr="004F7AAE">
        <w:rPr>
          <w:lang w:val="en-GB"/>
        </w:rPr>
        <w:t xml:space="preserve">Marc </w:t>
      </w:r>
      <w:proofErr w:type="spellStart"/>
      <w:r w:rsidRPr="004F7AAE">
        <w:rPr>
          <w:lang w:val="en-GB"/>
        </w:rPr>
        <w:t>Levithan</w:t>
      </w:r>
      <w:proofErr w:type="spellEnd"/>
      <w:r w:rsidRPr="004F7AAE">
        <w:rPr>
          <w:lang w:val="en-GB"/>
        </w:rPr>
        <w:t xml:space="preserve">, “Starbucks Boy”, in: </w:t>
      </w:r>
      <w:r>
        <w:rPr>
          <w:i/>
          <w:lang w:val="en-GB"/>
        </w:rPr>
        <w:t xml:space="preserve">How they met and other stories, </w:t>
      </w:r>
      <w:r>
        <w:rPr>
          <w:lang w:val="en-GB"/>
        </w:rPr>
        <w:t xml:space="preserve">Alfred A. Knopf, New York, </w:t>
      </w:r>
      <w:proofErr w:type="gramStart"/>
      <w:r>
        <w:rPr>
          <w:lang w:val="en-GB"/>
        </w:rPr>
        <w:t>S</w:t>
      </w:r>
      <w:proofErr w:type="gramEnd"/>
      <w:r>
        <w:rPr>
          <w:lang w:val="en-GB"/>
        </w:rPr>
        <w:t xml:space="preserve">. </w:t>
      </w:r>
      <w:r w:rsidRPr="00FB1A26">
        <w:rPr>
          <w:lang w:val="en-GB"/>
        </w:rPr>
        <w:t>3</w:t>
      </w:r>
      <w:r>
        <w:rPr>
          <w:lang w:val="en-GB"/>
        </w:rPr>
        <w:t>-10.</w:t>
      </w:r>
    </w:p>
    <w:p w:rsidR="00155924" w:rsidRPr="004116BB" w:rsidRDefault="00155924">
      <w:pPr>
        <w:pStyle w:val="Funotentext"/>
        <w:rPr>
          <w:lang w:val="en-GB"/>
        </w:rPr>
      </w:pPr>
    </w:p>
  </w:footnote>
  <w:footnote w:id="3">
    <w:p w:rsidR="00155924" w:rsidRPr="004116BB" w:rsidRDefault="00155924" w:rsidP="00FB1A26">
      <w:pPr>
        <w:pStyle w:val="Funotentext"/>
        <w:rPr>
          <w:lang w:val="en-GB"/>
        </w:rPr>
      </w:pPr>
      <w:r>
        <w:rPr>
          <w:rStyle w:val="Funotenzeichen"/>
        </w:rPr>
        <w:footnoteRef/>
      </w:r>
      <w:r w:rsidRPr="004116BB">
        <w:rPr>
          <w:lang w:val="en-GB"/>
        </w:rPr>
        <w:t xml:space="preserve"> </w:t>
      </w:r>
      <w:proofErr w:type="spellStart"/>
      <w:r>
        <w:rPr>
          <w:lang w:val="en-GB"/>
        </w:rPr>
        <w:t>Auszü</w:t>
      </w:r>
      <w:r w:rsidRPr="004F7AAE">
        <w:rPr>
          <w:lang w:val="en-GB"/>
        </w:rPr>
        <w:t>g</w:t>
      </w:r>
      <w:r>
        <w:rPr>
          <w:lang w:val="en-GB"/>
        </w:rPr>
        <w:t>e</w:t>
      </w:r>
      <w:proofErr w:type="spellEnd"/>
      <w:r w:rsidRPr="004F7AAE">
        <w:rPr>
          <w:lang w:val="en-GB"/>
        </w:rPr>
        <w:t xml:space="preserve"> </w:t>
      </w:r>
      <w:proofErr w:type="spellStart"/>
      <w:r w:rsidRPr="004F7AAE">
        <w:rPr>
          <w:lang w:val="en-GB"/>
        </w:rPr>
        <w:t>aus</w:t>
      </w:r>
      <w:proofErr w:type="spellEnd"/>
      <w:r w:rsidRPr="004F7AAE">
        <w:rPr>
          <w:lang w:val="en-GB"/>
        </w:rPr>
        <w:t>:</w:t>
      </w:r>
      <w:r>
        <w:rPr>
          <w:i/>
          <w:lang w:val="en-GB"/>
        </w:rPr>
        <w:t xml:space="preserve"> </w:t>
      </w:r>
      <w:r w:rsidRPr="004F7AAE">
        <w:rPr>
          <w:lang w:val="en-GB"/>
        </w:rPr>
        <w:t xml:space="preserve">Marc </w:t>
      </w:r>
      <w:proofErr w:type="spellStart"/>
      <w:r w:rsidRPr="004F7AAE">
        <w:rPr>
          <w:lang w:val="en-GB"/>
        </w:rPr>
        <w:t>Levithan</w:t>
      </w:r>
      <w:proofErr w:type="spellEnd"/>
      <w:r w:rsidRPr="004F7AAE">
        <w:rPr>
          <w:lang w:val="en-GB"/>
        </w:rPr>
        <w:t xml:space="preserve">, “Starbucks Boy”, in: </w:t>
      </w:r>
      <w:r>
        <w:rPr>
          <w:i/>
          <w:lang w:val="en-GB"/>
        </w:rPr>
        <w:t xml:space="preserve">How they met and other stories, </w:t>
      </w:r>
      <w:r>
        <w:rPr>
          <w:lang w:val="en-GB"/>
        </w:rPr>
        <w:t>Alfred A. Knopf, New York, S. 10, 11, 12, 17</w:t>
      </w:r>
      <w:r w:rsidRPr="00FB1A26">
        <w:rPr>
          <w:lang w:val="en-GB"/>
        </w:rPr>
        <w:t>-</w:t>
      </w:r>
      <w:r>
        <w:rPr>
          <w:lang w:val="en-GB"/>
        </w:rPr>
        <w:t>20, 21.</w:t>
      </w:r>
    </w:p>
    <w:p w:rsidR="00155924" w:rsidRPr="004116BB" w:rsidRDefault="00155924">
      <w:pPr>
        <w:pStyle w:val="Funotentext"/>
        <w:rPr>
          <w:lang w:val="en-GB"/>
        </w:rPr>
      </w:pPr>
    </w:p>
  </w:footnote>
  <w:footnote w:id="4">
    <w:p w:rsidR="00155924" w:rsidRPr="004116BB" w:rsidRDefault="00155924" w:rsidP="00FB1A26">
      <w:pPr>
        <w:pStyle w:val="Funotentext"/>
        <w:rPr>
          <w:lang w:val="en-GB"/>
        </w:rPr>
      </w:pPr>
      <w:r>
        <w:rPr>
          <w:rStyle w:val="Funotenzeichen"/>
        </w:rPr>
        <w:footnoteRef/>
      </w:r>
      <w:r w:rsidRPr="004116BB">
        <w:rPr>
          <w:lang w:val="en-GB"/>
        </w:rPr>
        <w:t xml:space="preserve"> </w:t>
      </w:r>
      <w:proofErr w:type="spellStart"/>
      <w:r w:rsidRPr="004F7AAE">
        <w:rPr>
          <w:lang w:val="en-GB"/>
        </w:rPr>
        <w:t>Auszug</w:t>
      </w:r>
      <w:proofErr w:type="spellEnd"/>
      <w:r w:rsidRPr="004F7AAE">
        <w:rPr>
          <w:lang w:val="en-GB"/>
        </w:rPr>
        <w:t xml:space="preserve"> </w:t>
      </w:r>
      <w:proofErr w:type="spellStart"/>
      <w:r w:rsidRPr="004F7AAE">
        <w:rPr>
          <w:lang w:val="en-GB"/>
        </w:rPr>
        <w:t>aus</w:t>
      </w:r>
      <w:proofErr w:type="spellEnd"/>
      <w:r w:rsidRPr="004F7AAE">
        <w:rPr>
          <w:lang w:val="en-GB"/>
        </w:rPr>
        <w:t>:</w:t>
      </w:r>
      <w:r>
        <w:rPr>
          <w:i/>
          <w:lang w:val="en-GB"/>
        </w:rPr>
        <w:t xml:space="preserve"> </w:t>
      </w:r>
      <w:r w:rsidRPr="004F7AAE">
        <w:rPr>
          <w:lang w:val="en-GB"/>
        </w:rPr>
        <w:t xml:space="preserve">Marc </w:t>
      </w:r>
      <w:proofErr w:type="spellStart"/>
      <w:r w:rsidRPr="004F7AAE">
        <w:rPr>
          <w:lang w:val="en-GB"/>
        </w:rPr>
        <w:t>Levithan</w:t>
      </w:r>
      <w:proofErr w:type="spellEnd"/>
      <w:r w:rsidRPr="004F7AAE">
        <w:rPr>
          <w:lang w:val="en-GB"/>
        </w:rPr>
        <w:t xml:space="preserve">, “Starbucks Boy”, in: </w:t>
      </w:r>
      <w:r>
        <w:rPr>
          <w:i/>
          <w:lang w:val="en-GB"/>
        </w:rPr>
        <w:t xml:space="preserve">How they met and other stories, </w:t>
      </w:r>
      <w:r w:rsidRPr="00FB1A26">
        <w:rPr>
          <w:lang w:val="en-GB"/>
        </w:rPr>
        <w:t>A</w:t>
      </w:r>
      <w:r>
        <w:rPr>
          <w:lang w:val="en-GB"/>
        </w:rPr>
        <w:t xml:space="preserve">lfred A. Knopf, New York, </w:t>
      </w:r>
      <w:proofErr w:type="gramStart"/>
      <w:r>
        <w:rPr>
          <w:lang w:val="en-GB"/>
        </w:rPr>
        <w:t>S</w:t>
      </w:r>
      <w:proofErr w:type="gramEnd"/>
      <w:r>
        <w:rPr>
          <w:lang w:val="en-GB"/>
        </w:rPr>
        <w:t>. 21.</w:t>
      </w:r>
    </w:p>
    <w:p w:rsidR="00155924" w:rsidRPr="004116BB" w:rsidRDefault="00155924">
      <w:pPr>
        <w:pStyle w:val="Funotentext"/>
        <w:rPr>
          <w:lang w:val="en-GB"/>
        </w:rPr>
      </w:pPr>
    </w:p>
  </w:footnote>
  <w:footnote w:id="5">
    <w:p w:rsidR="00155924" w:rsidRPr="004116BB" w:rsidRDefault="00155924" w:rsidP="006C7444">
      <w:pPr>
        <w:pStyle w:val="Funotentext"/>
        <w:rPr>
          <w:lang w:val="en-GB"/>
        </w:rPr>
      </w:pPr>
      <w:r>
        <w:rPr>
          <w:rStyle w:val="Funotenzeichen"/>
        </w:rPr>
        <w:footnoteRef/>
      </w:r>
      <w:r w:rsidRPr="004116BB">
        <w:rPr>
          <w:lang w:val="en-GB"/>
        </w:rPr>
        <w:t xml:space="preserve"> </w:t>
      </w:r>
      <w:proofErr w:type="spellStart"/>
      <w:r w:rsidRPr="004F7AAE">
        <w:rPr>
          <w:lang w:val="en-GB"/>
        </w:rPr>
        <w:t>Auszug</w:t>
      </w:r>
      <w:proofErr w:type="spellEnd"/>
      <w:r w:rsidRPr="004F7AAE">
        <w:rPr>
          <w:lang w:val="en-GB"/>
        </w:rPr>
        <w:t xml:space="preserve"> </w:t>
      </w:r>
      <w:proofErr w:type="spellStart"/>
      <w:r w:rsidRPr="004F7AAE">
        <w:rPr>
          <w:lang w:val="en-GB"/>
        </w:rPr>
        <w:t>aus</w:t>
      </w:r>
      <w:proofErr w:type="spellEnd"/>
      <w:r w:rsidRPr="004F7AAE">
        <w:rPr>
          <w:lang w:val="en-GB"/>
        </w:rPr>
        <w:t>:</w:t>
      </w:r>
      <w:r>
        <w:rPr>
          <w:i/>
          <w:lang w:val="en-GB"/>
        </w:rPr>
        <w:t xml:space="preserve"> </w:t>
      </w:r>
      <w:r w:rsidRPr="004F7AAE">
        <w:rPr>
          <w:lang w:val="en-GB"/>
        </w:rPr>
        <w:t xml:space="preserve">Marc </w:t>
      </w:r>
      <w:proofErr w:type="spellStart"/>
      <w:r w:rsidRPr="004F7AAE">
        <w:rPr>
          <w:lang w:val="en-GB"/>
        </w:rPr>
        <w:t>Levithan</w:t>
      </w:r>
      <w:proofErr w:type="spellEnd"/>
      <w:r w:rsidRPr="004F7AAE">
        <w:rPr>
          <w:lang w:val="en-GB"/>
        </w:rPr>
        <w:t xml:space="preserve">, “Starbucks Boy”, in: </w:t>
      </w:r>
      <w:r>
        <w:rPr>
          <w:i/>
          <w:lang w:val="en-GB"/>
        </w:rPr>
        <w:t xml:space="preserve">How they met and other stories, </w:t>
      </w:r>
      <w:r w:rsidRPr="00FB1A26">
        <w:rPr>
          <w:lang w:val="en-GB"/>
        </w:rPr>
        <w:t>Alfred A. Knopf, New York, S. 1-3</w:t>
      </w:r>
    </w:p>
  </w:footnote>
  <w:footnote w:id="6">
    <w:p w:rsidR="00155924" w:rsidRPr="004116BB" w:rsidRDefault="00155924" w:rsidP="00155924">
      <w:pPr>
        <w:pStyle w:val="Funotentext"/>
        <w:rPr>
          <w:lang w:val="en-GB"/>
        </w:rPr>
      </w:pPr>
      <w:r>
        <w:rPr>
          <w:rStyle w:val="Funotenzeichen"/>
        </w:rPr>
        <w:footnoteRef/>
      </w:r>
      <w:r w:rsidRPr="004116BB">
        <w:rPr>
          <w:lang w:val="en-GB"/>
        </w:rPr>
        <w:t xml:space="preserve"> </w:t>
      </w:r>
      <w:proofErr w:type="spellStart"/>
      <w:r>
        <w:rPr>
          <w:lang w:val="en-GB"/>
        </w:rPr>
        <w:t>Auszü</w:t>
      </w:r>
      <w:r w:rsidRPr="004F7AAE">
        <w:rPr>
          <w:lang w:val="en-GB"/>
        </w:rPr>
        <w:t>g</w:t>
      </w:r>
      <w:r>
        <w:rPr>
          <w:lang w:val="en-GB"/>
        </w:rPr>
        <w:t>e</w:t>
      </w:r>
      <w:proofErr w:type="spellEnd"/>
      <w:r w:rsidRPr="004F7AAE">
        <w:rPr>
          <w:lang w:val="en-GB"/>
        </w:rPr>
        <w:t xml:space="preserve"> </w:t>
      </w:r>
      <w:proofErr w:type="spellStart"/>
      <w:r w:rsidRPr="004F7AAE">
        <w:rPr>
          <w:lang w:val="en-GB"/>
        </w:rPr>
        <w:t>aus</w:t>
      </w:r>
      <w:proofErr w:type="spellEnd"/>
      <w:r w:rsidRPr="004F7AAE">
        <w:rPr>
          <w:lang w:val="en-GB"/>
        </w:rPr>
        <w:t>:</w:t>
      </w:r>
      <w:r>
        <w:rPr>
          <w:i/>
          <w:lang w:val="en-GB"/>
        </w:rPr>
        <w:t xml:space="preserve"> </w:t>
      </w:r>
      <w:r w:rsidRPr="004F7AAE">
        <w:rPr>
          <w:lang w:val="en-GB"/>
        </w:rPr>
        <w:t xml:space="preserve">Marc </w:t>
      </w:r>
      <w:proofErr w:type="spellStart"/>
      <w:r w:rsidRPr="004F7AAE">
        <w:rPr>
          <w:lang w:val="en-GB"/>
        </w:rPr>
        <w:t>Levithan</w:t>
      </w:r>
      <w:proofErr w:type="spellEnd"/>
      <w:r w:rsidRPr="004F7AAE">
        <w:rPr>
          <w:lang w:val="en-GB"/>
        </w:rPr>
        <w:t xml:space="preserve">, “Starbucks Boy”, in: </w:t>
      </w:r>
      <w:r>
        <w:rPr>
          <w:i/>
          <w:lang w:val="en-GB"/>
        </w:rPr>
        <w:t xml:space="preserve">How they met and other stories, </w:t>
      </w:r>
      <w:r>
        <w:rPr>
          <w:lang w:val="en-GB"/>
        </w:rPr>
        <w:t>Alfred A. Knopf, New York, S. 10, 11, 12, 17</w:t>
      </w:r>
      <w:r w:rsidRPr="00FB1A26">
        <w:rPr>
          <w:lang w:val="en-GB"/>
        </w:rPr>
        <w:t>-</w:t>
      </w:r>
      <w:r>
        <w:rPr>
          <w:lang w:val="en-GB"/>
        </w:rPr>
        <w:t>20, 21.</w:t>
      </w:r>
    </w:p>
    <w:p w:rsidR="00155924" w:rsidRPr="004116BB" w:rsidRDefault="00155924" w:rsidP="00155924">
      <w:pPr>
        <w:pStyle w:val="Funotentext"/>
        <w:rPr>
          <w:lang w:val="en-GB"/>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F4653"/>
    <w:multiLevelType w:val="hybridMultilevel"/>
    <w:tmpl w:val="49CC970C"/>
    <w:lvl w:ilvl="0" w:tplc="58DEC118">
      <w:start w:val="1"/>
      <w:numFmt w:val="bullet"/>
      <w:lvlText w:val=""/>
      <w:lvlJc w:val="left"/>
      <w:pPr>
        <w:tabs>
          <w:tab w:val="num" w:pos="2521"/>
        </w:tabs>
        <w:ind w:left="2634" w:hanging="170"/>
      </w:pPr>
      <w:rPr>
        <w:rFonts w:ascii="Symbol" w:hAnsi="Symbol" w:hint="default"/>
      </w:rPr>
    </w:lvl>
    <w:lvl w:ilvl="1" w:tplc="04070003" w:tentative="1">
      <w:start w:val="1"/>
      <w:numFmt w:val="bullet"/>
      <w:lvlText w:val="o"/>
      <w:lvlJc w:val="left"/>
      <w:pPr>
        <w:tabs>
          <w:tab w:val="num" w:pos="3904"/>
        </w:tabs>
        <w:ind w:left="3904" w:hanging="360"/>
      </w:pPr>
      <w:rPr>
        <w:rFonts w:ascii="Courier New" w:hAnsi="Courier New" w:cs="Courier New" w:hint="default"/>
      </w:rPr>
    </w:lvl>
    <w:lvl w:ilvl="2" w:tplc="04070005" w:tentative="1">
      <w:start w:val="1"/>
      <w:numFmt w:val="bullet"/>
      <w:lvlText w:val=""/>
      <w:lvlJc w:val="left"/>
      <w:pPr>
        <w:tabs>
          <w:tab w:val="num" w:pos="4624"/>
        </w:tabs>
        <w:ind w:left="4624" w:hanging="360"/>
      </w:pPr>
      <w:rPr>
        <w:rFonts w:ascii="Wingdings" w:hAnsi="Wingdings" w:hint="default"/>
      </w:rPr>
    </w:lvl>
    <w:lvl w:ilvl="3" w:tplc="04070001" w:tentative="1">
      <w:start w:val="1"/>
      <w:numFmt w:val="bullet"/>
      <w:lvlText w:val=""/>
      <w:lvlJc w:val="left"/>
      <w:pPr>
        <w:tabs>
          <w:tab w:val="num" w:pos="5344"/>
        </w:tabs>
        <w:ind w:left="5344" w:hanging="360"/>
      </w:pPr>
      <w:rPr>
        <w:rFonts w:ascii="Symbol" w:hAnsi="Symbol" w:hint="default"/>
      </w:rPr>
    </w:lvl>
    <w:lvl w:ilvl="4" w:tplc="04070003" w:tentative="1">
      <w:start w:val="1"/>
      <w:numFmt w:val="bullet"/>
      <w:lvlText w:val="o"/>
      <w:lvlJc w:val="left"/>
      <w:pPr>
        <w:tabs>
          <w:tab w:val="num" w:pos="6064"/>
        </w:tabs>
        <w:ind w:left="6064" w:hanging="360"/>
      </w:pPr>
      <w:rPr>
        <w:rFonts w:ascii="Courier New" w:hAnsi="Courier New" w:cs="Courier New" w:hint="default"/>
      </w:rPr>
    </w:lvl>
    <w:lvl w:ilvl="5" w:tplc="04070005" w:tentative="1">
      <w:start w:val="1"/>
      <w:numFmt w:val="bullet"/>
      <w:lvlText w:val=""/>
      <w:lvlJc w:val="left"/>
      <w:pPr>
        <w:tabs>
          <w:tab w:val="num" w:pos="6784"/>
        </w:tabs>
        <w:ind w:left="6784" w:hanging="360"/>
      </w:pPr>
      <w:rPr>
        <w:rFonts w:ascii="Wingdings" w:hAnsi="Wingdings" w:hint="default"/>
      </w:rPr>
    </w:lvl>
    <w:lvl w:ilvl="6" w:tplc="04070001" w:tentative="1">
      <w:start w:val="1"/>
      <w:numFmt w:val="bullet"/>
      <w:lvlText w:val=""/>
      <w:lvlJc w:val="left"/>
      <w:pPr>
        <w:tabs>
          <w:tab w:val="num" w:pos="7504"/>
        </w:tabs>
        <w:ind w:left="7504" w:hanging="360"/>
      </w:pPr>
      <w:rPr>
        <w:rFonts w:ascii="Symbol" w:hAnsi="Symbol" w:hint="default"/>
      </w:rPr>
    </w:lvl>
    <w:lvl w:ilvl="7" w:tplc="04070003" w:tentative="1">
      <w:start w:val="1"/>
      <w:numFmt w:val="bullet"/>
      <w:lvlText w:val="o"/>
      <w:lvlJc w:val="left"/>
      <w:pPr>
        <w:tabs>
          <w:tab w:val="num" w:pos="8224"/>
        </w:tabs>
        <w:ind w:left="8224" w:hanging="360"/>
      </w:pPr>
      <w:rPr>
        <w:rFonts w:ascii="Courier New" w:hAnsi="Courier New" w:cs="Courier New" w:hint="default"/>
      </w:rPr>
    </w:lvl>
    <w:lvl w:ilvl="8" w:tplc="04070005" w:tentative="1">
      <w:start w:val="1"/>
      <w:numFmt w:val="bullet"/>
      <w:lvlText w:val=""/>
      <w:lvlJc w:val="left"/>
      <w:pPr>
        <w:tabs>
          <w:tab w:val="num" w:pos="8944"/>
        </w:tabs>
        <w:ind w:left="8944" w:hanging="360"/>
      </w:pPr>
      <w:rPr>
        <w:rFonts w:ascii="Wingdings" w:hAnsi="Wingdings" w:hint="default"/>
      </w:rPr>
    </w:lvl>
  </w:abstractNum>
  <w:abstractNum w:abstractNumId="1">
    <w:nsid w:val="25EC14E0"/>
    <w:multiLevelType w:val="hybridMultilevel"/>
    <w:tmpl w:val="18DC17C8"/>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28FD2D55"/>
    <w:multiLevelType w:val="hybridMultilevel"/>
    <w:tmpl w:val="3AE6DD96"/>
    <w:lvl w:ilvl="0" w:tplc="4928078E">
      <w:start w:val="1"/>
      <w:numFmt w:val="bullet"/>
      <w:lvlText w:val=""/>
      <w:lvlJc w:val="left"/>
      <w:pPr>
        <w:tabs>
          <w:tab w:val="num" w:pos="549"/>
        </w:tabs>
        <w:ind w:left="549" w:hanging="360"/>
      </w:pPr>
      <w:rPr>
        <w:rFonts w:ascii="Symbol" w:hAnsi="Symbol" w:hint="default"/>
        <w:color w:val="auto"/>
      </w:rPr>
    </w:lvl>
    <w:lvl w:ilvl="1" w:tplc="04070003" w:tentative="1">
      <w:start w:val="1"/>
      <w:numFmt w:val="bullet"/>
      <w:lvlText w:val="o"/>
      <w:lvlJc w:val="left"/>
      <w:pPr>
        <w:tabs>
          <w:tab w:val="num" w:pos="1553"/>
        </w:tabs>
        <w:ind w:left="1553" w:hanging="360"/>
      </w:pPr>
      <w:rPr>
        <w:rFonts w:ascii="Courier New" w:hAnsi="Courier New" w:cs="Courier New" w:hint="default"/>
      </w:rPr>
    </w:lvl>
    <w:lvl w:ilvl="2" w:tplc="04070005" w:tentative="1">
      <w:start w:val="1"/>
      <w:numFmt w:val="bullet"/>
      <w:lvlText w:val=""/>
      <w:lvlJc w:val="left"/>
      <w:pPr>
        <w:tabs>
          <w:tab w:val="num" w:pos="2273"/>
        </w:tabs>
        <w:ind w:left="2273" w:hanging="360"/>
      </w:pPr>
      <w:rPr>
        <w:rFonts w:ascii="Wingdings" w:hAnsi="Wingdings" w:hint="default"/>
      </w:rPr>
    </w:lvl>
    <w:lvl w:ilvl="3" w:tplc="04070001" w:tentative="1">
      <w:start w:val="1"/>
      <w:numFmt w:val="bullet"/>
      <w:lvlText w:val=""/>
      <w:lvlJc w:val="left"/>
      <w:pPr>
        <w:tabs>
          <w:tab w:val="num" w:pos="2993"/>
        </w:tabs>
        <w:ind w:left="2993" w:hanging="360"/>
      </w:pPr>
      <w:rPr>
        <w:rFonts w:ascii="Symbol" w:hAnsi="Symbol" w:hint="default"/>
      </w:rPr>
    </w:lvl>
    <w:lvl w:ilvl="4" w:tplc="04070003" w:tentative="1">
      <w:start w:val="1"/>
      <w:numFmt w:val="bullet"/>
      <w:lvlText w:val="o"/>
      <w:lvlJc w:val="left"/>
      <w:pPr>
        <w:tabs>
          <w:tab w:val="num" w:pos="3713"/>
        </w:tabs>
        <w:ind w:left="3713" w:hanging="360"/>
      </w:pPr>
      <w:rPr>
        <w:rFonts w:ascii="Courier New" w:hAnsi="Courier New" w:cs="Courier New" w:hint="default"/>
      </w:rPr>
    </w:lvl>
    <w:lvl w:ilvl="5" w:tplc="04070005" w:tentative="1">
      <w:start w:val="1"/>
      <w:numFmt w:val="bullet"/>
      <w:lvlText w:val=""/>
      <w:lvlJc w:val="left"/>
      <w:pPr>
        <w:tabs>
          <w:tab w:val="num" w:pos="4433"/>
        </w:tabs>
        <w:ind w:left="4433" w:hanging="360"/>
      </w:pPr>
      <w:rPr>
        <w:rFonts w:ascii="Wingdings" w:hAnsi="Wingdings" w:hint="default"/>
      </w:rPr>
    </w:lvl>
    <w:lvl w:ilvl="6" w:tplc="04070001" w:tentative="1">
      <w:start w:val="1"/>
      <w:numFmt w:val="bullet"/>
      <w:lvlText w:val=""/>
      <w:lvlJc w:val="left"/>
      <w:pPr>
        <w:tabs>
          <w:tab w:val="num" w:pos="5153"/>
        </w:tabs>
        <w:ind w:left="5153" w:hanging="360"/>
      </w:pPr>
      <w:rPr>
        <w:rFonts w:ascii="Symbol" w:hAnsi="Symbol" w:hint="default"/>
      </w:rPr>
    </w:lvl>
    <w:lvl w:ilvl="7" w:tplc="04070003" w:tentative="1">
      <w:start w:val="1"/>
      <w:numFmt w:val="bullet"/>
      <w:lvlText w:val="o"/>
      <w:lvlJc w:val="left"/>
      <w:pPr>
        <w:tabs>
          <w:tab w:val="num" w:pos="5873"/>
        </w:tabs>
        <w:ind w:left="5873" w:hanging="360"/>
      </w:pPr>
      <w:rPr>
        <w:rFonts w:ascii="Courier New" w:hAnsi="Courier New" w:cs="Courier New" w:hint="default"/>
      </w:rPr>
    </w:lvl>
    <w:lvl w:ilvl="8" w:tplc="04070005" w:tentative="1">
      <w:start w:val="1"/>
      <w:numFmt w:val="bullet"/>
      <w:lvlText w:val=""/>
      <w:lvlJc w:val="left"/>
      <w:pPr>
        <w:tabs>
          <w:tab w:val="num" w:pos="6593"/>
        </w:tabs>
        <w:ind w:left="6593" w:hanging="360"/>
      </w:pPr>
      <w:rPr>
        <w:rFonts w:ascii="Wingdings" w:hAnsi="Wingdings" w:hint="default"/>
      </w:rPr>
    </w:lvl>
  </w:abstractNum>
  <w:abstractNum w:abstractNumId="3">
    <w:nsid w:val="2E18143A"/>
    <w:multiLevelType w:val="hybridMultilevel"/>
    <w:tmpl w:val="87A4318E"/>
    <w:lvl w:ilvl="0" w:tplc="4928078E">
      <w:start w:val="1"/>
      <w:numFmt w:val="bullet"/>
      <w:lvlText w:val=""/>
      <w:lvlJc w:val="left"/>
      <w:pPr>
        <w:tabs>
          <w:tab w:val="num" w:pos="549"/>
        </w:tabs>
        <w:ind w:left="549" w:hanging="360"/>
      </w:pPr>
      <w:rPr>
        <w:rFonts w:ascii="Symbol" w:hAnsi="Symbol" w:hint="default"/>
        <w:color w:val="auto"/>
      </w:rPr>
    </w:lvl>
    <w:lvl w:ilvl="1" w:tplc="04070003" w:tentative="1">
      <w:start w:val="1"/>
      <w:numFmt w:val="bullet"/>
      <w:lvlText w:val="o"/>
      <w:lvlJc w:val="left"/>
      <w:pPr>
        <w:tabs>
          <w:tab w:val="num" w:pos="1553"/>
        </w:tabs>
        <w:ind w:left="1553" w:hanging="360"/>
      </w:pPr>
      <w:rPr>
        <w:rFonts w:ascii="Courier New" w:hAnsi="Courier New" w:cs="Courier New" w:hint="default"/>
      </w:rPr>
    </w:lvl>
    <w:lvl w:ilvl="2" w:tplc="04070005" w:tentative="1">
      <w:start w:val="1"/>
      <w:numFmt w:val="bullet"/>
      <w:lvlText w:val=""/>
      <w:lvlJc w:val="left"/>
      <w:pPr>
        <w:tabs>
          <w:tab w:val="num" w:pos="2273"/>
        </w:tabs>
        <w:ind w:left="2273" w:hanging="360"/>
      </w:pPr>
      <w:rPr>
        <w:rFonts w:ascii="Wingdings" w:hAnsi="Wingdings" w:hint="default"/>
      </w:rPr>
    </w:lvl>
    <w:lvl w:ilvl="3" w:tplc="04070001" w:tentative="1">
      <w:start w:val="1"/>
      <w:numFmt w:val="bullet"/>
      <w:lvlText w:val=""/>
      <w:lvlJc w:val="left"/>
      <w:pPr>
        <w:tabs>
          <w:tab w:val="num" w:pos="2993"/>
        </w:tabs>
        <w:ind w:left="2993" w:hanging="360"/>
      </w:pPr>
      <w:rPr>
        <w:rFonts w:ascii="Symbol" w:hAnsi="Symbol" w:hint="default"/>
      </w:rPr>
    </w:lvl>
    <w:lvl w:ilvl="4" w:tplc="04070003" w:tentative="1">
      <w:start w:val="1"/>
      <w:numFmt w:val="bullet"/>
      <w:lvlText w:val="o"/>
      <w:lvlJc w:val="left"/>
      <w:pPr>
        <w:tabs>
          <w:tab w:val="num" w:pos="3713"/>
        </w:tabs>
        <w:ind w:left="3713" w:hanging="360"/>
      </w:pPr>
      <w:rPr>
        <w:rFonts w:ascii="Courier New" w:hAnsi="Courier New" w:cs="Courier New" w:hint="default"/>
      </w:rPr>
    </w:lvl>
    <w:lvl w:ilvl="5" w:tplc="04070005" w:tentative="1">
      <w:start w:val="1"/>
      <w:numFmt w:val="bullet"/>
      <w:lvlText w:val=""/>
      <w:lvlJc w:val="left"/>
      <w:pPr>
        <w:tabs>
          <w:tab w:val="num" w:pos="4433"/>
        </w:tabs>
        <w:ind w:left="4433" w:hanging="360"/>
      </w:pPr>
      <w:rPr>
        <w:rFonts w:ascii="Wingdings" w:hAnsi="Wingdings" w:hint="default"/>
      </w:rPr>
    </w:lvl>
    <w:lvl w:ilvl="6" w:tplc="04070001" w:tentative="1">
      <w:start w:val="1"/>
      <w:numFmt w:val="bullet"/>
      <w:lvlText w:val=""/>
      <w:lvlJc w:val="left"/>
      <w:pPr>
        <w:tabs>
          <w:tab w:val="num" w:pos="5153"/>
        </w:tabs>
        <w:ind w:left="5153" w:hanging="360"/>
      </w:pPr>
      <w:rPr>
        <w:rFonts w:ascii="Symbol" w:hAnsi="Symbol" w:hint="default"/>
      </w:rPr>
    </w:lvl>
    <w:lvl w:ilvl="7" w:tplc="04070003" w:tentative="1">
      <w:start w:val="1"/>
      <w:numFmt w:val="bullet"/>
      <w:lvlText w:val="o"/>
      <w:lvlJc w:val="left"/>
      <w:pPr>
        <w:tabs>
          <w:tab w:val="num" w:pos="5873"/>
        </w:tabs>
        <w:ind w:left="5873" w:hanging="360"/>
      </w:pPr>
      <w:rPr>
        <w:rFonts w:ascii="Courier New" w:hAnsi="Courier New" w:cs="Courier New" w:hint="default"/>
      </w:rPr>
    </w:lvl>
    <w:lvl w:ilvl="8" w:tplc="04070005" w:tentative="1">
      <w:start w:val="1"/>
      <w:numFmt w:val="bullet"/>
      <w:lvlText w:val=""/>
      <w:lvlJc w:val="left"/>
      <w:pPr>
        <w:tabs>
          <w:tab w:val="num" w:pos="6593"/>
        </w:tabs>
        <w:ind w:left="6593" w:hanging="360"/>
      </w:pPr>
      <w:rPr>
        <w:rFonts w:ascii="Wingdings" w:hAnsi="Wingdings" w:hint="default"/>
      </w:rPr>
    </w:lvl>
  </w:abstractNum>
  <w:abstractNum w:abstractNumId="4">
    <w:nsid w:val="31501497"/>
    <w:multiLevelType w:val="hybridMultilevel"/>
    <w:tmpl w:val="3C0862F8"/>
    <w:lvl w:ilvl="0" w:tplc="4928078E">
      <w:start w:val="1"/>
      <w:numFmt w:val="bullet"/>
      <w:lvlText w:val=""/>
      <w:lvlJc w:val="left"/>
      <w:pPr>
        <w:tabs>
          <w:tab w:val="num" w:pos="625"/>
        </w:tabs>
        <w:ind w:left="625" w:hanging="360"/>
      </w:pPr>
      <w:rPr>
        <w:rFonts w:ascii="Symbol" w:hAnsi="Symbol" w:hint="default"/>
        <w:color w:val="auto"/>
      </w:rPr>
    </w:lvl>
    <w:lvl w:ilvl="1" w:tplc="04070003" w:tentative="1">
      <w:start w:val="1"/>
      <w:numFmt w:val="bullet"/>
      <w:lvlText w:val="o"/>
      <w:lvlJc w:val="left"/>
      <w:pPr>
        <w:tabs>
          <w:tab w:val="num" w:pos="1629"/>
        </w:tabs>
        <w:ind w:left="1629" w:hanging="360"/>
      </w:pPr>
      <w:rPr>
        <w:rFonts w:ascii="Courier New" w:hAnsi="Courier New" w:cs="Courier New" w:hint="default"/>
      </w:rPr>
    </w:lvl>
    <w:lvl w:ilvl="2" w:tplc="04070005" w:tentative="1">
      <w:start w:val="1"/>
      <w:numFmt w:val="bullet"/>
      <w:lvlText w:val=""/>
      <w:lvlJc w:val="left"/>
      <w:pPr>
        <w:tabs>
          <w:tab w:val="num" w:pos="2349"/>
        </w:tabs>
        <w:ind w:left="2349" w:hanging="360"/>
      </w:pPr>
      <w:rPr>
        <w:rFonts w:ascii="Wingdings" w:hAnsi="Wingdings" w:hint="default"/>
      </w:rPr>
    </w:lvl>
    <w:lvl w:ilvl="3" w:tplc="04070001" w:tentative="1">
      <w:start w:val="1"/>
      <w:numFmt w:val="bullet"/>
      <w:lvlText w:val=""/>
      <w:lvlJc w:val="left"/>
      <w:pPr>
        <w:tabs>
          <w:tab w:val="num" w:pos="3069"/>
        </w:tabs>
        <w:ind w:left="3069" w:hanging="360"/>
      </w:pPr>
      <w:rPr>
        <w:rFonts w:ascii="Symbol" w:hAnsi="Symbol" w:hint="default"/>
      </w:rPr>
    </w:lvl>
    <w:lvl w:ilvl="4" w:tplc="04070003" w:tentative="1">
      <w:start w:val="1"/>
      <w:numFmt w:val="bullet"/>
      <w:lvlText w:val="o"/>
      <w:lvlJc w:val="left"/>
      <w:pPr>
        <w:tabs>
          <w:tab w:val="num" w:pos="3789"/>
        </w:tabs>
        <w:ind w:left="3789" w:hanging="360"/>
      </w:pPr>
      <w:rPr>
        <w:rFonts w:ascii="Courier New" w:hAnsi="Courier New" w:cs="Courier New" w:hint="default"/>
      </w:rPr>
    </w:lvl>
    <w:lvl w:ilvl="5" w:tplc="04070005" w:tentative="1">
      <w:start w:val="1"/>
      <w:numFmt w:val="bullet"/>
      <w:lvlText w:val=""/>
      <w:lvlJc w:val="left"/>
      <w:pPr>
        <w:tabs>
          <w:tab w:val="num" w:pos="4509"/>
        </w:tabs>
        <w:ind w:left="4509" w:hanging="360"/>
      </w:pPr>
      <w:rPr>
        <w:rFonts w:ascii="Wingdings" w:hAnsi="Wingdings" w:hint="default"/>
      </w:rPr>
    </w:lvl>
    <w:lvl w:ilvl="6" w:tplc="04070001" w:tentative="1">
      <w:start w:val="1"/>
      <w:numFmt w:val="bullet"/>
      <w:lvlText w:val=""/>
      <w:lvlJc w:val="left"/>
      <w:pPr>
        <w:tabs>
          <w:tab w:val="num" w:pos="5229"/>
        </w:tabs>
        <w:ind w:left="5229" w:hanging="360"/>
      </w:pPr>
      <w:rPr>
        <w:rFonts w:ascii="Symbol" w:hAnsi="Symbol" w:hint="default"/>
      </w:rPr>
    </w:lvl>
    <w:lvl w:ilvl="7" w:tplc="04070003" w:tentative="1">
      <w:start w:val="1"/>
      <w:numFmt w:val="bullet"/>
      <w:lvlText w:val="o"/>
      <w:lvlJc w:val="left"/>
      <w:pPr>
        <w:tabs>
          <w:tab w:val="num" w:pos="5949"/>
        </w:tabs>
        <w:ind w:left="5949" w:hanging="360"/>
      </w:pPr>
      <w:rPr>
        <w:rFonts w:ascii="Courier New" w:hAnsi="Courier New" w:cs="Courier New" w:hint="default"/>
      </w:rPr>
    </w:lvl>
    <w:lvl w:ilvl="8" w:tplc="04070005" w:tentative="1">
      <w:start w:val="1"/>
      <w:numFmt w:val="bullet"/>
      <w:lvlText w:val=""/>
      <w:lvlJc w:val="left"/>
      <w:pPr>
        <w:tabs>
          <w:tab w:val="num" w:pos="6669"/>
        </w:tabs>
        <w:ind w:left="6669" w:hanging="360"/>
      </w:pPr>
      <w:rPr>
        <w:rFonts w:ascii="Wingdings" w:hAnsi="Wingdings" w:hint="default"/>
      </w:rPr>
    </w:lvl>
  </w:abstractNum>
  <w:abstractNum w:abstractNumId="5">
    <w:nsid w:val="33A325F8"/>
    <w:multiLevelType w:val="hybridMultilevel"/>
    <w:tmpl w:val="C1A690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3CA6B80"/>
    <w:multiLevelType w:val="hybridMultilevel"/>
    <w:tmpl w:val="E4763FE0"/>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49BB47E6"/>
    <w:multiLevelType w:val="hybridMultilevel"/>
    <w:tmpl w:val="19C610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63D656AD"/>
    <w:multiLevelType w:val="hybridMultilevel"/>
    <w:tmpl w:val="D38096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65ED7524"/>
    <w:multiLevelType w:val="hybridMultilevel"/>
    <w:tmpl w:val="6868F1D6"/>
    <w:lvl w:ilvl="0" w:tplc="3CA85242">
      <w:start w:val="1"/>
      <w:numFmt w:val="lowerLetter"/>
      <w:lvlText w:val="%1)"/>
      <w:lvlJc w:val="left"/>
      <w:pPr>
        <w:tabs>
          <w:tab w:val="num" w:pos="720"/>
        </w:tabs>
        <w:ind w:left="720" w:hanging="360"/>
      </w:pPr>
      <w:rPr>
        <w:rFonts w:hint="default"/>
        <w:b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nsid w:val="6A522AC6"/>
    <w:multiLevelType w:val="hybridMultilevel"/>
    <w:tmpl w:val="69E27B04"/>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9"/>
  </w:num>
  <w:num w:numId="3">
    <w:abstractNumId w:val="6"/>
  </w:num>
  <w:num w:numId="4">
    <w:abstractNumId w:val="0"/>
  </w:num>
  <w:num w:numId="5">
    <w:abstractNumId w:val="2"/>
  </w:num>
  <w:num w:numId="6">
    <w:abstractNumId w:val="3"/>
  </w:num>
  <w:num w:numId="7">
    <w:abstractNumId w:val="4"/>
  </w:num>
  <w:num w:numId="8">
    <w:abstractNumId w:val="1"/>
  </w:num>
  <w:num w:numId="9">
    <w:abstractNumId w:val="7"/>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059D"/>
    <w:rsid w:val="00010AAD"/>
    <w:rsid w:val="00031937"/>
    <w:rsid w:val="00084E18"/>
    <w:rsid w:val="00090A7B"/>
    <w:rsid w:val="000A4F91"/>
    <w:rsid w:val="000B26D6"/>
    <w:rsid w:val="000B7E73"/>
    <w:rsid w:val="000D0257"/>
    <w:rsid w:val="000D505F"/>
    <w:rsid w:val="000F3549"/>
    <w:rsid w:val="00100D59"/>
    <w:rsid w:val="00112413"/>
    <w:rsid w:val="0012366B"/>
    <w:rsid w:val="0013365F"/>
    <w:rsid w:val="00135F98"/>
    <w:rsid w:val="0014059D"/>
    <w:rsid w:val="00155924"/>
    <w:rsid w:val="00192209"/>
    <w:rsid w:val="00193941"/>
    <w:rsid w:val="001A5F39"/>
    <w:rsid w:val="001B074D"/>
    <w:rsid w:val="001C037C"/>
    <w:rsid w:val="001F6DC8"/>
    <w:rsid w:val="00207C07"/>
    <w:rsid w:val="00221519"/>
    <w:rsid w:val="00245F1C"/>
    <w:rsid w:val="0026564E"/>
    <w:rsid w:val="00271547"/>
    <w:rsid w:val="00273AED"/>
    <w:rsid w:val="00287EDC"/>
    <w:rsid w:val="00293AD9"/>
    <w:rsid w:val="0029493B"/>
    <w:rsid w:val="002A73D5"/>
    <w:rsid w:val="002B20EB"/>
    <w:rsid w:val="002C1DA0"/>
    <w:rsid w:val="002D53CB"/>
    <w:rsid w:val="002E5A01"/>
    <w:rsid w:val="003155E3"/>
    <w:rsid w:val="00341BB9"/>
    <w:rsid w:val="00384F06"/>
    <w:rsid w:val="003A7A7C"/>
    <w:rsid w:val="003D0352"/>
    <w:rsid w:val="003D09D7"/>
    <w:rsid w:val="003D25A3"/>
    <w:rsid w:val="003D648D"/>
    <w:rsid w:val="003F0712"/>
    <w:rsid w:val="004072CF"/>
    <w:rsid w:val="004116BB"/>
    <w:rsid w:val="00462EC1"/>
    <w:rsid w:val="004638B1"/>
    <w:rsid w:val="004974E7"/>
    <w:rsid w:val="004C3F82"/>
    <w:rsid w:val="004F51F3"/>
    <w:rsid w:val="004F7AAE"/>
    <w:rsid w:val="005041BD"/>
    <w:rsid w:val="00513E1E"/>
    <w:rsid w:val="005204FA"/>
    <w:rsid w:val="005416BF"/>
    <w:rsid w:val="00566B2A"/>
    <w:rsid w:val="0057580D"/>
    <w:rsid w:val="005870C9"/>
    <w:rsid w:val="005D575E"/>
    <w:rsid w:val="005D6089"/>
    <w:rsid w:val="005D7886"/>
    <w:rsid w:val="005D7A05"/>
    <w:rsid w:val="00614344"/>
    <w:rsid w:val="00615C41"/>
    <w:rsid w:val="0062412E"/>
    <w:rsid w:val="00643D51"/>
    <w:rsid w:val="00657681"/>
    <w:rsid w:val="00665422"/>
    <w:rsid w:val="0068083E"/>
    <w:rsid w:val="006B3F99"/>
    <w:rsid w:val="006C7444"/>
    <w:rsid w:val="006E4D57"/>
    <w:rsid w:val="00700292"/>
    <w:rsid w:val="007155EC"/>
    <w:rsid w:val="00725290"/>
    <w:rsid w:val="0073756A"/>
    <w:rsid w:val="00740878"/>
    <w:rsid w:val="00764153"/>
    <w:rsid w:val="00781F5E"/>
    <w:rsid w:val="00786CF3"/>
    <w:rsid w:val="007A466A"/>
    <w:rsid w:val="007C07D8"/>
    <w:rsid w:val="007D4BC7"/>
    <w:rsid w:val="007E01A8"/>
    <w:rsid w:val="007E538E"/>
    <w:rsid w:val="00810BC5"/>
    <w:rsid w:val="0082188F"/>
    <w:rsid w:val="0083276F"/>
    <w:rsid w:val="00852BAA"/>
    <w:rsid w:val="0086082B"/>
    <w:rsid w:val="00862F05"/>
    <w:rsid w:val="008A33C1"/>
    <w:rsid w:val="008B280E"/>
    <w:rsid w:val="008B29E5"/>
    <w:rsid w:val="008C4743"/>
    <w:rsid w:val="008E67C0"/>
    <w:rsid w:val="00907941"/>
    <w:rsid w:val="00922359"/>
    <w:rsid w:val="0092334D"/>
    <w:rsid w:val="0093664E"/>
    <w:rsid w:val="00947775"/>
    <w:rsid w:val="00952AE2"/>
    <w:rsid w:val="009733C9"/>
    <w:rsid w:val="00980EB1"/>
    <w:rsid w:val="00984E6E"/>
    <w:rsid w:val="009864C5"/>
    <w:rsid w:val="00993401"/>
    <w:rsid w:val="00993B9D"/>
    <w:rsid w:val="009A2444"/>
    <w:rsid w:val="009A486D"/>
    <w:rsid w:val="009B0957"/>
    <w:rsid w:val="009B764B"/>
    <w:rsid w:val="009E2481"/>
    <w:rsid w:val="00A06403"/>
    <w:rsid w:val="00A07CCD"/>
    <w:rsid w:val="00A121FB"/>
    <w:rsid w:val="00A5662C"/>
    <w:rsid w:val="00A61C77"/>
    <w:rsid w:val="00A645BF"/>
    <w:rsid w:val="00A91DDB"/>
    <w:rsid w:val="00AA01B2"/>
    <w:rsid w:val="00AC4776"/>
    <w:rsid w:val="00B00029"/>
    <w:rsid w:val="00B15390"/>
    <w:rsid w:val="00B37C5A"/>
    <w:rsid w:val="00B65313"/>
    <w:rsid w:val="00B70899"/>
    <w:rsid w:val="00B75B55"/>
    <w:rsid w:val="00B826A2"/>
    <w:rsid w:val="00BD0604"/>
    <w:rsid w:val="00BF3726"/>
    <w:rsid w:val="00C67E66"/>
    <w:rsid w:val="00D0453D"/>
    <w:rsid w:val="00D0762C"/>
    <w:rsid w:val="00D25CAC"/>
    <w:rsid w:val="00D27100"/>
    <w:rsid w:val="00D3562D"/>
    <w:rsid w:val="00D362F5"/>
    <w:rsid w:val="00DA2A99"/>
    <w:rsid w:val="00DB4328"/>
    <w:rsid w:val="00DC46A8"/>
    <w:rsid w:val="00DF21FA"/>
    <w:rsid w:val="00E02CAF"/>
    <w:rsid w:val="00E04E4E"/>
    <w:rsid w:val="00E31679"/>
    <w:rsid w:val="00E34992"/>
    <w:rsid w:val="00E4758E"/>
    <w:rsid w:val="00E629A6"/>
    <w:rsid w:val="00E63DA1"/>
    <w:rsid w:val="00E73DC7"/>
    <w:rsid w:val="00E80BFF"/>
    <w:rsid w:val="00E8637F"/>
    <w:rsid w:val="00EC63EC"/>
    <w:rsid w:val="00ED6B55"/>
    <w:rsid w:val="00F00509"/>
    <w:rsid w:val="00F524D9"/>
    <w:rsid w:val="00F62D85"/>
    <w:rsid w:val="00F64A73"/>
    <w:rsid w:val="00F7020C"/>
    <w:rsid w:val="00F967AF"/>
    <w:rsid w:val="00FA6F12"/>
    <w:rsid w:val="00FB1A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red">
      <v:fill color="re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5870C9"/>
    <w:rPr>
      <w:sz w:val="24"/>
      <w:szCs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rsid w:val="00A07CCD"/>
    <w:pPr>
      <w:tabs>
        <w:tab w:val="center" w:pos="4536"/>
        <w:tab w:val="right" w:pos="9072"/>
      </w:tabs>
    </w:pPr>
  </w:style>
  <w:style w:type="paragraph" w:styleId="Fuzeile">
    <w:name w:val="footer"/>
    <w:basedOn w:val="Standard"/>
    <w:link w:val="FuzeileZchn"/>
    <w:uiPriority w:val="99"/>
    <w:rsid w:val="00A07CCD"/>
    <w:pPr>
      <w:tabs>
        <w:tab w:val="center" w:pos="4536"/>
        <w:tab w:val="right" w:pos="9072"/>
      </w:tabs>
    </w:pPr>
  </w:style>
  <w:style w:type="table" w:styleId="Tabellenraster">
    <w:name w:val="Table Grid"/>
    <w:basedOn w:val="NormaleTabelle"/>
    <w:rsid w:val="005D78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eitenzahl">
    <w:name w:val="page number"/>
    <w:basedOn w:val="Absatz-Standardschriftart"/>
    <w:rsid w:val="00221519"/>
  </w:style>
  <w:style w:type="character" w:styleId="Hyperlink">
    <w:name w:val="Hyperlink"/>
    <w:rsid w:val="007A466A"/>
    <w:rPr>
      <w:color w:val="0000FF"/>
      <w:u w:val="single"/>
    </w:rPr>
  </w:style>
  <w:style w:type="character" w:styleId="Kommentarzeichen">
    <w:name w:val="annotation reference"/>
    <w:rsid w:val="003A7A7C"/>
    <w:rPr>
      <w:sz w:val="16"/>
      <w:szCs w:val="16"/>
    </w:rPr>
  </w:style>
  <w:style w:type="paragraph" w:styleId="Kommentartext">
    <w:name w:val="annotation text"/>
    <w:basedOn w:val="Standard"/>
    <w:link w:val="KommentartextZchn"/>
    <w:rsid w:val="003A7A7C"/>
    <w:rPr>
      <w:sz w:val="20"/>
      <w:szCs w:val="20"/>
    </w:rPr>
  </w:style>
  <w:style w:type="character" w:customStyle="1" w:styleId="KommentartextZchn">
    <w:name w:val="Kommentartext Zchn"/>
    <w:basedOn w:val="Absatz-Standardschriftart"/>
    <w:link w:val="Kommentartext"/>
    <w:rsid w:val="003A7A7C"/>
  </w:style>
  <w:style w:type="paragraph" w:styleId="Kommentarthema">
    <w:name w:val="annotation subject"/>
    <w:basedOn w:val="Kommentartext"/>
    <w:next w:val="Kommentartext"/>
    <w:link w:val="KommentarthemaZchn"/>
    <w:rsid w:val="003A7A7C"/>
    <w:rPr>
      <w:b/>
      <w:bCs/>
    </w:rPr>
  </w:style>
  <w:style w:type="character" w:customStyle="1" w:styleId="KommentarthemaZchn">
    <w:name w:val="Kommentarthema Zchn"/>
    <w:link w:val="Kommentarthema"/>
    <w:rsid w:val="003A7A7C"/>
    <w:rPr>
      <w:b/>
      <w:bCs/>
    </w:rPr>
  </w:style>
  <w:style w:type="paragraph" w:styleId="Sprechblasentext">
    <w:name w:val="Balloon Text"/>
    <w:basedOn w:val="Standard"/>
    <w:link w:val="SprechblasentextZchn"/>
    <w:rsid w:val="003A7A7C"/>
    <w:rPr>
      <w:rFonts w:ascii="Tahoma" w:hAnsi="Tahoma" w:cs="Tahoma"/>
      <w:sz w:val="16"/>
      <w:szCs w:val="16"/>
    </w:rPr>
  </w:style>
  <w:style w:type="character" w:customStyle="1" w:styleId="SprechblasentextZchn">
    <w:name w:val="Sprechblasentext Zchn"/>
    <w:link w:val="Sprechblasentext"/>
    <w:rsid w:val="003A7A7C"/>
    <w:rPr>
      <w:rFonts w:ascii="Tahoma" w:hAnsi="Tahoma" w:cs="Tahoma"/>
      <w:sz w:val="16"/>
      <w:szCs w:val="16"/>
    </w:rPr>
  </w:style>
  <w:style w:type="character" w:customStyle="1" w:styleId="FuzeileZchn">
    <w:name w:val="Fußzeile Zchn"/>
    <w:link w:val="Fuzeile"/>
    <w:uiPriority w:val="99"/>
    <w:rsid w:val="004F7AAE"/>
    <w:rPr>
      <w:sz w:val="24"/>
      <w:szCs w:val="24"/>
    </w:rPr>
  </w:style>
  <w:style w:type="paragraph" w:styleId="Funotentext">
    <w:name w:val="footnote text"/>
    <w:basedOn w:val="Standard"/>
    <w:link w:val="FunotentextZchn"/>
    <w:rsid w:val="00FB1A26"/>
    <w:rPr>
      <w:sz w:val="20"/>
      <w:szCs w:val="20"/>
    </w:rPr>
  </w:style>
  <w:style w:type="character" w:customStyle="1" w:styleId="FunotentextZchn">
    <w:name w:val="Fußnotentext Zchn"/>
    <w:basedOn w:val="Absatz-Standardschriftart"/>
    <w:link w:val="Funotentext"/>
    <w:rsid w:val="00FB1A26"/>
  </w:style>
  <w:style w:type="character" w:styleId="Funotenzeichen">
    <w:name w:val="footnote reference"/>
    <w:rsid w:val="00FB1A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http://upload.wikimedia.org/wikipedia/commons/thumb/6/61/Searchtool.svg/512px-Searchtool.svg.pn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5D8201-0705-4343-8753-FBF5A9B45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112CB9BB.dotm</Template>
  <TotalTime>0</TotalTime>
  <Pages>17</Pages>
  <Words>1795</Words>
  <Characters>9624</Characters>
  <Application>Microsoft Office Word</Application>
  <DocSecurity>0</DocSecurity>
  <Lines>566</Lines>
  <Paragraphs>300</Paragraphs>
  <ScaleCrop>false</ScaleCrop>
  <HeadingPairs>
    <vt:vector size="2" baseType="variant">
      <vt:variant>
        <vt:lpstr>Titel</vt:lpstr>
      </vt:variant>
      <vt:variant>
        <vt:i4>1</vt:i4>
      </vt:variant>
    </vt:vector>
  </HeadingPairs>
  <TitlesOfParts>
    <vt:vector size="1" baseType="lpstr">
      <vt:lpstr>„I’m surte you’re wonderful with children,“ Aunt Celia told me</vt:lpstr>
    </vt:vector>
  </TitlesOfParts>
  <Company>Lenovo</Company>
  <LinksUpToDate>false</LinksUpToDate>
  <CharactersWithSpaces>11119</CharactersWithSpaces>
  <SharedDoc>false</SharedDoc>
  <HLinks>
    <vt:vector size="18" baseType="variant">
      <vt:variant>
        <vt:i4>6291552</vt:i4>
      </vt:variant>
      <vt:variant>
        <vt:i4>12</vt:i4>
      </vt:variant>
      <vt:variant>
        <vt:i4>0</vt:i4>
      </vt:variant>
      <vt:variant>
        <vt:i4>5</vt:i4>
      </vt:variant>
      <vt:variant>
        <vt:lpwstr>http://ftp.gnome.org/pub/GNOME/sources/gnome-themes-extras/0.9/gnome-themes-extras-0.9.0.tar.gz</vt:lpwstr>
      </vt:variant>
      <vt:variant>
        <vt:lpwstr/>
      </vt:variant>
      <vt:variant>
        <vt:i4>5111893</vt:i4>
      </vt:variant>
      <vt:variant>
        <vt:i4>-1</vt:i4>
      </vt:variant>
      <vt:variant>
        <vt:i4>1145</vt:i4>
      </vt:variant>
      <vt:variant>
        <vt:i4>4</vt:i4>
      </vt:variant>
      <vt:variant>
        <vt:lpwstr>http://upload.wikimedia.org/wikipedia/commons/6/61/Searchtool.svg</vt:lpwstr>
      </vt:variant>
      <vt:variant>
        <vt:lpwstr/>
      </vt:variant>
      <vt:variant>
        <vt:i4>5767260</vt:i4>
      </vt:variant>
      <vt:variant>
        <vt:i4>-1</vt:i4>
      </vt:variant>
      <vt:variant>
        <vt:i4>1145</vt:i4>
      </vt:variant>
      <vt:variant>
        <vt:i4>1</vt:i4>
      </vt:variant>
      <vt:variant>
        <vt:lpwstr>http://upload.wikimedia.org/wikipedia/commons/thumb/6/61/Searchtool.svg/512px-Searchtool.svg.png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 surte you’re wonderful with children,“ Aunt Celia told me</dc:title>
  <dc:subject/>
  <dc:creator>Jessica</dc:creator>
  <cp:keywords/>
  <cp:lastModifiedBy>Bial, Jessica</cp:lastModifiedBy>
  <cp:revision>2</cp:revision>
  <cp:lastPrinted>2012-07-11T09:29:00Z</cp:lastPrinted>
  <dcterms:created xsi:type="dcterms:W3CDTF">2013-09-23T10:05:00Z</dcterms:created>
  <dcterms:modified xsi:type="dcterms:W3CDTF">2013-09-23T10:05:00Z</dcterms:modified>
</cp:coreProperties>
</file>