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47C5" w:rsidRPr="0034346A" w:rsidRDefault="00E747C5" w:rsidP="00E747C5">
      <w:bookmarkStart w:id="0" w:name="_GoBack"/>
      <w:bookmarkEnd w:id="0"/>
    </w:p>
    <w:p w:rsidR="00E747C5" w:rsidRDefault="00E747C5" w:rsidP="00E747C5">
      <w:pPr>
        <w:jc w:val="center"/>
        <w:rPr>
          <w:b/>
        </w:rPr>
      </w:pPr>
    </w:p>
    <w:p w:rsidR="00E747C5" w:rsidRDefault="00E747C5" w:rsidP="00E747C5">
      <w:pPr>
        <w:jc w:val="center"/>
        <w:rPr>
          <w:b/>
        </w:rPr>
      </w:pPr>
    </w:p>
    <w:p w:rsidR="00E747C5" w:rsidRDefault="00E747C5" w:rsidP="00E747C5">
      <w:pPr>
        <w:jc w:val="center"/>
        <w:rPr>
          <w:b/>
        </w:rPr>
      </w:pPr>
    </w:p>
    <w:p w:rsidR="00E747C5" w:rsidRDefault="00E747C5" w:rsidP="00E747C5">
      <w:pPr>
        <w:jc w:val="center"/>
        <w:rPr>
          <w:b/>
        </w:rPr>
      </w:pPr>
    </w:p>
    <w:p w:rsidR="00E747C5" w:rsidRPr="00E747C5" w:rsidRDefault="00E747C5" w:rsidP="00E747C5">
      <w:pPr>
        <w:pBdr>
          <w:top w:val="single" w:sz="4" w:space="1" w:color="auto"/>
          <w:bottom w:val="single" w:sz="4" w:space="1" w:color="auto"/>
        </w:pBdr>
        <w:jc w:val="center"/>
        <w:rPr>
          <w:b/>
          <w:sz w:val="40"/>
          <w:szCs w:val="40"/>
        </w:rPr>
      </w:pPr>
      <w:r>
        <w:rPr>
          <w:b/>
          <w:sz w:val="40"/>
          <w:szCs w:val="40"/>
        </w:rPr>
        <w:t>Aufgabenbeispiel</w:t>
      </w:r>
    </w:p>
    <w:p w:rsidR="00E747C5" w:rsidRDefault="00E747C5" w:rsidP="00E747C5">
      <w:pPr>
        <w:jc w:val="center"/>
        <w:rPr>
          <w:b/>
        </w:rPr>
      </w:pPr>
    </w:p>
    <w:p w:rsidR="00E747C5" w:rsidRDefault="00E747C5" w:rsidP="00E747C5">
      <w:pPr>
        <w:jc w:val="center"/>
        <w:rPr>
          <w:b/>
        </w:rPr>
      </w:pPr>
    </w:p>
    <w:p w:rsidR="00E747C5" w:rsidRDefault="00E747C5" w:rsidP="00E747C5">
      <w:pPr>
        <w:jc w:val="center"/>
        <w:rPr>
          <w:b/>
        </w:rPr>
      </w:pPr>
    </w:p>
    <w:p w:rsidR="00E747C5" w:rsidRPr="006E0AFC" w:rsidRDefault="00FD118C" w:rsidP="00E747C5">
      <w:pPr>
        <w:jc w:val="center"/>
        <w:rPr>
          <w:b/>
        </w:rPr>
      </w:pPr>
      <w:r w:rsidRPr="006E0AFC">
        <w:rPr>
          <w:b/>
        </w:rPr>
        <w:t>Semester 4</w:t>
      </w:r>
      <w:r w:rsidR="00E747C5" w:rsidRPr="006E0AFC">
        <w:rPr>
          <w:b/>
        </w:rPr>
        <w:t xml:space="preserve">, </w:t>
      </w:r>
      <w:r w:rsidR="00FB5691" w:rsidRPr="006E0AFC">
        <w:rPr>
          <w:b/>
        </w:rPr>
        <w:t xml:space="preserve"> 1. Quartal, </w:t>
      </w:r>
      <w:r w:rsidR="00E747C5" w:rsidRPr="006E0AFC">
        <w:rPr>
          <w:b/>
        </w:rPr>
        <w:t>Einheit 1</w:t>
      </w:r>
    </w:p>
    <w:p w:rsidR="00E747C5" w:rsidRPr="006E0AFC" w:rsidRDefault="00E747C5" w:rsidP="00E747C5">
      <w:pPr>
        <w:jc w:val="center"/>
        <w:rPr>
          <w:b/>
        </w:rPr>
      </w:pPr>
    </w:p>
    <w:p w:rsidR="00E747C5" w:rsidRPr="006E0AFC" w:rsidRDefault="00FD118C" w:rsidP="00E747C5">
      <w:pPr>
        <w:jc w:val="center"/>
        <w:rPr>
          <w:b/>
          <w:i/>
          <w:sz w:val="40"/>
          <w:szCs w:val="40"/>
        </w:rPr>
      </w:pPr>
      <w:r w:rsidRPr="006E0AFC">
        <w:rPr>
          <w:b/>
          <w:i/>
          <w:sz w:val="40"/>
          <w:szCs w:val="40"/>
        </w:rPr>
        <w:t>Being mobile</w:t>
      </w:r>
    </w:p>
    <w:p w:rsidR="00E747C5" w:rsidRPr="006E0AFC" w:rsidRDefault="00E747C5" w:rsidP="00E747C5">
      <w:pPr>
        <w:jc w:val="center"/>
        <w:rPr>
          <w:b/>
          <w:sz w:val="40"/>
          <w:szCs w:val="40"/>
        </w:rPr>
      </w:pPr>
    </w:p>
    <w:p w:rsidR="00E747C5" w:rsidRPr="006E0AFC" w:rsidRDefault="00E747C5" w:rsidP="00E747C5">
      <w:pPr>
        <w:jc w:val="center"/>
        <w:rPr>
          <w:b/>
        </w:rPr>
      </w:pPr>
    </w:p>
    <w:p w:rsidR="00E747C5" w:rsidRPr="00FB5691" w:rsidRDefault="00E747C5" w:rsidP="00E747C5">
      <w:pPr>
        <w:jc w:val="center"/>
        <w:rPr>
          <w:b/>
          <w:lang w:val="en-GB"/>
        </w:rPr>
      </w:pPr>
      <w:r>
        <w:rPr>
          <w:b/>
          <w:noProof/>
        </w:rPr>
      </w:r>
      <w:r w:rsidRPr="00E747C5">
        <w:rPr>
          <w:b/>
        </w:rPr>
        <w:pict>
          <v:group id="_x0000_s1098" editas="canvas" style="width:440.85pt;height:397.5pt;mso-position-horizontal-relative:char;mso-position-vertical-relative:line" coordorigin="-162,-180" coordsize="8817,7950">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99" type="#_x0000_t75" style="position:absolute;left:-162;top:-180;width:8817;height:7950" o:preferrelative="f">
              <v:fill o:detectmouseclick="t"/>
              <v:path o:extrusionok="t" o:connecttype="none"/>
              <o:lock v:ext="edit" text="t"/>
            </v:shape>
            <v:shape id="_x0000_s1100" style="position:absolute;left:1921;top:6385;width:3663;height:468" coordsize="3663,468" path="m180,180l,468r3466,l3466,468r18,-18l3520,414r17,-36l3573,342r36,-54l3627,252r18,-36l3663,180r-18,-36l3645,108,3627,72,3609,36r,-18l3591,r,l288,,180,180xe" fillcolor="#ccc" stroked="f">
              <v:path arrowok="t"/>
            </v:shape>
            <v:shape id="_x0000_s1111" style="position:absolute;left:4058;top:4029;width:3789;height:1295" coordsize="3789,1295" path="m341,144l,1295,3789,1079,3663,,341,144xe" fillcolor="#ccc" stroked="f">
              <v:path arrowok="t"/>
            </v:shape>
            <v:shape id="_x0000_s1112" style="position:absolute;left:5800;top:3543;width:2621;height:2051" coordsize="2621,2051" path="m,1637r790,414l2621,684,538,,,1637xe" fillcolor="#b2b2b2" stroked="f">
              <v:path arrowok="t"/>
            </v:shape>
            <v:shape id="_x0000_s1113" style="position:absolute;left:4004;top:4892;width:3645;height:270" coordsize="3645,270" path="m,180r,90l3645,126,3645,,,180xe" fillcolor="#e5e5e5" stroked="f">
              <v:path arrowok="t"/>
            </v:shape>
            <v:shape id="_x0000_s1114" style="position:absolute;left:4004;top:3903;width:3645;height:1169" coordsize="3645,1169" path="m341,180l,1169,3645,989,3573,,341,180xe" fillcolor="gray" stroked="f">
              <v:path arrowok="t"/>
            </v:shape>
            <v:shape id="_x0000_s1115" style="position:absolute;left:3986;top:3885;width:3681;height:1331" coordsize="3681,1331" path="m3681,1007r,l3681,1007r,l3681,1007r,l3681,1007r,l3681,1007,3609,18r,l3609,r,l3609,r-18,l3591,r,l3573,,341,180r,l341,180r,l341,180r-18,l323,180r,l323,198,,1187r,l,1187r,l,1187r,l,1187r,l,1187r,l,1313r,l,1313r,l,1313r,18l,1331r,l,1331r,l,1331r18,l18,1331r,l18,1331r,l18,1331,3663,1151r,l3663,1151r18,l3681,1151r,l3681,1133r,l3681,1133r,-126l3681,1007xm54,1223l3627,1043r,54l54,1277r,-54xm377,234l3555,54r72,935l72,1151,377,234xe" fillcolor="black" stroked="f">
              <v:path arrowok="t"/>
              <o:lock v:ext="edit" verticies="t"/>
            </v:shape>
            <v:shape id="_x0000_s1116" style="position:absolute;left:4417;top:4299;width:1814;height:1205" coordsize="1814,1205" path="m18,l,233r1796,972l1814,827,18,xe" fillcolor="#ccc" stroked="f">
              <v:path arrowok="t"/>
            </v:shape>
            <v:shape id="_x0000_s1117" style="position:absolute;left:4435;top:3112;width:3950;height:2014" coordsize="3950,2014" path="m,1187l2083,,3950,521,1796,2014,,1187xe" fillcolor="silver" stroked="f">
              <v:path arrowok="t"/>
            </v:shape>
            <v:shape id="_x0000_s1118" style="position:absolute;left:6213;top:3633;width:2190;height:1871" coordsize="2190,1871" path="m2190,l18,1493,,1871,2190,342,2190,xe" fillcolor="#e5e5e5" stroked="f">
              <v:path arrowok="t"/>
            </v:shape>
            <v:shape id="_x0000_s1119" style="position:absolute;left:4399;top:3094;width:4040;height:2446" coordsize="4040,2446" path="m4040,521r,l4040,521r,l4040,521r,l4040,521r,l4040,521r,l4040,521r-18,-18l4022,503r,l4022,503r,l4022,503r-18,l2119,r-18,l2101,r,l2101,r,l2101,r,l2083,,18,1187r-18,l,1187r,l,1205r,l,1205r,l,1223r,l,1438r,l,1456r,l,1456r,l,1456r18,l18,1474r1796,954l1832,2428r,l1832,2446r,l1832,2446r18,-18l1850,2428r,l1850,2428r,l1850,2428r,l1850,2428r,l1850,2428r,l1850,2428,4022,899r,l4022,899r,l4040,899r,l4040,881r,l4040,881r,-360xm1796,2356l54,1420r,-161l1796,2068r,288xm1850,2050l3968,575r,288l1867,2356r,-306l1850,2050xm2101,54l3932,539,1814,1996,90,1205,2101,54xe" fillcolor="black" stroked="f">
              <v:path arrowok="t"/>
              <o:lock v:ext="edit" verticies="t"/>
            </v:shape>
            <v:shape id="_x0000_s1120" style="position:absolute;left:5800;top:3597;width:1436;height:666" coordsize="1436,666" path="m592,l,360,826,666,1436,270,592,xe" stroked="f">
              <v:path arrowok="t"/>
            </v:shape>
            <v:shape id="_x0000_s1121" style="position:absolute;left:4992;top:5719;width:413;height:954" coordsize="413,954" path="m233,r,l197,,161,18,125,54,71,126,36,216,18,324,,486,18,648,36,756r35,90l107,900r54,36l197,954r18,l233,954r,l251,936r36,-18l323,882r36,-72l377,738,395,630,413,504r,-144l377,252,359,162,323,108,287,54,269,18,251,,233,xe" fillcolor="silver" stroked="f">
              <v:path arrowok="t"/>
            </v:shape>
            <v:shape id="_x0000_s1122" style="position:absolute;left:1760;top:5719;width:3429;height:972" coordsize="3429,972" path="m215,r,l197,,179,18,161,36r-18,l125,54,107,72,89,108,71,126,54,180,36,234,18,288,,360r,54l,468r,54l,558r18,54l18,684r18,54l54,810r17,54l107,900r36,36l3429,972r,l3393,954r-36,-36l3321,882r-36,-72l3250,738,3232,630r,-144l3250,360r18,-108l3303,162r36,-72l3375,54r18,-36l3411,r18,l215,xe" fillcolor="silver" stroked="f">
              <v:path arrowok="t"/>
            </v:shape>
            <v:shape id="_x0000_s1123" style="position:absolute;left:1796;top:6475;width:3357;height:198" coordsize="3357,198" path="m,l3214,r,l3232,18r17,36l3267,90r18,18l3303,144r18,18l3357,198r-3232,l125,198r,-18l107,162,89,144,53,126,35,90,18,54,,xe" fillcolor="gray" stroked="f">
              <v:path arrowok="t"/>
            </v:shape>
            <v:shape id="_x0000_s1124" style="position:absolute;left:4956;top:5701;width:467;height:1008" coordsize="467,1008" path="m233,1008r18,l269,1008r18,-18l287,990r18,l323,972r,l341,954r36,-36l395,882r18,-54l431,774r18,-72l467,648r,-72l467,504r,-72l467,360,449,288,431,234,413,162,395,126,377,72,341,36r-18,l323,18r-18,l287,r,l269,,251,,233,,197,,143,36,107,72,72,144,54,216,18,306r,90l,504r18,72l18,648r18,54l36,774r18,54l89,882r18,36l143,954r,18l161,972r18,18l179,990r18,l215,1008r18,l233,1008xm72,504r,-72l72,360,89,306r18,-54l107,198r36,-54l161,108,179,90,197,72r,l197,72,215,54r,l233,54r,l233,54r18,l251,54r18,l269,54r,18l287,72r,l305,90r18,18l341,144r18,54l377,252r18,54l413,360r,72l413,504r,90l395,684r-18,72l359,810r-36,54l305,918r-36,18l233,936r,l233,936r-18,l215,936r-18,l197,918r,l179,918,161,882,143,846,107,792r,-36l89,684,72,630r,-72l72,504xe" fillcolor="black" stroked="f">
              <v:path arrowok="t"/>
              <o:lock v:ext="edit" verticies="t"/>
            </v:shape>
            <v:shape id="_x0000_s1125" style="position:absolute;left:2927;top:6025;width:915;height:342" coordsize="915,342" path="m90,r,l72,18,54,36,36,54,18,90r,18l,126r,18l,180r,18l18,234r,36l18,288r18,36l36,342r,l898,324r,l880,306r,-18l862,252r,-36l844,198r,-36l844,144r18,-18l862,108,880,72r,-18l898,36r,-18l915,r,l90,xe" fillcolor="#ccc" stroked="f">
              <v:path arrowok="t"/>
            </v:shape>
            <v:shape id="_x0000_s1126" style="position:absolute;left:1724;top:5701;width:3699;height:1008" coordsize="3699,1008" path="m3465,l233,,197,,143,36,107,72,72,144,54,216,18,306r,90l,504r18,72l18,648r18,54l36,774r18,54l90,882r17,36l143,954r,18l161,972r18,18l179,990r18,l215,1008r18,l233,1008r3232,l3483,1008r18,l3501,990r18,l3537,990r18,-18l3555,972r18,-18l3591,918r36,-36l3645,828r18,-54l3681,702r18,-54l3699,576r,-72l3699,432r,-72l3681,288r-18,-54l3645,162r-18,-36l3591,72,3573,36r-18,l3555,18r-18,l3519,r-18,l3501,r-18,l3465,xm3645,504r,90l3627,684r-18,72l3591,810r-36,54l3537,918r-36,18l3465,936r-3232,l233,936r,l215,936r,l197,936r,-18l197,918r-18,l161,882,143,846,107,792,90,756r,-72l72,630r,-72l72,504r,-72l72,360,90,306r,-54l107,198r36,-54l161,108,179,90,197,72r,l197,72,215,54r,l233,54r,l233,54r3232,l3483,54r,l3483,54r18,l3501,72r18,l3519,72r18,18l3555,108r18,36l3591,198r18,54l3627,306r,54l3645,432r,72xe" fillcolor="black" stroked="f">
              <v:path arrowok="t"/>
              <o:lock v:ext="edit" verticies="t"/>
            </v:shape>
            <v:rect id="_x0000_s1127" style="position:absolute;left:1921;top:5791;width:2909;height:72" fillcolor="black" stroked="f"/>
            <v:shape id="_x0000_s1128" style="position:absolute;left:1544;top:5684;width:413;height:179" coordsize="413,179" path="m395,107l413,35,162,,144,,126,,36,107,,161r54,l377,179r,-72l126,107,162,53r233,54xe" fillcolor="black" stroked="f">
              <v:path arrowok="t"/>
            </v:shape>
            <v:shape id="_x0000_s1129" style="position:absolute;left:4704;top:5755;width:485;height:144" coordsize="485,144" path="m395,l144,,126,r,l54,54,,90r72,l270,144r18,l306,126,413,54,485,,395,xm270,72l144,54r,l306,54,270,72xe" fillcolor="black" stroked="f">
              <v:path arrowok="t"/>
              <o:lock v:ext="edit" verticies="t"/>
            </v:shape>
            <v:shape id="_x0000_s1130" style="position:absolute;left:2909;top:5989;width:987;height:414" coordsize="987,414" path="m987,r,l969,r,l951,r,l933,r,l933,,90,,72,r,18l72,18,54,36,36,54r,36l18,126,,162r,36l,234r,36l,306r18,36l18,360r18,18l36,396r18,l54,414r18,l72,414r826,l951,414,933,378r,l933,360r,-18l916,324r,-36l916,270,898,234r,-18l898,180r18,-18l916,126r17,-18l933,90,951,72r,-18l951,54,987,xm54,234r,-18l54,180,72,162r,-18l90,108r,-18l108,72r,l880,72r,18l862,90r,18l862,126r-18,18l844,180r,18l844,216r,18l844,252r,18l844,288r18,18l862,324r,18l862,360r-772,l90,342r-18,l72,324r,-18l54,288r,-18l54,252r,-18xe" fillcolor="black" stroked="f">
              <v:path arrowok="t"/>
              <o:lock v:ext="edit" verticies="t"/>
            </v:shape>
            <v:shape id="_x0000_s1131" style="position:absolute;left:5081;top:5809;width:162;height:828" coordsize="162,828" path="m162,l126,,90,36,72,72,36,126,18,198r,72l,342r,72l,486r,54l18,594r18,54l36,702r18,36l72,774r36,36l108,810r18,l126,828r18,l144,828r,l162,828r,l162,774r,l162,774r,l144,774r,l144,774r,-18l144,756,126,738,108,720r,-36l90,648,72,594r,-54l72,486,54,414,72,342r,-54l72,234,90,180r18,-36l108,108,126,90,144,72r,l144,72r,-18l144,54r18,l162,54r,l162,54,162,xe" fillcolor="black" stroked="f">
              <v:path arrowok="t"/>
            </v:shape>
            <v:shape id="_x0000_s1132" style="position:absolute;left:2693;top:917;width:108;height:198" coordsize="108,198" path="m54,l,180r90,18l108,54,108,,54,xe" fillcolor="#ccc" stroked="f">
              <v:path arrowok="t"/>
            </v:shape>
            <v:shape id="_x0000_s1133" style="position:absolute;left:2478;top:809;width:126;height:216" coordsize="126,216" path="m126,18l108,216,,198,36,r90,18xe" fillcolor="#ccc" stroked="f">
              <v:path arrowok="t"/>
            </v:shape>
            <v:shape id="_x0000_s1134" style="position:absolute;left:2586;top:827;width:161;height:162" coordsize="161,162" path="m18,l,108r125,54l161,90,18,xe" fillcolor="#540700" stroked="f">
              <v:path arrowok="t"/>
            </v:shape>
            <v:shape id="_x0000_s1135" style="position:absolute;left:2801;top:360;width:1419;height:683" coordsize="1419,683" path="m,683l1419,108,1419,,,557,,683xe" fillcolor="silver" stroked="f">
              <v:path arrowok="t"/>
            </v:shape>
            <v:shape id="_x0000_s1136" style="position:absolute;left:2514;top:198;width:1670;height:719" coordsize="1670,719" path="m1670,162l1382,,,593,287,719,1670,162xe" fillcolor="gray" stroked="f">
              <v:path arrowok="t"/>
            </v:shape>
            <v:shape id="_x0000_s1137" style="position:absolute;left:4220;top:36;width:1041;height:522" coordsize="1041,522" path="m107,522l,522,,324,736,r305,144l107,522xe" fillcolor="gray" stroked="f">
              <v:path arrowok="t"/>
            </v:shape>
            <v:shape id="_x0000_s1138" style="position:absolute;left:1652;top:180;width:3932;height:4748" coordsize="3932,4748" path="m36,1529l1113,989,3573,r,l3591,18r18,36l3627,90r18,36l3681,162r,36l3699,216r18,36l3735,324r18,72l3771,485r35,90l3824,647r18,72l3842,755r18,54l3860,935r,162l3878,1277r,180l3896,1601r,108l3896,1762r36,1241l269,4748r,-18l269,4694r-18,-36l251,4604r,-54l233,4496r,-54l233,4388r,-36l233,4298r,-71l233,4173r,-54l233,4065r,-36l215,4011r,-108l179,3633,144,3255,108,2842,72,2410,36,2032,,1780,,1673,36,1529xe" fillcolor="silver" stroked="f">
              <v:path arrowok="t"/>
            </v:shape>
            <v:shape id="_x0000_s1139" style="position:absolute;left:1508;top:1835;width:395;height:3111" coordsize="395,3111" path="m,36l,2643r395,468l395,3093r-18,-36l377,3021r,-54l359,2895r,-54l377,2787r,-54l395,2679r,-72l395,2500r,-90l377,2320r,-72l377,2194r-18,-18l126,,,36xe" fillcolor="gray" stroked="f">
              <v:path arrowok="t"/>
            </v:shape>
            <v:shape id="_x0000_s1140" style="position:absolute;left:1149;top:1781;width:359;height:2554" coordsize="359,2554" path="m269,l,2464r198,90l359,90r,l359,72r,l359,54,341,36,323,18,305,,269,xe" fillcolor="#333" stroked="f">
              <v:path arrowok="t"/>
            </v:shape>
            <v:shape id="_x0000_s1141" style="position:absolute;left:1347;top:1871;width:161;height:2643" coordsize="161,2643" path="m161,l,2464r161,179l161,xe" fillcolor="black" stroked="f">
              <v:path arrowok="t"/>
            </v:shape>
            <v:shape id="_x0000_s1142" style="position:absolute;left:1418;top:1547;width:270;height:306" coordsize="270,306" path="m36,l18,108,,198r72,54l108,306r72,-36l270,306,234,144,36,xe" fillcolor="black" stroked="f">
              <v:path arrowok="t"/>
            </v:shape>
            <v:shape id="_x0000_s1143" style="position:absolute;left:1454;top:1007;width:1311;height:702" coordsize="1311,702" path="m1024,l,540,234,702,1311,162,1024,xe" fillcolor="gray" stroked="f">
              <v:path arrowok="t"/>
            </v:shape>
            <v:shape id="_x0000_s1144" style="position:absolute;left:54;top:3130;width:1221;height:971" coordsize="1221,971" path="m1221,r-18,l1185,18r-18,35l1131,89r-54,36l1041,143r-36,36l969,197r-53,18l862,233r-72,18l718,269r-90,l556,269r-89,l395,269,341,251r-72,l197,269r-71,36l72,323,36,359,,395r,36l,467r,54l18,575r18,72l72,701r54,54l197,827r72,36l377,917r126,18l628,953r126,18l862,971r107,l1059,953r36,l1131,737r-18,l1041,737r-89,l826,737,718,719r-108,l521,701r-72,l413,683r-54,l305,665,251,629,197,611,161,593,144,557r,-36l144,485r17,-36l179,431r36,-36l233,377r36,-18l305,359r36,-18l377,359r54,l503,395r71,18l646,449r54,18l754,485r36,18l844,485r36,-18l952,449r53,-36l1077,395r54,-18l1167,359r,-18l1221,xe" fillcolor="#969696" stroked="f">
              <v:path arrowok="t"/>
            </v:shape>
            <v:shape id="_x0000_s1145" style="position:absolute;left:1598;top:845;width:898;height:450" coordsize="898,450" path="m898,l880,,826,,736,18r-108,l521,36r-90,l341,54,287,72r-36,36l216,126r-36,36l126,198,90,234,54,306,18,360,,450,,432,36,414,72,378r54,-36l180,288r53,-36l287,234r54,-18l413,216r72,-18l557,198r89,l718,180r54,l826,180r18,l880,126,898,xe" fillcolor="#969696" stroked="f">
              <v:path arrowok="t"/>
            </v:shape>
            <v:shape id="_x0000_s1146" style="position:absolute;left:341;top:3130;width:934;height:485" coordsize="934,485" path="m934,l916,,898,18,880,35,844,71r-36,36l772,125r-36,36l700,179r-35,18l611,215r-36,18l521,251r-36,18l431,269r-18,l413,287r-341,l,341r,l18,359r36,l90,359r36,18l180,377r36,18l234,413r35,l305,431r36,18l377,467r54,18l467,485r54,l557,485r18,l629,467r53,-18l736,413r54,-18l844,377r18,-18l880,341r18,-18l898,287r,-72l916,161r,-72l916,53,934,18,934,xe" fillcolor="#350000" stroked="f">
              <v:path arrowok="t"/>
            </v:shape>
            <v:shape id="_x0000_s1147" style="position:absolute;left:1993;top:1007;width:736;height:342" coordsize="736,342" path="m736,144l377,342,,270,485,,736,126r,18xe" fillcolor="gray" stroked="f">
              <v:path arrowok="t"/>
            </v:shape>
            <v:shape id="_x0000_s1148" style="position:absolute;left:1616;top:1853;width:305;height:3075" coordsize="305,3075" path="m,l,107,,377,18,773r18,468l54,1708r18,396l90,2410r18,144l126,2607r,36l126,2679r,18l126,2733r-18,18l108,2751r,18l18,2751r287,324l305,3057r,-36l287,2985r,-54l269,2877r,-54l269,2769r,-18l269,2715r,-54l251,2589r,-89l251,2410r,-90l233,2248r18,-54l233,2068,215,1798,180,1456,144,1061,108,683,72,359,36,125r,-89l,xe" fillcolor="#0a0000" stroked="f">
              <v:path arrowok="t"/>
            </v:shape>
            <v:shape id="_x0000_s1149" style="position:absolute;left:1688;top:180;width:3806;height:2320" coordsize="3806,2320" path="m,1529r,18l,1583r18,72l36,1726r,54l54,1852r,54l72,1924r,36l90,1996r,72l108,2140r18,54l126,2266r17,36l143,2320,3806,719r,l3806,683r-18,-54l3788,593r-18,-54l3753,467r-18,-35l3717,396r-18,-36l3681,306r-18,-72l3627,162r-18,-54l3591,54,3573,18r,-18l,1529xe" fillcolor="#969696" stroked="f">
              <v:path arrowok="t"/>
            </v:shape>
            <v:shape id="_x0000_s1150" style="position:absolute;left:3789;top:881;width:1705;height:792" coordsize="1705,792" path="m1687,l,756r,36l1705,54,1687,xe" fillcolor="silver" stroked="f">
              <v:path arrowok="t"/>
            </v:shape>
            <v:shape id="_x0000_s1151" style="position:absolute;left:1688;top:1799;width:3842;height:2014" coordsize="3842,2014" path="m,l72,1007r89,917l179,2014,1957,1151r54,162l2370,1169r,-216l3842,251r,-126l2352,809r-18,288l2065,1169,2011,989,251,1798r,-36l233,1672r,-126l215,1402r,-143l197,1133r,-108l197,971,179,899,161,773,126,629,90,449,54,287,36,125,,36,,xe" fillcolor="#333" stroked="f">
              <v:path arrowok="t"/>
            </v:shape>
            <v:shape id="_x0000_s1152" style="position:absolute;left:1724;top:216;width:3537;height:1547" coordsize="3537,1547" path="m969,881r54,90l,1475r18,72l3537,36,3519,r-90,18l2531,414r-71,-72l2442,306,1077,827r-18,72l969,881xe" fillcolor="#280000" stroked="f">
              <v:path arrowok="t"/>
            </v:shape>
            <v:shape id="_x0000_s1153" style="position:absolute;left:3663;top:2482;width:395;height:486" coordsize="395,486" path="m,144l90,486,395,396,377,,,144xe" fillcolor="#ccc" stroked="f">
              <v:path arrowok="t"/>
            </v:shape>
            <v:shape id="_x0000_s1154" style="position:absolute;left:18;width:5602;height:4964" coordsize="5602,4964" path="m5602,3201r,-18l5602,3148r,-90l5584,2914r,-180l5584,2518r-18,-198l5566,2122r,-180l5566,1942r,-36l5566,1871r,-126l5566,1583r-18,-198l5548,1187,5530,989,5494,827,5458,701r-18,-71l5405,540r-18,-72l5351,396r-18,-54l5297,288r-18,-54l5279,198r18,-18l5243,162,4974,r-18,l4938,,4202,342,3878,180r,-18l3860,180,2478,737r-54,36l2460,791r,18l2406,809r-72,18l2262,827r-71,18l2101,845r-72,18l1957,881r-54,l1778,953r-90,72l1616,1115r-54,108l1508,1313r-18,90l1472,1457r-18,18l1472,1475r,18l1472,1493r,l1472,1493r,l1472,1493r,l1472,1493r-54,36l1400,1529r,18l1400,1565r-17,18l1383,1583,1221,3094r-18,36l1149,3165r-54,54l1023,3273r-71,36l862,3345r-108,18l664,3363r-89,l485,3363r-90,l305,3381r-90,18l144,3417r-72,54l36,3525r-18,18l,3579r,36l,3669r18,36l36,3741r18,54l72,3831r54,72l180,3957r71,54l323,4047r162,54l646,4119r162,18l934,4119r107,l1113,4101r-18,126l1095,4245r18,18l1311,4371r143,143l1454,4514r18,18l1526,4586r72,54l1652,4712r72,54l1778,4820r53,54l1867,4910r18,36l1885,4964r18,l1921,4964r,l1921,4964r,l1921,4964r,l1921,4964r18,-18l1939,4946r269,-126l2657,4622r593,-269l3878,4047r629,-288l5045,3507r378,-198l5602,3219r,-18xm1903,4550r,-143l1885,4119r-36,-378l1813,3309r-53,-449l1724,2446r-36,-324l1652,1889r18,71l1688,2032r18,90l1724,2212r18,90l1760,2392r18,90l1796,2572r17,126l1831,2860r18,180l1849,3201r18,162l1867,3489r18,90l1885,3615r,36l1921,3633,3663,2824r54,162l3735,3022r18,-18l4040,2914r18,-18l4058,2878r,-234l5494,1960r,180l5512,2320r,180l5530,2680r,180l5530,3004r,108l5548,3183r-143,72l5099,3399r-395,198l4202,3831r-557,270l3052,4371r-574,269l1939,4892r-18,-36l1921,4820r,-36l1903,4730r,-36l1903,4640r,-54l1903,4550xm1149,3831r-108,l898,3831r-144,l610,3813,467,3795,359,3759r-90,-36l215,3687r,-18l197,3669r,l197,3651r,l197,3633r18,l215,3615r36,-54l305,3525r36,-18l395,3507r54,l503,3525r54,18l610,3579r36,l682,3597r36,18l754,3633r36,l826,3633r18,18l880,3633r54,l988,3615r35,l1059,3597r36,-18l1131,3561r18,-18l1185,3525r-36,306xm1275,3112r18,l1293,3112r,l1293,3112r,l1293,3112r,l1293,3112r,-18l1436,1799r,18l1436,1817r18,18l1454,1835r,18l1454,1853r,18l1472,1871,1311,4299r-144,-72l1275,3112xm1454,2788r,1654l1365,4335r89,-1547xm1508,1835r,-18l1508,1817r-18,-18l1490,1781r-18,-18l1472,1745r,l1454,1727r-18,18l1454,1619r198,108l1616,1727r,l1616,1745r,l1616,1745r18,18l1634,1781r,l1634,1799r-36,l1580,1781r-18,18l1562,1799r-18,l1544,1817r,l1526,1817r,l1526,1835r-18,xm4184,450l2819,1007r,-54l4184,414r,36xm1688,1673r-180,-90l1508,1583r,l1508,1583r,l1508,1583r,l1508,1583r,l1508,1583r952,-540l2657,1115r54,36l1688,1673xm2532,827r18,18l2550,917r-18,72l2496,989r36,-144l2532,845r,l2532,845r,l2532,827r,l2532,827r,xm2747,1097r-36,-18l2747,935r18,18l2747,1097xm2657,1043r-71,-18l2604,971r53,36l2657,1043xm2675,953r-71,-54l2604,863r89,54l2675,953xm1562,1457r18,-36l1598,1367r18,-36l1634,1295r36,-36l1706,1223r36,-36l1778,1169r53,-18l1885,1133r72,-18l2029,1097r72,-18l2173,1061r71,l2316,1061r-754,396xm3986,2446r-341,144l3537,2356r72,-72l3681,2230r90,-36l3824,2176r72,-18l3950,2158r54,-18l4040,2140r-54,306xm3986,2518r18,342l3771,2950,3663,2644r323,-126xm5153,180l4273,558r18,54l5225,216r,36l5243,306r36,54l5297,432r36,54l5351,576r36,71l5405,719r35,72l5458,899r,126l5476,1151r18,144l5494,1439r,144l5512,1691r-18,l5494,1709r,18l5494,1745r,36l5494,1799r,36l5494,1871r,35l4058,2572r-18,-90l4094,2122r,-18l4076,2086r-18,l4004,2086r-54,l3878,2104r-89,18l3681,2176r-90,72l3483,2338r-18,18l3483,2374r126,252l3645,2770,1939,3561r,-72l1921,3381r,-144l1903,3094r,-144l1885,2806r-18,-126l1849,2554r-18,-108l1796,2320r-18,-126l1760,2068r-36,-108l1706,1871r-18,-72l1688,1745r,l1706,1745,2765,1205r36,-72l2801,1079,4148,540r,36l4166,594r,l4237,630r54,35l4273,594,4237,396r36,-18l4273,378,4956,72r197,108xm4130,360l2801,899,2568,773,3860,234r270,126xm1921,953r54,-18l2029,917r72,-18l2191,899r71,-18l2334,881r54,l2442,881r-18,108l2370,989r-72,l2208,1007r-89,18l2011,1043r-90,18l1813,1079r-71,36l1724,1133r-18,l1688,1151r,18l1670,1169r-18,18l1634,1205r-18,18l1652,1169r18,-36l1706,1097r36,-36l1778,1025r53,-36l1867,971r54,-18xm126,3813r-18,-54l90,3723,72,3687r,-18l72,3633r,-36l72,3579r18,-36l108,3525r54,-36l215,3471r72,-18l359,3435r90,-18l539,3417r107,18l754,3435r72,-18l916,3399r72,-36l1059,3327r54,-54l1167,3237r54,-36l1185,3435r,18l1167,3453r-36,18l1095,3507r-36,18l1005,3543r-53,18l880,3579r-36,l826,3579r-36,l772,3561r-36,l700,3543r-36,-18l646,3525r-71,-36l521,3471r-72,-18l395,3435r-72,18l269,3471r-54,36l162,3579r,18l144,3615r,18l144,3651r,18l144,3687r,18l162,3705r71,72l341,3813r126,36l628,3867r162,18l934,3903r125,l1131,3903r-18,162l1113,4047r-36,l988,4065r-126,l700,4065,539,4047,377,3993r-72,-36l233,3921r-53,-54l126,3813xm1526,4496r,-2607l1526,1889r18,l1544,1889r,l1562,1871r,l1580,1853r18,l1634,2176r36,378l1724,2986r36,431l1796,3813r35,342l1849,4407r,125l1849,4568r,36l1849,4640r,54l1849,4730r,36l1849,4802r18,18l1831,4802r-35,-36l1778,4730r-54,-36l1688,4658r-54,-54l1580,4550r-54,-54xe" fillcolor="black" stroked="f">
              <v:path arrowok="t"/>
              <o:lock v:ext="edit" verticies="t"/>
            </v:shape>
            <v:shape id="_x0000_s1155" style="position:absolute;left:1526;top:1583;width:0;height:0" coordsize="0,0" path="m,l,,,xe" fillcolor="black" stroked="f">
              <v:path arrowok="t"/>
            </v:shape>
            <v:shape id="_x0000_s1156" style="position:absolute;left:3753;top:2572;width:215;height:324" coordsize="215,324" path="m215,l,90,54,324r18,l36,108,215,36,215,xe" fillcolor="#8e8e8e" stroked="f">
              <v:path arrowok="t"/>
            </v:shape>
            <v:shape id="_x0000_s1157" style="position:absolute;left:3860;top:2626;width:126;height:252" coordsize="126,252" path="m108,r18,216l,252,108,180,108,xe" fillcolor="#f7f7f7" stroked="f">
              <v:path arrowok="t"/>
            </v:shape>
            <v:shapetype id="_x0000_t172" coordsize="21600,21600" o:spt="172" adj="12000" path="m0@0l21600,m,21600l21600@1e">
              <v:formulas>
                <v:f eqn="val #0"/>
                <v:f eqn="sum 21600 0 @0"/>
                <v:f eqn="prod #0 1 2"/>
                <v:f eqn="sum @2 10800 0"/>
                <v:f eqn="prod @1 1 2"/>
                <v:f eqn="sum @4 10800 0"/>
              </v:formulas>
              <v:path textpathok="t" o:connecttype="custom" o:connectlocs="10800,@2;0,@3;10800,@5;21600,@4" o:connectangles="270,180,90,0"/>
              <v:textpath on="t" fitshape="t"/>
              <v:handles>
                <v:h position="topLeft,#0" yrange="0,15429"/>
              </v:handles>
              <o:lock v:ext="edit" text="t" shapetype="t"/>
            </v:shapetype>
            <v:shape id="_x0000_s1158" type="#_x0000_t172" style="position:absolute;left:6138;top:3600;width:915;height:709;rotation:1969115fd" fillcolor="black">
              <v:shadow color="#868686"/>
              <v:textpath style="font-family:&quot;Elephant&quot;;font-size:12pt;v-text-kern:t" trim="t" fitpath="t" string="English"/>
            </v:shape>
            <w10:wrap type="none"/>
            <w10:anchorlock/>
          </v:group>
        </w:pict>
      </w:r>
    </w:p>
    <w:p w:rsidR="00E747C5" w:rsidRPr="00FB5691" w:rsidRDefault="00E747C5" w:rsidP="00E747C5">
      <w:pPr>
        <w:jc w:val="center"/>
        <w:rPr>
          <w:lang w:val="en-GB"/>
        </w:rPr>
      </w:pPr>
    </w:p>
    <w:p w:rsidR="000E04A4" w:rsidRPr="00FB5691" w:rsidRDefault="00E747C5" w:rsidP="00F44B1B">
      <w:pPr>
        <w:pBdr>
          <w:top w:val="single" w:sz="12" w:space="2" w:color="auto"/>
          <w:left w:val="single" w:sz="12" w:space="4" w:color="auto"/>
          <w:bottom w:val="single" w:sz="12" w:space="1" w:color="auto"/>
          <w:right w:val="single" w:sz="12" w:space="4" w:color="auto"/>
        </w:pBdr>
        <w:jc w:val="center"/>
        <w:rPr>
          <w:b/>
          <w:lang w:val="en-GB"/>
        </w:rPr>
      </w:pPr>
      <w:r w:rsidRPr="00FB5691">
        <w:rPr>
          <w:b/>
          <w:lang w:val="en-GB"/>
        </w:rPr>
        <w:br w:type="page"/>
      </w:r>
    </w:p>
    <w:p w:rsidR="00E747C5" w:rsidRPr="006E0AFC" w:rsidRDefault="00FD118C" w:rsidP="00F44B1B">
      <w:pPr>
        <w:pBdr>
          <w:top w:val="single" w:sz="12" w:space="2" w:color="auto"/>
          <w:left w:val="single" w:sz="12" w:space="4" w:color="auto"/>
          <w:bottom w:val="single" w:sz="12" w:space="1" w:color="auto"/>
          <w:right w:val="single" w:sz="12" w:space="4" w:color="auto"/>
        </w:pBdr>
        <w:jc w:val="center"/>
        <w:rPr>
          <w:b/>
          <w:lang w:val="en-GB"/>
        </w:rPr>
      </w:pPr>
      <w:r w:rsidRPr="006E0AFC">
        <w:rPr>
          <w:b/>
          <w:i/>
          <w:lang w:val="en-GB"/>
        </w:rPr>
        <w:t>Being mobile</w:t>
      </w:r>
      <w:r w:rsidRPr="006E0AFC">
        <w:rPr>
          <w:b/>
          <w:lang w:val="en-GB"/>
        </w:rPr>
        <w:t>, Semester 4</w:t>
      </w:r>
      <w:r w:rsidR="00E747C5" w:rsidRPr="006E0AFC">
        <w:rPr>
          <w:b/>
          <w:lang w:val="en-GB"/>
        </w:rPr>
        <w:t xml:space="preserve">, </w:t>
      </w:r>
      <w:r w:rsidR="00FB5691" w:rsidRPr="006E0AFC">
        <w:rPr>
          <w:b/>
          <w:lang w:val="en-GB"/>
        </w:rPr>
        <w:t xml:space="preserve">1. Quartal, </w:t>
      </w:r>
      <w:r w:rsidR="00E747C5" w:rsidRPr="006E0AFC">
        <w:rPr>
          <w:b/>
          <w:lang w:val="en-GB"/>
        </w:rPr>
        <w:t>Einheit 1</w:t>
      </w:r>
    </w:p>
    <w:p w:rsidR="00E747C5" w:rsidRPr="006E0AFC" w:rsidRDefault="00E747C5" w:rsidP="00F44B1B">
      <w:pPr>
        <w:pBdr>
          <w:top w:val="single" w:sz="12" w:space="2" w:color="auto"/>
          <w:left w:val="single" w:sz="12" w:space="4" w:color="auto"/>
          <w:bottom w:val="single" w:sz="12" w:space="1" w:color="auto"/>
          <w:right w:val="single" w:sz="12" w:space="4" w:color="auto"/>
        </w:pBdr>
        <w:jc w:val="center"/>
        <w:rPr>
          <w:b/>
          <w:lang w:val="en-GB"/>
        </w:rPr>
      </w:pPr>
    </w:p>
    <w:p w:rsidR="00E747C5" w:rsidRPr="006E0AFC" w:rsidRDefault="00E747C5" w:rsidP="00E747C5">
      <w:pPr>
        <w:jc w:val="center"/>
        <w:rPr>
          <w:rFonts w:ascii="Liberation Serif" w:hAnsi="Liberation Serif"/>
          <w:b/>
          <w:lang w:val="en-GB"/>
        </w:rPr>
      </w:pPr>
    </w:p>
    <w:p w:rsidR="002865EB" w:rsidRPr="00FB5691" w:rsidRDefault="002865EB" w:rsidP="00FB569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Liberation Serif" w:hAnsi="Liberation Serif" w:cs="Arial"/>
          <w:i/>
          <w:color w:val="000000"/>
          <w:szCs w:val="24"/>
          <w:lang w:val="en-US"/>
        </w:rPr>
      </w:pPr>
      <w:r w:rsidRPr="00FB5691">
        <w:rPr>
          <w:rFonts w:ascii="Liberation Serif" w:hAnsi="Liberation Serif" w:cs="Arial"/>
          <w:i/>
          <w:color w:val="000000"/>
          <w:szCs w:val="24"/>
          <w:lang w:val="en-US"/>
        </w:rPr>
        <w:t>Being and staying mobile is very important to lots of people, old and young.</w:t>
      </w:r>
    </w:p>
    <w:p w:rsidR="00CA30AC" w:rsidRPr="00FB5691" w:rsidRDefault="002865EB" w:rsidP="00FB569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Liberation Serif" w:hAnsi="Liberation Serif" w:cs="Arial"/>
          <w:i/>
          <w:color w:val="000000"/>
          <w:szCs w:val="24"/>
          <w:lang w:val="en-US"/>
        </w:rPr>
      </w:pPr>
      <w:r w:rsidRPr="00FB5691">
        <w:rPr>
          <w:rFonts w:ascii="Liberation Serif" w:hAnsi="Liberation Serif" w:cs="Arial"/>
          <w:i/>
          <w:color w:val="000000"/>
          <w:szCs w:val="24"/>
          <w:lang w:val="en-US"/>
        </w:rPr>
        <w:t>While working on the topic of “Being mobile”, you are going to improve your reading and writing skills.</w:t>
      </w:r>
    </w:p>
    <w:p w:rsidR="00CA30AC" w:rsidRDefault="00CA30AC" w:rsidP="00FB569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Arial"/>
          <w:color w:val="000000"/>
          <w:sz w:val="22"/>
          <w:szCs w:val="22"/>
          <w:lang w:val="en-US"/>
        </w:rPr>
      </w:pPr>
    </w:p>
    <w:p w:rsidR="002865EB" w:rsidRPr="002865EB" w:rsidRDefault="002865EB" w:rsidP="00CA30A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Arial"/>
          <w:color w:val="000000"/>
          <w:sz w:val="28"/>
          <w:szCs w:val="28"/>
          <w:lang w:val="en-US"/>
        </w:rPr>
      </w:pPr>
      <w:r w:rsidRPr="002865EB">
        <w:rPr>
          <w:rFonts w:cs="Arial"/>
          <w:b/>
          <w:color w:val="000000"/>
          <w:sz w:val="28"/>
          <w:szCs w:val="28"/>
          <w:lang w:val="en-US"/>
        </w:rPr>
        <w:t>1</w:t>
      </w:r>
      <w:r w:rsidR="007856F6">
        <w:rPr>
          <w:rFonts w:cs="Arial"/>
          <w:b/>
          <w:color w:val="000000"/>
          <w:sz w:val="28"/>
          <w:szCs w:val="28"/>
          <w:lang w:val="en-US"/>
        </w:rPr>
        <w:t xml:space="preserve">. </w:t>
      </w:r>
      <w:r w:rsidR="007856F6" w:rsidRPr="007856F6">
        <w:rPr>
          <w:sz w:val="36"/>
          <w:szCs w:val="36"/>
          <w:lang w:val="en-GB"/>
        </w:rPr>
        <w:sym w:font="Wingdings" w:char="F026"/>
      </w:r>
      <w:r w:rsidR="007856F6">
        <w:rPr>
          <w:sz w:val="36"/>
          <w:szCs w:val="36"/>
          <w:lang w:val="en-GB"/>
        </w:rPr>
        <w:t xml:space="preserve"> </w:t>
      </w:r>
      <w:r w:rsidR="007856F6">
        <w:rPr>
          <w:rFonts w:cs="Arial"/>
          <w:b/>
          <w:color w:val="000000"/>
          <w:sz w:val="28"/>
          <w:szCs w:val="28"/>
          <w:lang w:val="en-US"/>
        </w:rPr>
        <w:t>Reading comprehension</w:t>
      </w:r>
      <w:r w:rsidR="00623CE5">
        <w:rPr>
          <w:rFonts w:cs="Arial"/>
          <w:b/>
          <w:color w:val="000000"/>
          <w:sz w:val="28"/>
          <w:szCs w:val="28"/>
          <w:lang w:val="en-US"/>
        </w:rPr>
        <w:t xml:space="preserve"> –</w:t>
      </w:r>
      <w:r w:rsidRPr="002865EB">
        <w:rPr>
          <w:rFonts w:cs="Arial"/>
          <w:b/>
          <w:color w:val="000000"/>
          <w:sz w:val="28"/>
          <w:szCs w:val="28"/>
          <w:lang w:val="en-US"/>
        </w:rPr>
        <w:t xml:space="preserve"> </w:t>
      </w:r>
      <w:r w:rsidRPr="00623CE5">
        <w:rPr>
          <w:rFonts w:cs="Arial"/>
          <w:b/>
          <w:i/>
          <w:color w:val="000000"/>
          <w:sz w:val="28"/>
          <w:szCs w:val="28"/>
          <w:lang w:val="en-US"/>
        </w:rPr>
        <w:t>An accident</w:t>
      </w:r>
    </w:p>
    <w:p w:rsidR="00D819AD" w:rsidRPr="00FB5691" w:rsidRDefault="00D819AD" w:rsidP="00D819A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Arial"/>
          <w:color w:val="000000"/>
          <w:sz w:val="16"/>
          <w:szCs w:val="16"/>
          <w:lang w:val="en-US"/>
        </w:rPr>
      </w:pPr>
    </w:p>
    <w:p w:rsidR="002865EB" w:rsidRPr="00FB5691" w:rsidRDefault="002865EB" w:rsidP="00D819A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Liberation Serif" w:hAnsi="Liberation Serif" w:cs="Arial"/>
          <w:color w:val="000000"/>
          <w:szCs w:val="24"/>
          <w:lang w:val="en-US"/>
        </w:rPr>
      </w:pPr>
      <w:r w:rsidRPr="00FB5691">
        <w:rPr>
          <w:rFonts w:ascii="Liberation Serif" w:hAnsi="Liberation Serif" w:cs="Arial"/>
          <w:color w:val="000000"/>
          <w:szCs w:val="24"/>
          <w:lang w:val="en-US"/>
        </w:rPr>
        <w:t xml:space="preserve">Read the following news report about an accident and say whether the statements are </w:t>
      </w:r>
    </w:p>
    <w:p w:rsidR="002865EB" w:rsidRPr="00FB5691" w:rsidRDefault="00FB5691" w:rsidP="00D819A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Liberation Serif" w:hAnsi="Liberation Serif" w:cs="Arial"/>
          <w:color w:val="000000"/>
          <w:szCs w:val="24"/>
          <w:lang w:val="en-US"/>
        </w:rPr>
      </w:pPr>
      <w:r w:rsidRPr="00FB5691">
        <w:rPr>
          <w:rFonts w:ascii="Liberation Serif" w:hAnsi="Liberation Serif" w:cs="Arial"/>
          <w:color w:val="000000"/>
          <w:szCs w:val="24"/>
          <w:lang w:val="en-US"/>
        </w:rPr>
        <w:t>“</w:t>
      </w:r>
      <w:proofErr w:type="gramStart"/>
      <w:r w:rsidR="002865EB" w:rsidRPr="00FB5691">
        <w:rPr>
          <w:rFonts w:ascii="Liberation Serif" w:hAnsi="Liberation Serif" w:cs="Arial"/>
          <w:color w:val="000000"/>
          <w:szCs w:val="24"/>
          <w:lang w:val="en-US"/>
        </w:rPr>
        <w:t>true</w:t>
      </w:r>
      <w:proofErr w:type="gramEnd"/>
      <w:r w:rsidR="002865EB" w:rsidRPr="00FB5691">
        <w:rPr>
          <w:rFonts w:ascii="Liberation Serif" w:hAnsi="Liberation Serif" w:cs="Arial"/>
          <w:color w:val="000000"/>
          <w:szCs w:val="24"/>
          <w:lang w:val="en-US"/>
        </w:rPr>
        <w:t xml:space="preserve"> or false</w:t>
      </w:r>
      <w:r w:rsidRPr="00FB5691">
        <w:rPr>
          <w:rFonts w:ascii="Liberation Serif" w:hAnsi="Liberation Serif" w:cs="Arial"/>
          <w:color w:val="000000"/>
          <w:szCs w:val="24"/>
          <w:lang w:val="en-US"/>
        </w:rPr>
        <w:t>”</w:t>
      </w:r>
      <w:r w:rsidR="002865EB" w:rsidRPr="00FB5691">
        <w:rPr>
          <w:rFonts w:ascii="Liberation Serif" w:hAnsi="Liberation Serif" w:cs="Arial"/>
          <w:color w:val="000000"/>
          <w:szCs w:val="24"/>
          <w:lang w:val="en-US"/>
        </w:rPr>
        <w:t>. Give reasons.</w:t>
      </w:r>
    </w:p>
    <w:p w:rsidR="002865EB" w:rsidRDefault="002865EB" w:rsidP="002865E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rPr>
          <w:rFonts w:cs="Arial"/>
          <w:color w:val="000000"/>
          <w:sz w:val="22"/>
          <w:szCs w:val="22"/>
          <w:lang w:val="en-US"/>
        </w:rPr>
      </w:pPr>
    </w:p>
    <w:p w:rsidR="006E23F1" w:rsidRDefault="006E23F1" w:rsidP="00FD118C">
      <w:pPr>
        <w:rPr>
          <w:rFonts w:eastAsia="Calibri" w:cs="Arial"/>
          <w:i/>
          <w:color w:val="000000"/>
          <w:sz w:val="28"/>
          <w:szCs w:val="28"/>
          <w:lang w:val="en-US"/>
        </w:rPr>
      </w:pPr>
      <w:r>
        <w:rPr>
          <w:rFonts w:eastAsia="Calibri" w:cs="Arial"/>
          <w:i/>
          <w:noProof/>
          <w:color w:val="000000"/>
          <w:sz w:val="28"/>
          <w:szCs w:val="28"/>
        </w:rPr>
        <w:pict>
          <v:shapetype id="_x0000_t65" coordsize="21600,21600" o:spt="65" adj="18900" path="m,l,21600@0,21600,21600@0,21600,xem@0,21600nfl@3@5c@7@9@11@13,21600@0e">
            <v:formulas>
              <v:f eqn="val #0"/>
              <v:f eqn="sum 21600 0 @0"/>
              <v:f eqn="prod @1 8481 32768"/>
              <v:f eqn="sum @2 @0 0"/>
              <v:f eqn="prod @1 1117 32768"/>
              <v:f eqn="sum @4 @0 0"/>
              <v:f eqn="prod @1 11764 32768"/>
              <v:f eqn="sum @6 @0 0"/>
              <v:f eqn="prod @1 6144 32768"/>
              <v:f eqn="sum @8 @0 0"/>
              <v:f eqn="prod @1 20480 32768"/>
              <v:f eqn="sum @10 @0 0"/>
              <v:f eqn="prod @1 6144 32768"/>
              <v:f eqn="sum @12 @0 0"/>
            </v:formulas>
            <v:path o:extrusionok="f" gradientshapeok="t" o:connecttype="rect" textboxrect="0,0,21600,@13"/>
            <v:handles>
              <v:h position="#0,bottomRight" xrange="10800,21600"/>
            </v:handles>
            <o:complex v:ext="view"/>
          </v:shapetype>
          <v:shape id="_x0000_s5616" type="#_x0000_t65" style="position:absolute;left:0;text-align:left;margin-left:9pt;margin-top:4.75pt;width:6in;height:171pt;z-index:251656192" fillcolor="#f8f8f8">
            <v:fill r:id="rId7" o:title="Zeitungspapier" rotate="t" type="tile"/>
            <v:textbox>
              <w:txbxContent>
                <w:p w:rsidR="00623CE5" w:rsidRPr="006E23F1" w:rsidRDefault="00623CE5" w:rsidP="006E23F1">
                  <w:pPr>
                    <w:pBdr>
                      <w:bottom w:val="single" w:sz="4" w:space="1" w:color="auto"/>
                    </w:pBdr>
                    <w:rPr>
                      <w:rFonts w:ascii="Liberation Serif" w:eastAsia="Calibri" w:hAnsi="Liberation Serif" w:cs="Arial"/>
                      <w:i/>
                      <w:color w:val="000000"/>
                      <w:sz w:val="28"/>
                      <w:szCs w:val="28"/>
                      <w:lang w:val="en-US"/>
                    </w:rPr>
                  </w:pPr>
                  <w:r>
                    <w:rPr>
                      <w:rFonts w:ascii="Liberation Serif" w:eastAsia="Calibri" w:hAnsi="Liberation Serif" w:cs="Arial"/>
                      <w:i/>
                      <w:color w:val="000000"/>
                      <w:sz w:val="28"/>
                      <w:szCs w:val="28"/>
                      <w:lang w:val="en-US"/>
                    </w:rPr>
                    <w:t>The Quabbler Observer</w:t>
                  </w:r>
                  <w:r>
                    <w:rPr>
                      <w:rFonts w:ascii="Liberation Serif" w:eastAsia="Calibri" w:hAnsi="Liberation Serif" w:cs="Arial"/>
                      <w:i/>
                      <w:color w:val="000000"/>
                      <w:sz w:val="28"/>
                      <w:szCs w:val="28"/>
                      <w:lang w:val="en-US"/>
                    </w:rPr>
                    <w:tab/>
                  </w:r>
                  <w:r>
                    <w:rPr>
                      <w:rFonts w:ascii="Liberation Serif" w:eastAsia="Calibri" w:hAnsi="Liberation Serif" w:cs="Arial"/>
                      <w:i/>
                      <w:color w:val="000000"/>
                      <w:sz w:val="28"/>
                      <w:szCs w:val="28"/>
                      <w:lang w:val="en-US"/>
                    </w:rPr>
                    <w:tab/>
                  </w:r>
                  <w:r>
                    <w:rPr>
                      <w:rFonts w:ascii="Liberation Serif" w:eastAsia="Calibri" w:hAnsi="Liberation Serif" w:cs="Arial"/>
                      <w:i/>
                      <w:color w:val="000000"/>
                      <w:sz w:val="28"/>
                      <w:szCs w:val="28"/>
                      <w:lang w:val="en-US"/>
                    </w:rPr>
                    <w:tab/>
                  </w:r>
                  <w:r>
                    <w:rPr>
                      <w:rFonts w:ascii="Liberation Serif" w:eastAsia="Calibri" w:hAnsi="Liberation Serif" w:cs="Arial"/>
                      <w:i/>
                      <w:color w:val="000000"/>
                      <w:sz w:val="28"/>
                      <w:szCs w:val="28"/>
                      <w:lang w:val="en-US"/>
                    </w:rPr>
                    <w:tab/>
                  </w:r>
                  <w:r>
                    <w:rPr>
                      <w:rFonts w:ascii="Liberation Serif" w:eastAsia="Calibri" w:hAnsi="Liberation Serif" w:cs="Arial"/>
                      <w:i/>
                      <w:color w:val="000000"/>
                      <w:sz w:val="28"/>
                      <w:szCs w:val="28"/>
                      <w:lang w:val="en-US"/>
                    </w:rPr>
                    <w:tab/>
                  </w:r>
                  <w:r>
                    <w:rPr>
                      <w:rFonts w:ascii="Liberation Serif" w:eastAsia="Calibri" w:hAnsi="Liberation Serif" w:cs="Arial"/>
                      <w:i/>
                      <w:color w:val="000000"/>
                      <w:sz w:val="28"/>
                      <w:szCs w:val="28"/>
                      <w:lang w:val="en-US"/>
                    </w:rPr>
                    <w:tab/>
                    <w:t>news</w:t>
                  </w:r>
                  <w:r>
                    <w:rPr>
                      <w:rFonts w:ascii="Liberation Serif" w:eastAsia="Calibri" w:hAnsi="Liberation Serif" w:cs="Arial"/>
                      <w:i/>
                      <w:color w:val="000000"/>
                      <w:sz w:val="28"/>
                      <w:szCs w:val="28"/>
                      <w:lang w:val="en-US"/>
                    </w:rPr>
                    <w:tab/>
                  </w:r>
                  <w:r>
                    <w:rPr>
                      <w:rFonts w:ascii="Liberation Serif" w:eastAsia="Calibri" w:hAnsi="Liberation Serif" w:cs="Arial"/>
                      <w:i/>
                      <w:color w:val="000000"/>
                      <w:sz w:val="28"/>
                      <w:szCs w:val="28"/>
                      <w:lang w:val="en-US"/>
                    </w:rPr>
                    <w:tab/>
                    <w:t>p. 5</w:t>
                  </w:r>
                </w:p>
                <w:p w:rsidR="00623CE5" w:rsidRDefault="00623CE5" w:rsidP="006E23F1">
                  <w:pPr>
                    <w:rPr>
                      <w:rFonts w:eastAsia="Calibri" w:cs="Arial"/>
                      <w:i/>
                      <w:color w:val="000000"/>
                      <w:sz w:val="28"/>
                      <w:szCs w:val="28"/>
                      <w:lang w:val="en-US"/>
                    </w:rPr>
                  </w:pPr>
                </w:p>
                <w:p w:rsidR="00623CE5" w:rsidRPr="002865EB" w:rsidRDefault="00623CE5" w:rsidP="006E23F1">
                  <w:pPr>
                    <w:rPr>
                      <w:rFonts w:ascii="Britannic Bold" w:eastAsia="Calibri" w:hAnsi="Britannic Bold" w:cs="Arial"/>
                      <w:color w:val="000000"/>
                      <w:sz w:val="28"/>
                      <w:szCs w:val="28"/>
                      <w:lang w:val="en-US"/>
                    </w:rPr>
                  </w:pPr>
                  <w:r w:rsidRPr="002865EB">
                    <w:rPr>
                      <w:rFonts w:ascii="Britannic Bold" w:eastAsia="Calibri" w:hAnsi="Britannic Bold" w:cs="Arial"/>
                      <w:color w:val="000000"/>
                      <w:sz w:val="28"/>
                      <w:szCs w:val="28"/>
                      <w:lang w:val="en-US"/>
                    </w:rPr>
                    <w:t xml:space="preserve">Accident in </w:t>
                  </w:r>
                  <w:smartTag w:uri="urn:schemas-microsoft-com:office:smarttags" w:element="Street">
                    <w:smartTag w:uri="urn:schemas-microsoft-com:office:smarttags" w:element="address">
                      <w:r w:rsidRPr="002865EB">
                        <w:rPr>
                          <w:rFonts w:ascii="Britannic Bold" w:eastAsia="Calibri" w:hAnsi="Britannic Bold" w:cs="Arial"/>
                          <w:color w:val="000000"/>
                          <w:sz w:val="28"/>
                          <w:szCs w:val="28"/>
                          <w:lang w:val="en-US"/>
                        </w:rPr>
                        <w:t>Alfred Road</w:t>
                      </w:r>
                    </w:smartTag>
                  </w:smartTag>
                </w:p>
                <w:p w:rsidR="00623CE5" w:rsidRPr="00504249" w:rsidRDefault="00623CE5" w:rsidP="006E23F1">
                  <w:pPr>
                    <w:rPr>
                      <w:rFonts w:eastAsia="Calibri" w:cs="Arial"/>
                      <w:color w:val="000000"/>
                      <w:sz w:val="22"/>
                      <w:szCs w:val="22"/>
                      <w:lang w:val="en-US"/>
                    </w:rPr>
                  </w:pPr>
                  <w:proofErr w:type="gramStart"/>
                  <w:r>
                    <w:rPr>
                      <w:rFonts w:eastAsia="Calibri" w:cs="Arial"/>
                      <w:b/>
                      <w:color w:val="000000"/>
                      <w:sz w:val="22"/>
                      <w:szCs w:val="22"/>
                      <w:lang w:val="en-US"/>
                    </w:rPr>
                    <w:t>Petersborough.</w:t>
                  </w:r>
                  <w:proofErr w:type="gramEnd"/>
                  <w:r>
                    <w:rPr>
                      <w:rFonts w:eastAsia="Calibri" w:cs="Arial"/>
                      <w:b/>
                      <w:color w:val="000000"/>
                      <w:sz w:val="22"/>
                      <w:szCs w:val="22"/>
                      <w:lang w:val="en-US"/>
                    </w:rPr>
                    <w:t xml:space="preserve"> </w:t>
                  </w:r>
                  <w:r w:rsidRPr="00504249">
                    <w:rPr>
                      <w:rFonts w:eastAsia="Calibri" w:cs="Arial"/>
                      <w:color w:val="000000"/>
                      <w:sz w:val="22"/>
                      <w:szCs w:val="22"/>
                      <w:lang w:val="en-US"/>
                    </w:rPr>
                    <w:t xml:space="preserve">Several people were injured this morning when a lorry which was carrying concrete pipes overturned in the centre of town and hit two cars. Ambulances which were called to the scene took a long time to get through the rush hour traffic. The accident happened in </w:t>
                  </w:r>
                  <w:smartTag w:uri="urn:schemas-microsoft-com:office:smarttags" w:element="Street">
                    <w:smartTag w:uri="urn:schemas-microsoft-com:office:smarttags" w:element="address">
                      <w:r w:rsidRPr="00504249">
                        <w:rPr>
                          <w:rFonts w:eastAsia="Calibri" w:cs="Arial"/>
                          <w:color w:val="000000"/>
                          <w:sz w:val="22"/>
                          <w:szCs w:val="22"/>
                          <w:lang w:val="en-US"/>
                        </w:rPr>
                        <w:t>Alfred Road</w:t>
                      </w:r>
                    </w:smartTag>
                  </w:smartTag>
                  <w:r w:rsidRPr="00504249">
                    <w:rPr>
                      <w:rFonts w:eastAsia="Calibri" w:cs="Arial"/>
                      <w:color w:val="000000"/>
                      <w:sz w:val="22"/>
                      <w:szCs w:val="22"/>
                      <w:lang w:val="en-US"/>
                    </w:rPr>
                    <w:t xml:space="preserve">, where road repairs were on their way. People who saw the accident say that the lorry hit the cars after it swerved to avoid a pile of stones which was left in the road. The traffic chaos was caused by the accident has meant a lot of delays for people who were travelling to work. </w:t>
                  </w:r>
                </w:p>
                <w:p w:rsidR="00623CE5" w:rsidRDefault="00623CE5"/>
              </w:txbxContent>
            </v:textbox>
          </v:shape>
        </w:pict>
      </w:r>
      <w:r>
        <w:rPr>
          <w:rFonts w:eastAsia="Calibri" w:cs="Arial"/>
          <w:i/>
          <w:noProof/>
          <w:color w:val="000000"/>
          <w:sz w:val="28"/>
          <w:szCs w:val="28"/>
        </w:rPr>
        <w:pict>
          <v:shape id="_x0000_s5610" type="#_x0000_t65" style="position:absolute;left:0;text-align:left;margin-left:0;margin-top:6.7pt;width:6in;height:117pt;z-index:251655168" filled="f" fillcolor="black" stroked="f"/>
        </w:pict>
      </w:r>
    </w:p>
    <w:p w:rsidR="006E23F1" w:rsidRDefault="006E23F1" w:rsidP="00FD118C">
      <w:pPr>
        <w:rPr>
          <w:rFonts w:eastAsia="Calibri" w:cs="Arial"/>
          <w:i/>
          <w:color w:val="000000"/>
          <w:sz w:val="28"/>
          <w:szCs w:val="28"/>
          <w:lang w:val="en-US"/>
        </w:rPr>
      </w:pPr>
    </w:p>
    <w:p w:rsidR="006E23F1" w:rsidRDefault="006E23F1" w:rsidP="00FD118C">
      <w:pPr>
        <w:rPr>
          <w:rFonts w:eastAsia="Calibri" w:cs="Arial"/>
          <w:i/>
          <w:color w:val="000000"/>
          <w:sz w:val="28"/>
          <w:szCs w:val="28"/>
          <w:lang w:val="en-US"/>
        </w:rPr>
      </w:pPr>
    </w:p>
    <w:p w:rsidR="006E23F1" w:rsidRDefault="006E23F1" w:rsidP="00FD118C">
      <w:pPr>
        <w:rPr>
          <w:rFonts w:eastAsia="Calibri" w:cs="Arial"/>
          <w:i/>
          <w:color w:val="000000"/>
          <w:sz w:val="28"/>
          <w:szCs w:val="28"/>
          <w:lang w:val="en-US"/>
        </w:rPr>
      </w:pPr>
    </w:p>
    <w:p w:rsidR="006E23F1" w:rsidRDefault="006E23F1" w:rsidP="00FD118C">
      <w:pPr>
        <w:rPr>
          <w:rFonts w:eastAsia="Calibri" w:cs="Arial"/>
          <w:i/>
          <w:color w:val="000000"/>
          <w:sz w:val="28"/>
          <w:szCs w:val="28"/>
          <w:lang w:val="en-US"/>
        </w:rPr>
      </w:pPr>
    </w:p>
    <w:p w:rsidR="006E23F1" w:rsidRDefault="006E23F1" w:rsidP="00FD118C">
      <w:pPr>
        <w:rPr>
          <w:rFonts w:eastAsia="Calibri" w:cs="Arial"/>
          <w:i/>
          <w:color w:val="000000"/>
          <w:sz w:val="28"/>
          <w:szCs w:val="28"/>
          <w:lang w:val="en-US"/>
        </w:rPr>
      </w:pPr>
    </w:p>
    <w:p w:rsidR="006E23F1" w:rsidRDefault="006E23F1" w:rsidP="00FD118C">
      <w:pPr>
        <w:rPr>
          <w:rFonts w:eastAsia="Calibri" w:cs="Arial"/>
          <w:i/>
          <w:color w:val="000000"/>
          <w:sz w:val="28"/>
          <w:szCs w:val="28"/>
          <w:lang w:val="en-US"/>
        </w:rPr>
      </w:pPr>
    </w:p>
    <w:p w:rsidR="006E23F1" w:rsidRDefault="006E23F1" w:rsidP="00FD118C">
      <w:pPr>
        <w:rPr>
          <w:rFonts w:eastAsia="Calibri" w:cs="Arial"/>
          <w:i/>
          <w:color w:val="000000"/>
          <w:sz w:val="28"/>
          <w:szCs w:val="28"/>
          <w:lang w:val="en-US"/>
        </w:rPr>
      </w:pPr>
    </w:p>
    <w:p w:rsidR="006E23F1" w:rsidRDefault="006E23F1" w:rsidP="00FD118C">
      <w:pPr>
        <w:rPr>
          <w:rFonts w:eastAsia="Calibri" w:cs="Arial"/>
          <w:i/>
          <w:color w:val="000000"/>
          <w:sz w:val="28"/>
          <w:szCs w:val="28"/>
          <w:lang w:val="en-US"/>
        </w:rPr>
      </w:pPr>
    </w:p>
    <w:p w:rsidR="006E23F1" w:rsidRDefault="006E23F1" w:rsidP="00FD118C">
      <w:pPr>
        <w:rPr>
          <w:rFonts w:eastAsia="Calibri" w:cs="Arial"/>
          <w:i/>
          <w:color w:val="000000"/>
          <w:sz w:val="28"/>
          <w:szCs w:val="28"/>
          <w:lang w:val="en-US"/>
        </w:rPr>
      </w:pPr>
    </w:p>
    <w:p w:rsidR="006E23F1" w:rsidRDefault="006E23F1" w:rsidP="00FD118C">
      <w:pPr>
        <w:rPr>
          <w:rFonts w:eastAsia="Calibri" w:cs="Arial"/>
          <w:i/>
          <w:color w:val="000000"/>
          <w:sz w:val="28"/>
          <w:szCs w:val="28"/>
          <w:lang w:val="en-US"/>
        </w:rPr>
      </w:pPr>
    </w:p>
    <w:p w:rsidR="006E23F1" w:rsidRDefault="006E23F1" w:rsidP="00FD118C">
      <w:pPr>
        <w:rPr>
          <w:rFonts w:eastAsia="Calibri" w:cs="Arial"/>
          <w:i/>
          <w:color w:val="000000"/>
          <w:sz w:val="28"/>
          <w:szCs w:val="28"/>
          <w:lang w:val="en-US"/>
        </w:rPr>
      </w:pPr>
    </w:p>
    <w:p w:rsidR="00FD118C" w:rsidRPr="00FB5691" w:rsidRDefault="00FD118C" w:rsidP="00FD118C">
      <w:pPr>
        <w:numPr>
          <w:ilvl w:val="0"/>
          <w:numId w:val="5"/>
        </w:numPr>
        <w:spacing w:after="200"/>
        <w:jc w:val="left"/>
        <w:rPr>
          <w:rFonts w:ascii="Liberation Serif" w:eastAsia="Calibri" w:hAnsi="Liberation Serif" w:cs="Arial"/>
          <w:b/>
          <w:color w:val="000000"/>
          <w:szCs w:val="24"/>
          <w:lang w:val="en-US"/>
        </w:rPr>
      </w:pPr>
      <w:r w:rsidRPr="00FB5691">
        <w:rPr>
          <w:rFonts w:ascii="Liberation Serif" w:eastAsia="Calibri" w:hAnsi="Liberation Serif" w:cs="Arial"/>
          <w:b/>
          <w:color w:val="000000"/>
          <w:szCs w:val="24"/>
          <w:lang w:val="en-US"/>
        </w:rPr>
        <w:t>Fortunately, nobody got hurt in the accident.</w:t>
      </w:r>
    </w:p>
    <w:p w:rsidR="00FD118C" w:rsidRPr="00FB5691" w:rsidRDefault="00FD118C" w:rsidP="00FD118C">
      <w:pPr>
        <w:tabs>
          <w:tab w:val="left" w:pos="1368"/>
        </w:tabs>
        <w:rPr>
          <w:rFonts w:ascii="Liberation Serif" w:eastAsia="Calibri" w:hAnsi="Liberation Serif" w:cs="Arial"/>
          <w:color w:val="000000"/>
          <w:szCs w:val="24"/>
          <w:lang w:val="en-US"/>
        </w:rPr>
      </w:pPr>
      <w:r w:rsidRPr="00FB5691">
        <w:rPr>
          <w:rFonts w:ascii="Liberation Serif" w:eastAsia="Calibri" w:hAnsi="Liberation Serif" w:cs="Arial"/>
          <w:color w:val="000000"/>
          <w:szCs w:val="24"/>
          <w:lang w:val="en-US"/>
        </w:rPr>
        <w:t xml:space="preserve">True </w:t>
      </w:r>
      <w:r w:rsidR="002865EB" w:rsidRPr="00FB5691">
        <w:rPr>
          <w:rFonts w:ascii="Liberation Serif" w:eastAsia="Calibri" w:hAnsi="Liberation Serif" w:cs="Arial"/>
          <w:color w:val="000000"/>
          <w:szCs w:val="24"/>
          <w:lang w:val="en-US"/>
        </w:rPr>
        <w:tab/>
      </w:r>
      <w:r w:rsidR="002865EB" w:rsidRPr="00FB5691">
        <w:rPr>
          <w:rFonts w:ascii="Liberation Serif" w:eastAsia="Calibri" w:hAnsi="Liberation Serif" w:cs="Arial"/>
          <w:color w:val="000000"/>
          <w:szCs w:val="24"/>
          <w:lang w:val="en-US"/>
        </w:rPr>
        <w:sym w:font="Webdings" w:char="F063"/>
      </w:r>
      <w:r w:rsidR="002865EB" w:rsidRPr="00FB5691">
        <w:rPr>
          <w:rFonts w:ascii="Liberation Serif" w:eastAsia="Calibri" w:hAnsi="Liberation Serif" w:cs="Arial"/>
          <w:color w:val="000000"/>
          <w:szCs w:val="24"/>
          <w:lang w:val="en-US"/>
        </w:rPr>
        <w:tab/>
      </w:r>
      <w:r w:rsidR="002865EB" w:rsidRPr="00FB5691">
        <w:rPr>
          <w:rFonts w:ascii="Liberation Serif" w:eastAsia="Calibri" w:hAnsi="Liberation Serif" w:cs="Arial"/>
          <w:color w:val="000000"/>
          <w:szCs w:val="24"/>
          <w:lang w:val="en-US"/>
        </w:rPr>
        <w:tab/>
      </w:r>
      <w:r w:rsidRPr="00FB5691">
        <w:rPr>
          <w:rFonts w:ascii="Liberation Serif" w:eastAsia="Calibri" w:hAnsi="Liberation Serif" w:cs="Arial"/>
          <w:color w:val="000000"/>
          <w:szCs w:val="24"/>
          <w:lang w:val="en-US"/>
        </w:rPr>
        <w:tab/>
      </w:r>
    </w:p>
    <w:p w:rsidR="00FD118C" w:rsidRPr="00FB5691" w:rsidRDefault="00FD118C" w:rsidP="00FD118C">
      <w:pPr>
        <w:tabs>
          <w:tab w:val="left" w:pos="1368"/>
        </w:tabs>
        <w:rPr>
          <w:rFonts w:ascii="Liberation Serif" w:eastAsia="Calibri" w:hAnsi="Liberation Serif" w:cs="Arial"/>
          <w:color w:val="000000"/>
          <w:szCs w:val="24"/>
          <w:lang w:val="en-US"/>
        </w:rPr>
      </w:pPr>
      <w:r w:rsidRPr="00FB5691">
        <w:rPr>
          <w:rFonts w:ascii="Liberation Serif" w:eastAsia="Calibri" w:hAnsi="Liberation Serif" w:cs="Arial"/>
          <w:color w:val="000000"/>
          <w:szCs w:val="24"/>
          <w:lang w:val="en-US"/>
        </w:rPr>
        <w:t xml:space="preserve">False </w:t>
      </w:r>
      <w:r w:rsidR="002865EB" w:rsidRPr="00FB5691">
        <w:rPr>
          <w:rFonts w:ascii="Liberation Serif" w:eastAsia="Calibri" w:hAnsi="Liberation Serif" w:cs="Arial"/>
          <w:color w:val="000000"/>
          <w:szCs w:val="24"/>
          <w:lang w:val="en-US"/>
        </w:rPr>
        <w:tab/>
      </w:r>
      <w:r w:rsidR="002865EB" w:rsidRPr="00FB5691">
        <w:rPr>
          <w:rFonts w:ascii="Liberation Serif" w:eastAsia="Calibri" w:hAnsi="Liberation Serif" w:cs="Arial"/>
          <w:color w:val="000000"/>
          <w:szCs w:val="24"/>
          <w:lang w:val="en-US"/>
        </w:rPr>
        <w:sym w:font="Webdings" w:char="F063"/>
      </w:r>
      <w:r w:rsidRPr="00FB5691">
        <w:rPr>
          <w:rFonts w:ascii="Liberation Serif" w:eastAsia="Calibri" w:hAnsi="Liberation Serif" w:cs="Arial"/>
          <w:color w:val="000000"/>
          <w:szCs w:val="24"/>
          <w:lang w:val="en-US"/>
        </w:rPr>
        <w:tab/>
      </w:r>
    </w:p>
    <w:p w:rsidR="00FD118C" w:rsidRPr="00FB5691" w:rsidRDefault="00FD118C" w:rsidP="00446225">
      <w:pPr>
        <w:tabs>
          <w:tab w:val="left" w:pos="1368"/>
        </w:tabs>
        <w:jc w:val="left"/>
        <w:rPr>
          <w:rFonts w:ascii="Liberation Serif" w:eastAsia="Calibri" w:hAnsi="Liberation Serif" w:cs="Arial"/>
          <w:color w:val="000000"/>
          <w:szCs w:val="24"/>
          <w:lang w:val="en-US"/>
        </w:rPr>
      </w:pPr>
      <w:r w:rsidRPr="00FB5691">
        <w:rPr>
          <w:rFonts w:ascii="Liberation Serif" w:eastAsia="Calibri" w:hAnsi="Liberation Serif" w:cs="Arial"/>
          <w:color w:val="000000"/>
          <w:szCs w:val="24"/>
          <w:lang w:val="en-US"/>
        </w:rPr>
        <w:t>Because</w:t>
      </w:r>
      <w:r w:rsidR="00446225">
        <w:rPr>
          <w:rFonts w:ascii="Liberation Serif" w:eastAsia="Calibri" w:hAnsi="Liberation Serif" w:cs="Arial"/>
          <w:color w:val="000000"/>
          <w:szCs w:val="24"/>
          <w:lang w:val="en-US"/>
        </w:rPr>
        <w:t xml:space="preserve"> the text says</w:t>
      </w:r>
      <w:r w:rsidRPr="00FB5691">
        <w:rPr>
          <w:rFonts w:ascii="Liberation Serif" w:eastAsia="Calibri" w:hAnsi="Liberation Serif" w:cs="Arial"/>
          <w:color w:val="000000"/>
          <w:szCs w:val="24"/>
          <w:lang w:val="en-US"/>
        </w:rPr>
        <w:t>: _____________________________________________________________________</w:t>
      </w:r>
    </w:p>
    <w:p w:rsidR="00FD118C" w:rsidRPr="00FB5691" w:rsidRDefault="00FD118C" w:rsidP="00FD118C">
      <w:pPr>
        <w:tabs>
          <w:tab w:val="left" w:pos="1368"/>
        </w:tabs>
        <w:rPr>
          <w:rFonts w:ascii="Liberation Serif" w:eastAsia="Calibri" w:hAnsi="Liberation Serif" w:cs="Arial"/>
          <w:color w:val="000000"/>
          <w:szCs w:val="24"/>
          <w:lang w:val="en-US"/>
        </w:rPr>
      </w:pPr>
    </w:p>
    <w:p w:rsidR="00FD118C" w:rsidRPr="00FB5691" w:rsidRDefault="00FD118C" w:rsidP="00FD118C">
      <w:pPr>
        <w:numPr>
          <w:ilvl w:val="0"/>
          <w:numId w:val="5"/>
        </w:numPr>
        <w:spacing w:after="200"/>
        <w:jc w:val="left"/>
        <w:rPr>
          <w:rFonts w:ascii="Liberation Serif" w:eastAsia="Calibri" w:hAnsi="Liberation Serif" w:cs="Arial"/>
          <w:b/>
          <w:color w:val="000000"/>
          <w:szCs w:val="24"/>
          <w:lang w:val="en-US"/>
        </w:rPr>
      </w:pPr>
      <w:r w:rsidRPr="00FB5691">
        <w:rPr>
          <w:rFonts w:ascii="Liberation Serif" w:eastAsia="Calibri" w:hAnsi="Liberation Serif" w:cs="Arial"/>
          <w:b/>
          <w:color w:val="000000"/>
          <w:szCs w:val="24"/>
          <w:lang w:val="en-US"/>
        </w:rPr>
        <w:t>After the accident the road had to be repaired.</w:t>
      </w:r>
    </w:p>
    <w:p w:rsidR="00FD118C" w:rsidRPr="00FB5691" w:rsidRDefault="00FD118C" w:rsidP="00FD118C">
      <w:pPr>
        <w:tabs>
          <w:tab w:val="left" w:pos="1368"/>
        </w:tabs>
        <w:rPr>
          <w:rFonts w:ascii="Liberation Serif" w:eastAsia="Calibri" w:hAnsi="Liberation Serif" w:cs="Arial"/>
          <w:color w:val="000000"/>
          <w:szCs w:val="24"/>
          <w:lang w:val="en-US"/>
        </w:rPr>
      </w:pPr>
      <w:r w:rsidRPr="00FB5691">
        <w:rPr>
          <w:rFonts w:ascii="Liberation Serif" w:eastAsia="Calibri" w:hAnsi="Liberation Serif" w:cs="Arial"/>
          <w:color w:val="000000"/>
          <w:szCs w:val="24"/>
          <w:lang w:val="en-US"/>
        </w:rPr>
        <w:t xml:space="preserve">True </w:t>
      </w:r>
      <w:r w:rsidR="002865EB" w:rsidRPr="00FB5691">
        <w:rPr>
          <w:rFonts w:ascii="Liberation Serif" w:eastAsia="Calibri" w:hAnsi="Liberation Serif" w:cs="Arial"/>
          <w:color w:val="000000"/>
          <w:szCs w:val="24"/>
          <w:lang w:val="en-US"/>
        </w:rPr>
        <w:tab/>
      </w:r>
      <w:r w:rsidR="002865EB" w:rsidRPr="00FB5691">
        <w:rPr>
          <w:rFonts w:ascii="Liberation Serif" w:eastAsia="Calibri" w:hAnsi="Liberation Serif" w:cs="Arial"/>
          <w:color w:val="000000"/>
          <w:szCs w:val="24"/>
          <w:lang w:val="en-US"/>
        </w:rPr>
        <w:sym w:font="Webdings" w:char="F063"/>
      </w:r>
      <w:r w:rsidRPr="00FB5691">
        <w:rPr>
          <w:rFonts w:ascii="Liberation Serif" w:eastAsia="Calibri" w:hAnsi="Liberation Serif" w:cs="Arial"/>
          <w:color w:val="000000"/>
          <w:szCs w:val="24"/>
          <w:lang w:val="en-US"/>
        </w:rPr>
        <w:tab/>
      </w:r>
    </w:p>
    <w:p w:rsidR="00FD118C" w:rsidRPr="00FB5691" w:rsidRDefault="00FD118C" w:rsidP="00FD118C">
      <w:pPr>
        <w:tabs>
          <w:tab w:val="left" w:pos="1368"/>
        </w:tabs>
        <w:rPr>
          <w:rFonts w:ascii="Liberation Serif" w:eastAsia="Calibri" w:hAnsi="Liberation Serif" w:cs="Arial"/>
          <w:color w:val="000000"/>
          <w:szCs w:val="24"/>
          <w:lang w:val="en-US"/>
        </w:rPr>
      </w:pPr>
      <w:r w:rsidRPr="00FB5691">
        <w:rPr>
          <w:rFonts w:ascii="Liberation Serif" w:eastAsia="Calibri" w:hAnsi="Liberation Serif" w:cs="Arial"/>
          <w:color w:val="000000"/>
          <w:szCs w:val="24"/>
          <w:lang w:val="en-US"/>
        </w:rPr>
        <w:t xml:space="preserve">False </w:t>
      </w:r>
      <w:r w:rsidR="002865EB" w:rsidRPr="00FB5691">
        <w:rPr>
          <w:rFonts w:ascii="Liberation Serif" w:eastAsia="Calibri" w:hAnsi="Liberation Serif" w:cs="Arial"/>
          <w:color w:val="000000"/>
          <w:szCs w:val="24"/>
          <w:lang w:val="en-US"/>
        </w:rPr>
        <w:tab/>
      </w:r>
      <w:r w:rsidR="002865EB" w:rsidRPr="00FB5691">
        <w:rPr>
          <w:rFonts w:ascii="Liberation Serif" w:eastAsia="Calibri" w:hAnsi="Liberation Serif" w:cs="Arial"/>
          <w:color w:val="000000"/>
          <w:szCs w:val="24"/>
          <w:lang w:val="en-US"/>
        </w:rPr>
        <w:sym w:font="Webdings" w:char="F063"/>
      </w:r>
      <w:r w:rsidRPr="00FB5691">
        <w:rPr>
          <w:rFonts w:ascii="Liberation Serif" w:eastAsia="Calibri" w:hAnsi="Liberation Serif" w:cs="Arial"/>
          <w:color w:val="000000"/>
          <w:szCs w:val="24"/>
          <w:lang w:val="en-US"/>
        </w:rPr>
        <w:tab/>
      </w:r>
    </w:p>
    <w:p w:rsidR="00FD118C" w:rsidRPr="00FB5691" w:rsidRDefault="00623CE5" w:rsidP="00446225">
      <w:pPr>
        <w:tabs>
          <w:tab w:val="left" w:pos="1368"/>
        </w:tabs>
        <w:jc w:val="left"/>
        <w:rPr>
          <w:rFonts w:ascii="Liberation Serif" w:eastAsia="Calibri" w:hAnsi="Liberation Serif" w:cs="Arial"/>
          <w:color w:val="000000"/>
          <w:szCs w:val="24"/>
          <w:lang w:val="en-US"/>
        </w:rPr>
      </w:pPr>
      <w:proofErr w:type="gramStart"/>
      <w:r>
        <w:rPr>
          <w:rFonts w:ascii="Liberation Serif" w:eastAsia="Calibri" w:hAnsi="Liberation Serif" w:cs="Arial"/>
          <w:color w:val="000000"/>
          <w:szCs w:val="24"/>
          <w:lang w:val="en-US"/>
        </w:rPr>
        <w:t>b</w:t>
      </w:r>
      <w:r w:rsidR="00446225" w:rsidRPr="00FB5691">
        <w:rPr>
          <w:rFonts w:ascii="Liberation Serif" w:eastAsia="Calibri" w:hAnsi="Liberation Serif" w:cs="Arial"/>
          <w:color w:val="000000"/>
          <w:szCs w:val="24"/>
          <w:lang w:val="en-US"/>
        </w:rPr>
        <w:t>ecause</w:t>
      </w:r>
      <w:proofErr w:type="gramEnd"/>
      <w:r w:rsidR="00446225">
        <w:rPr>
          <w:rFonts w:ascii="Liberation Serif" w:eastAsia="Calibri" w:hAnsi="Liberation Serif" w:cs="Arial"/>
          <w:color w:val="000000"/>
          <w:szCs w:val="24"/>
          <w:lang w:val="en-US"/>
        </w:rPr>
        <w:t xml:space="preserve"> the text says</w:t>
      </w:r>
      <w:r w:rsidR="00446225" w:rsidRPr="00FB5691">
        <w:rPr>
          <w:rFonts w:ascii="Liberation Serif" w:eastAsia="Calibri" w:hAnsi="Liberation Serif" w:cs="Arial"/>
          <w:color w:val="000000"/>
          <w:szCs w:val="24"/>
          <w:lang w:val="en-US"/>
        </w:rPr>
        <w:t xml:space="preserve">: </w:t>
      </w:r>
      <w:r w:rsidR="00FD118C" w:rsidRPr="00FB5691">
        <w:rPr>
          <w:rFonts w:ascii="Liberation Serif" w:eastAsia="Calibri" w:hAnsi="Liberation Serif" w:cs="Arial"/>
          <w:color w:val="000000"/>
          <w:szCs w:val="24"/>
          <w:lang w:val="en-US"/>
        </w:rPr>
        <w:t>_____________________________________________________________________</w:t>
      </w:r>
    </w:p>
    <w:p w:rsidR="00FD118C" w:rsidRPr="00FB5691" w:rsidRDefault="00FD118C" w:rsidP="00FD118C">
      <w:pPr>
        <w:rPr>
          <w:rFonts w:ascii="Liberation Serif" w:hAnsi="Liberation Serif" w:cs="Arial"/>
          <w:szCs w:val="24"/>
          <w:lang w:val="en-US"/>
        </w:rPr>
      </w:pPr>
    </w:p>
    <w:p w:rsidR="00FD118C" w:rsidRPr="00FB5691" w:rsidRDefault="00FD118C" w:rsidP="00FD118C">
      <w:pPr>
        <w:numPr>
          <w:ilvl w:val="0"/>
          <w:numId w:val="5"/>
        </w:numPr>
        <w:spacing w:after="200"/>
        <w:jc w:val="left"/>
        <w:rPr>
          <w:rFonts w:ascii="Liberation Serif" w:eastAsia="Calibri" w:hAnsi="Liberation Serif" w:cs="Arial"/>
          <w:b/>
          <w:color w:val="000000"/>
          <w:szCs w:val="24"/>
          <w:lang w:val="en-US"/>
        </w:rPr>
      </w:pPr>
      <w:r w:rsidRPr="00FB5691">
        <w:rPr>
          <w:rFonts w:ascii="Liberation Serif" w:eastAsia="Calibri" w:hAnsi="Liberation Serif" w:cs="Arial"/>
          <w:b/>
          <w:color w:val="000000"/>
          <w:szCs w:val="24"/>
          <w:lang w:val="en-US"/>
        </w:rPr>
        <w:t>Eye witnesses say that the accident was not the lorry driver’s fault.</w:t>
      </w:r>
    </w:p>
    <w:p w:rsidR="00FD118C" w:rsidRPr="00FB5691" w:rsidRDefault="00FD118C" w:rsidP="00FD118C">
      <w:pPr>
        <w:tabs>
          <w:tab w:val="left" w:pos="1368"/>
        </w:tabs>
        <w:rPr>
          <w:rFonts w:ascii="Liberation Serif" w:eastAsia="Calibri" w:hAnsi="Liberation Serif" w:cs="Arial"/>
          <w:color w:val="000000"/>
          <w:szCs w:val="24"/>
          <w:lang w:val="en-US"/>
        </w:rPr>
      </w:pPr>
      <w:r w:rsidRPr="00FB5691">
        <w:rPr>
          <w:rFonts w:ascii="Liberation Serif" w:eastAsia="Calibri" w:hAnsi="Liberation Serif" w:cs="Arial"/>
          <w:color w:val="000000"/>
          <w:szCs w:val="24"/>
          <w:lang w:val="en-US"/>
        </w:rPr>
        <w:t xml:space="preserve">True </w:t>
      </w:r>
      <w:r w:rsidR="002865EB" w:rsidRPr="00FB5691">
        <w:rPr>
          <w:rFonts w:ascii="Liberation Serif" w:eastAsia="Calibri" w:hAnsi="Liberation Serif" w:cs="Arial"/>
          <w:color w:val="000000"/>
          <w:szCs w:val="24"/>
          <w:lang w:val="en-US"/>
        </w:rPr>
        <w:tab/>
      </w:r>
      <w:r w:rsidR="002865EB" w:rsidRPr="00FB5691">
        <w:rPr>
          <w:rFonts w:ascii="Liberation Serif" w:eastAsia="Calibri" w:hAnsi="Liberation Serif" w:cs="Arial"/>
          <w:color w:val="000000"/>
          <w:szCs w:val="24"/>
          <w:lang w:val="en-US"/>
        </w:rPr>
        <w:sym w:font="Webdings" w:char="F063"/>
      </w:r>
      <w:r w:rsidRPr="00FB5691">
        <w:rPr>
          <w:rFonts w:ascii="Liberation Serif" w:eastAsia="Calibri" w:hAnsi="Liberation Serif" w:cs="Arial"/>
          <w:color w:val="000000"/>
          <w:szCs w:val="24"/>
          <w:lang w:val="en-US"/>
        </w:rPr>
        <w:tab/>
      </w:r>
    </w:p>
    <w:p w:rsidR="00FD118C" w:rsidRPr="00FB5691" w:rsidRDefault="00FD118C" w:rsidP="00FD118C">
      <w:pPr>
        <w:tabs>
          <w:tab w:val="left" w:pos="1368"/>
        </w:tabs>
        <w:rPr>
          <w:rFonts w:ascii="Liberation Serif" w:eastAsia="Calibri" w:hAnsi="Liberation Serif" w:cs="Arial"/>
          <w:color w:val="000000"/>
          <w:szCs w:val="24"/>
          <w:lang w:val="en-US"/>
        </w:rPr>
      </w:pPr>
      <w:r w:rsidRPr="00FB5691">
        <w:rPr>
          <w:rFonts w:ascii="Liberation Serif" w:eastAsia="Calibri" w:hAnsi="Liberation Serif" w:cs="Arial"/>
          <w:color w:val="000000"/>
          <w:szCs w:val="24"/>
          <w:lang w:val="en-US"/>
        </w:rPr>
        <w:t xml:space="preserve">False </w:t>
      </w:r>
      <w:r w:rsidR="002865EB" w:rsidRPr="00FB5691">
        <w:rPr>
          <w:rFonts w:ascii="Liberation Serif" w:eastAsia="Calibri" w:hAnsi="Liberation Serif" w:cs="Arial"/>
          <w:color w:val="000000"/>
          <w:szCs w:val="24"/>
          <w:lang w:val="en-US"/>
        </w:rPr>
        <w:tab/>
      </w:r>
      <w:r w:rsidR="002865EB" w:rsidRPr="00FB5691">
        <w:rPr>
          <w:rFonts w:ascii="Liberation Serif" w:eastAsia="Calibri" w:hAnsi="Liberation Serif" w:cs="Arial"/>
          <w:color w:val="000000"/>
          <w:szCs w:val="24"/>
          <w:lang w:val="en-US"/>
        </w:rPr>
        <w:sym w:font="Webdings" w:char="F063"/>
      </w:r>
      <w:r w:rsidRPr="00FB5691">
        <w:rPr>
          <w:rFonts w:ascii="Liberation Serif" w:eastAsia="Calibri" w:hAnsi="Liberation Serif" w:cs="Arial"/>
          <w:color w:val="000000"/>
          <w:szCs w:val="24"/>
          <w:lang w:val="en-US"/>
        </w:rPr>
        <w:tab/>
      </w:r>
    </w:p>
    <w:p w:rsidR="00FD118C" w:rsidRPr="00FB5691" w:rsidRDefault="00623CE5" w:rsidP="00446225">
      <w:pPr>
        <w:tabs>
          <w:tab w:val="left" w:pos="1368"/>
        </w:tabs>
        <w:jc w:val="left"/>
        <w:rPr>
          <w:rFonts w:ascii="Liberation Serif" w:eastAsia="Calibri" w:hAnsi="Liberation Serif" w:cs="Arial"/>
          <w:color w:val="000000"/>
          <w:szCs w:val="24"/>
          <w:lang w:val="en-US"/>
        </w:rPr>
      </w:pPr>
      <w:proofErr w:type="gramStart"/>
      <w:r>
        <w:rPr>
          <w:rFonts w:ascii="Liberation Serif" w:eastAsia="Calibri" w:hAnsi="Liberation Serif" w:cs="Arial"/>
          <w:color w:val="000000"/>
          <w:szCs w:val="24"/>
          <w:lang w:val="en-US"/>
        </w:rPr>
        <w:t>b</w:t>
      </w:r>
      <w:r w:rsidR="00446225" w:rsidRPr="00FB5691">
        <w:rPr>
          <w:rFonts w:ascii="Liberation Serif" w:eastAsia="Calibri" w:hAnsi="Liberation Serif" w:cs="Arial"/>
          <w:color w:val="000000"/>
          <w:szCs w:val="24"/>
          <w:lang w:val="en-US"/>
        </w:rPr>
        <w:t>ecause</w:t>
      </w:r>
      <w:proofErr w:type="gramEnd"/>
      <w:r w:rsidR="00446225">
        <w:rPr>
          <w:rFonts w:ascii="Liberation Serif" w:eastAsia="Calibri" w:hAnsi="Liberation Serif" w:cs="Arial"/>
          <w:color w:val="000000"/>
          <w:szCs w:val="24"/>
          <w:lang w:val="en-US"/>
        </w:rPr>
        <w:t xml:space="preserve"> the text says</w:t>
      </w:r>
      <w:r w:rsidR="00446225" w:rsidRPr="00FB5691">
        <w:rPr>
          <w:rFonts w:ascii="Liberation Serif" w:eastAsia="Calibri" w:hAnsi="Liberation Serif" w:cs="Arial"/>
          <w:color w:val="000000"/>
          <w:szCs w:val="24"/>
          <w:lang w:val="en-US"/>
        </w:rPr>
        <w:t xml:space="preserve">: </w:t>
      </w:r>
      <w:r w:rsidR="00FD118C" w:rsidRPr="00FB5691">
        <w:rPr>
          <w:rFonts w:ascii="Liberation Serif" w:eastAsia="Calibri" w:hAnsi="Liberation Serif" w:cs="Arial"/>
          <w:color w:val="000000"/>
          <w:szCs w:val="24"/>
          <w:lang w:val="en-US"/>
        </w:rPr>
        <w:t>_____________________________________________________________________</w:t>
      </w:r>
    </w:p>
    <w:p w:rsidR="00FD118C" w:rsidRPr="00FB5691" w:rsidRDefault="00FD118C" w:rsidP="00FD118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Liberation Serif" w:hAnsi="Liberation Serif" w:cs="Arial"/>
          <w:color w:val="000000"/>
          <w:szCs w:val="24"/>
          <w:lang w:val="en-US"/>
        </w:rPr>
      </w:pPr>
    </w:p>
    <w:p w:rsidR="00FD118C" w:rsidRPr="00FB5691" w:rsidRDefault="00FD118C" w:rsidP="00FD118C">
      <w:pPr>
        <w:numPr>
          <w:ilvl w:val="0"/>
          <w:numId w:val="5"/>
        </w:numPr>
        <w:spacing w:after="200"/>
        <w:jc w:val="left"/>
        <w:rPr>
          <w:rFonts w:ascii="Liberation Serif" w:eastAsia="Calibri" w:hAnsi="Liberation Serif" w:cs="Arial"/>
          <w:b/>
          <w:color w:val="000000"/>
          <w:szCs w:val="24"/>
          <w:lang w:val="en-US"/>
        </w:rPr>
      </w:pPr>
      <w:r w:rsidRPr="00FB5691">
        <w:rPr>
          <w:rFonts w:ascii="Liberation Serif" w:eastAsia="Calibri" w:hAnsi="Liberation Serif" w:cs="Arial"/>
          <w:b/>
          <w:color w:val="000000"/>
          <w:szCs w:val="24"/>
          <w:lang w:val="en-US"/>
        </w:rPr>
        <w:t>Many people were late for work.</w:t>
      </w:r>
    </w:p>
    <w:p w:rsidR="00FD118C" w:rsidRPr="00FB5691" w:rsidRDefault="00FD118C" w:rsidP="00FD118C">
      <w:pPr>
        <w:tabs>
          <w:tab w:val="left" w:pos="1368"/>
        </w:tabs>
        <w:rPr>
          <w:rFonts w:ascii="Liberation Serif" w:eastAsia="Calibri" w:hAnsi="Liberation Serif" w:cs="Arial"/>
          <w:color w:val="000000"/>
          <w:szCs w:val="24"/>
          <w:lang w:val="en-US"/>
        </w:rPr>
      </w:pPr>
      <w:r w:rsidRPr="00FB5691">
        <w:rPr>
          <w:rFonts w:ascii="Liberation Serif" w:eastAsia="Calibri" w:hAnsi="Liberation Serif" w:cs="Arial"/>
          <w:color w:val="000000"/>
          <w:szCs w:val="24"/>
          <w:lang w:val="en-US"/>
        </w:rPr>
        <w:t xml:space="preserve">True </w:t>
      </w:r>
      <w:r w:rsidR="002865EB" w:rsidRPr="00FB5691">
        <w:rPr>
          <w:rFonts w:ascii="Liberation Serif" w:eastAsia="Calibri" w:hAnsi="Liberation Serif" w:cs="Arial"/>
          <w:color w:val="000000"/>
          <w:szCs w:val="24"/>
          <w:lang w:val="en-US"/>
        </w:rPr>
        <w:tab/>
      </w:r>
      <w:r w:rsidR="002865EB" w:rsidRPr="00FB5691">
        <w:rPr>
          <w:rFonts w:ascii="Liberation Serif" w:eastAsia="Calibri" w:hAnsi="Liberation Serif" w:cs="Arial"/>
          <w:color w:val="000000"/>
          <w:szCs w:val="24"/>
          <w:lang w:val="en-US"/>
        </w:rPr>
        <w:sym w:font="Webdings" w:char="F063"/>
      </w:r>
      <w:r w:rsidRPr="00FB5691">
        <w:rPr>
          <w:rFonts w:ascii="Liberation Serif" w:eastAsia="Calibri" w:hAnsi="Liberation Serif" w:cs="Arial"/>
          <w:color w:val="000000"/>
          <w:szCs w:val="24"/>
          <w:lang w:val="en-US"/>
        </w:rPr>
        <w:tab/>
      </w:r>
    </w:p>
    <w:p w:rsidR="00FD118C" w:rsidRPr="00FB5691" w:rsidRDefault="00FD118C" w:rsidP="00FD118C">
      <w:pPr>
        <w:tabs>
          <w:tab w:val="left" w:pos="1368"/>
        </w:tabs>
        <w:rPr>
          <w:rFonts w:ascii="Liberation Serif" w:eastAsia="Calibri" w:hAnsi="Liberation Serif" w:cs="Arial"/>
          <w:color w:val="000000"/>
          <w:szCs w:val="24"/>
          <w:lang w:val="en-US"/>
        </w:rPr>
      </w:pPr>
      <w:r w:rsidRPr="00FB5691">
        <w:rPr>
          <w:rFonts w:ascii="Liberation Serif" w:eastAsia="Calibri" w:hAnsi="Liberation Serif" w:cs="Arial"/>
          <w:color w:val="000000"/>
          <w:szCs w:val="24"/>
          <w:lang w:val="en-US"/>
        </w:rPr>
        <w:t xml:space="preserve">False </w:t>
      </w:r>
      <w:r w:rsidRPr="00FB5691">
        <w:rPr>
          <w:rFonts w:ascii="Liberation Serif" w:eastAsia="Calibri" w:hAnsi="Liberation Serif" w:cs="Arial"/>
          <w:color w:val="000000"/>
          <w:szCs w:val="24"/>
          <w:lang w:val="en-US"/>
        </w:rPr>
        <w:tab/>
      </w:r>
      <w:r w:rsidR="002865EB" w:rsidRPr="00FB5691">
        <w:rPr>
          <w:rFonts w:ascii="Liberation Serif" w:eastAsia="Calibri" w:hAnsi="Liberation Serif" w:cs="Arial"/>
          <w:color w:val="000000"/>
          <w:szCs w:val="24"/>
          <w:lang w:val="en-US"/>
        </w:rPr>
        <w:sym w:font="Webdings" w:char="F063"/>
      </w:r>
    </w:p>
    <w:p w:rsidR="00FD118C" w:rsidRPr="00FB5691" w:rsidRDefault="00623CE5" w:rsidP="00446225">
      <w:pPr>
        <w:tabs>
          <w:tab w:val="left" w:pos="1368"/>
        </w:tabs>
        <w:jc w:val="left"/>
        <w:rPr>
          <w:rFonts w:ascii="Liberation Serif" w:eastAsia="Calibri" w:hAnsi="Liberation Serif" w:cs="Arial"/>
          <w:color w:val="000000"/>
          <w:szCs w:val="24"/>
          <w:lang w:val="en-US"/>
        </w:rPr>
      </w:pPr>
      <w:proofErr w:type="gramStart"/>
      <w:r>
        <w:rPr>
          <w:rFonts w:ascii="Liberation Serif" w:eastAsia="Calibri" w:hAnsi="Liberation Serif" w:cs="Arial"/>
          <w:color w:val="000000"/>
          <w:szCs w:val="24"/>
          <w:lang w:val="en-US"/>
        </w:rPr>
        <w:t>b</w:t>
      </w:r>
      <w:r w:rsidR="00446225" w:rsidRPr="00FB5691">
        <w:rPr>
          <w:rFonts w:ascii="Liberation Serif" w:eastAsia="Calibri" w:hAnsi="Liberation Serif" w:cs="Arial"/>
          <w:color w:val="000000"/>
          <w:szCs w:val="24"/>
          <w:lang w:val="en-US"/>
        </w:rPr>
        <w:t>ecause</w:t>
      </w:r>
      <w:proofErr w:type="gramEnd"/>
      <w:r w:rsidR="00446225">
        <w:rPr>
          <w:rFonts w:ascii="Liberation Serif" w:eastAsia="Calibri" w:hAnsi="Liberation Serif" w:cs="Arial"/>
          <w:color w:val="000000"/>
          <w:szCs w:val="24"/>
          <w:lang w:val="en-US"/>
        </w:rPr>
        <w:t xml:space="preserve"> the text says</w:t>
      </w:r>
      <w:r w:rsidR="00446225" w:rsidRPr="00FB5691">
        <w:rPr>
          <w:rFonts w:ascii="Liberation Serif" w:eastAsia="Calibri" w:hAnsi="Liberation Serif" w:cs="Arial"/>
          <w:color w:val="000000"/>
          <w:szCs w:val="24"/>
          <w:lang w:val="en-US"/>
        </w:rPr>
        <w:t xml:space="preserve">: </w:t>
      </w:r>
      <w:r w:rsidR="00FD118C" w:rsidRPr="00FB5691">
        <w:rPr>
          <w:rFonts w:ascii="Liberation Serif" w:eastAsia="Calibri" w:hAnsi="Liberation Serif" w:cs="Arial"/>
          <w:color w:val="000000"/>
          <w:szCs w:val="24"/>
          <w:lang w:val="en-US"/>
        </w:rPr>
        <w:t>_____________________________________________________________________</w:t>
      </w:r>
    </w:p>
    <w:p w:rsidR="00FD118C" w:rsidRPr="00FB5691" w:rsidRDefault="00FD118C" w:rsidP="00FD118C">
      <w:pPr>
        <w:jc w:val="left"/>
        <w:rPr>
          <w:rFonts w:ascii="Liberation Serif" w:hAnsi="Liberation Serif"/>
          <w:szCs w:val="24"/>
          <w:lang w:val="en-GB"/>
        </w:rPr>
      </w:pPr>
    </w:p>
    <w:p w:rsidR="00D819AD" w:rsidRDefault="00D819AD" w:rsidP="00D819A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Arial"/>
          <w:b/>
          <w:color w:val="000000"/>
          <w:sz w:val="28"/>
          <w:szCs w:val="28"/>
          <w:lang w:val="en-US"/>
        </w:rPr>
      </w:pPr>
      <w:r>
        <w:rPr>
          <w:rFonts w:cs="Arial"/>
          <w:b/>
          <w:color w:val="000000"/>
          <w:sz w:val="28"/>
          <w:szCs w:val="28"/>
          <w:lang w:val="en-US"/>
        </w:rPr>
        <w:lastRenderedPageBreak/>
        <w:t>2</w:t>
      </w:r>
      <w:r w:rsidR="007856F6">
        <w:rPr>
          <w:rFonts w:cs="Arial"/>
          <w:b/>
          <w:color w:val="000000"/>
          <w:sz w:val="28"/>
          <w:szCs w:val="28"/>
          <w:lang w:val="en-US"/>
        </w:rPr>
        <w:t>. Grammar</w:t>
      </w:r>
      <w:r w:rsidRPr="002865EB">
        <w:rPr>
          <w:rFonts w:cs="Arial"/>
          <w:b/>
          <w:color w:val="000000"/>
          <w:sz w:val="28"/>
          <w:szCs w:val="28"/>
          <w:lang w:val="en-US"/>
        </w:rPr>
        <w:t xml:space="preserve"> </w:t>
      </w:r>
      <w:r>
        <w:rPr>
          <w:rFonts w:cs="Arial"/>
          <w:b/>
          <w:color w:val="000000"/>
          <w:sz w:val="28"/>
          <w:szCs w:val="28"/>
          <w:lang w:val="en-US"/>
        </w:rPr>
        <w:t>–</w:t>
      </w:r>
      <w:r w:rsidRPr="002865EB">
        <w:rPr>
          <w:rFonts w:cs="Arial"/>
          <w:b/>
          <w:color w:val="000000"/>
          <w:sz w:val="28"/>
          <w:szCs w:val="28"/>
          <w:lang w:val="en-US"/>
        </w:rPr>
        <w:t xml:space="preserve"> </w:t>
      </w:r>
      <w:r w:rsidRPr="00623CE5">
        <w:rPr>
          <w:rFonts w:cs="Arial"/>
          <w:b/>
          <w:i/>
          <w:color w:val="000000"/>
          <w:sz w:val="28"/>
          <w:szCs w:val="28"/>
          <w:lang w:val="en-US"/>
        </w:rPr>
        <w:t>Relative clauses and participle constructions</w:t>
      </w:r>
    </w:p>
    <w:p w:rsidR="00D819AD" w:rsidRDefault="00D819AD" w:rsidP="00D819A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left"/>
        <w:rPr>
          <w:rFonts w:cs="Arial"/>
          <w:color w:val="000000"/>
          <w:szCs w:val="24"/>
          <w:lang w:val="en-US"/>
        </w:rPr>
      </w:pPr>
    </w:p>
    <w:p w:rsidR="00D819AD" w:rsidRPr="00FB5691" w:rsidRDefault="00D819AD" w:rsidP="00FB569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left"/>
        <w:rPr>
          <w:rFonts w:ascii="Liberation Serif" w:hAnsi="Liberation Serif" w:cs="Arial"/>
          <w:color w:val="000000"/>
          <w:szCs w:val="24"/>
          <w:lang w:val="en-US"/>
        </w:rPr>
      </w:pPr>
      <w:r w:rsidRPr="00FB5691">
        <w:rPr>
          <w:rFonts w:ascii="Liberation Serif" w:hAnsi="Liberation Serif" w:cs="Arial"/>
          <w:color w:val="000000"/>
          <w:szCs w:val="24"/>
          <w:lang w:val="en-US"/>
        </w:rPr>
        <w:t>Read the report about the accident again and focus on some changes in its</w:t>
      </w:r>
      <w:r w:rsidR="00FB5691">
        <w:rPr>
          <w:rFonts w:ascii="Liberation Serif" w:hAnsi="Liberation Serif" w:cs="Arial"/>
          <w:color w:val="000000"/>
          <w:szCs w:val="24"/>
          <w:lang w:val="en-US"/>
        </w:rPr>
        <w:t xml:space="preserve"> </w:t>
      </w:r>
      <w:r w:rsidRPr="00FB5691">
        <w:rPr>
          <w:rFonts w:ascii="Liberation Serif" w:hAnsi="Liberation Serif" w:cs="Arial"/>
          <w:color w:val="000000"/>
          <w:szCs w:val="24"/>
          <w:lang w:val="en-US"/>
        </w:rPr>
        <w:t xml:space="preserve">grammar. </w:t>
      </w:r>
    </w:p>
    <w:p w:rsidR="00D819AD" w:rsidRDefault="00D819AD" w:rsidP="00D819A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Arial"/>
          <w:color w:val="000000"/>
          <w:szCs w:val="24"/>
          <w:lang w:val="en-US"/>
        </w:rPr>
      </w:pPr>
      <w:r>
        <w:rPr>
          <w:rFonts w:cs="Arial"/>
          <w:noProof/>
          <w:color w:val="000000"/>
          <w:szCs w:val="24"/>
        </w:rPr>
        <w:pict>
          <v:shape id="_x0000_s5617" type="#_x0000_t65" style="position:absolute;left:0;text-align:left;margin-left:0;margin-top:6.45pt;width:6in;height:171pt;z-index:251657216" fillcolor="#f8f8f8">
            <v:fill r:id="rId7" o:title="Zeitungspapier" rotate="t" type="tile"/>
            <v:textbox>
              <w:txbxContent>
                <w:p w:rsidR="00623CE5" w:rsidRPr="006E23F1" w:rsidRDefault="00623CE5" w:rsidP="00D819AD">
                  <w:pPr>
                    <w:pBdr>
                      <w:bottom w:val="single" w:sz="4" w:space="1" w:color="auto"/>
                    </w:pBdr>
                    <w:rPr>
                      <w:rFonts w:ascii="Liberation Serif" w:eastAsia="Calibri" w:hAnsi="Liberation Serif" w:cs="Arial"/>
                      <w:i/>
                      <w:color w:val="000000"/>
                      <w:sz w:val="28"/>
                      <w:szCs w:val="28"/>
                      <w:lang w:val="en-US"/>
                    </w:rPr>
                  </w:pPr>
                  <w:r>
                    <w:rPr>
                      <w:rFonts w:ascii="Liberation Serif" w:eastAsia="Calibri" w:hAnsi="Liberation Serif" w:cs="Arial"/>
                      <w:i/>
                      <w:color w:val="000000"/>
                      <w:sz w:val="28"/>
                      <w:szCs w:val="28"/>
                      <w:lang w:val="en-US"/>
                    </w:rPr>
                    <w:t>The Quabbler Observer</w:t>
                  </w:r>
                  <w:r>
                    <w:rPr>
                      <w:rFonts w:ascii="Liberation Serif" w:eastAsia="Calibri" w:hAnsi="Liberation Serif" w:cs="Arial"/>
                      <w:i/>
                      <w:color w:val="000000"/>
                      <w:sz w:val="28"/>
                      <w:szCs w:val="28"/>
                      <w:lang w:val="en-US"/>
                    </w:rPr>
                    <w:tab/>
                  </w:r>
                  <w:r>
                    <w:rPr>
                      <w:rFonts w:ascii="Liberation Serif" w:eastAsia="Calibri" w:hAnsi="Liberation Serif" w:cs="Arial"/>
                      <w:i/>
                      <w:color w:val="000000"/>
                      <w:sz w:val="28"/>
                      <w:szCs w:val="28"/>
                      <w:lang w:val="en-US"/>
                    </w:rPr>
                    <w:tab/>
                  </w:r>
                  <w:r>
                    <w:rPr>
                      <w:rFonts w:ascii="Liberation Serif" w:eastAsia="Calibri" w:hAnsi="Liberation Serif" w:cs="Arial"/>
                      <w:i/>
                      <w:color w:val="000000"/>
                      <w:sz w:val="28"/>
                      <w:szCs w:val="28"/>
                      <w:lang w:val="en-US"/>
                    </w:rPr>
                    <w:tab/>
                  </w:r>
                  <w:r>
                    <w:rPr>
                      <w:rFonts w:ascii="Liberation Serif" w:eastAsia="Calibri" w:hAnsi="Liberation Serif" w:cs="Arial"/>
                      <w:i/>
                      <w:color w:val="000000"/>
                      <w:sz w:val="28"/>
                      <w:szCs w:val="28"/>
                      <w:lang w:val="en-US"/>
                    </w:rPr>
                    <w:tab/>
                  </w:r>
                  <w:r>
                    <w:rPr>
                      <w:rFonts w:ascii="Liberation Serif" w:eastAsia="Calibri" w:hAnsi="Liberation Serif" w:cs="Arial"/>
                      <w:i/>
                      <w:color w:val="000000"/>
                      <w:sz w:val="28"/>
                      <w:szCs w:val="28"/>
                      <w:lang w:val="en-US"/>
                    </w:rPr>
                    <w:tab/>
                  </w:r>
                  <w:r>
                    <w:rPr>
                      <w:rFonts w:ascii="Liberation Serif" w:eastAsia="Calibri" w:hAnsi="Liberation Serif" w:cs="Arial"/>
                      <w:i/>
                      <w:color w:val="000000"/>
                      <w:sz w:val="28"/>
                      <w:szCs w:val="28"/>
                      <w:lang w:val="en-US"/>
                    </w:rPr>
                    <w:tab/>
                    <w:t>news</w:t>
                  </w:r>
                  <w:r>
                    <w:rPr>
                      <w:rFonts w:ascii="Liberation Serif" w:eastAsia="Calibri" w:hAnsi="Liberation Serif" w:cs="Arial"/>
                      <w:i/>
                      <w:color w:val="000000"/>
                      <w:sz w:val="28"/>
                      <w:szCs w:val="28"/>
                      <w:lang w:val="en-US"/>
                    </w:rPr>
                    <w:tab/>
                  </w:r>
                  <w:r>
                    <w:rPr>
                      <w:rFonts w:ascii="Liberation Serif" w:eastAsia="Calibri" w:hAnsi="Liberation Serif" w:cs="Arial"/>
                      <w:i/>
                      <w:color w:val="000000"/>
                      <w:sz w:val="28"/>
                      <w:szCs w:val="28"/>
                      <w:lang w:val="en-US"/>
                    </w:rPr>
                    <w:tab/>
                    <w:t>p. 5</w:t>
                  </w:r>
                </w:p>
                <w:p w:rsidR="00623CE5" w:rsidRDefault="00623CE5" w:rsidP="00D819AD">
                  <w:pPr>
                    <w:rPr>
                      <w:rFonts w:eastAsia="Calibri" w:cs="Arial"/>
                      <w:i/>
                      <w:color w:val="000000"/>
                      <w:sz w:val="28"/>
                      <w:szCs w:val="28"/>
                      <w:lang w:val="en-US"/>
                    </w:rPr>
                  </w:pPr>
                </w:p>
                <w:p w:rsidR="00623CE5" w:rsidRPr="002865EB" w:rsidRDefault="00623CE5" w:rsidP="00D819AD">
                  <w:pPr>
                    <w:rPr>
                      <w:rFonts w:ascii="Britannic Bold" w:eastAsia="Calibri" w:hAnsi="Britannic Bold" w:cs="Arial"/>
                      <w:color w:val="000000"/>
                      <w:sz w:val="28"/>
                      <w:szCs w:val="28"/>
                      <w:lang w:val="en-US"/>
                    </w:rPr>
                  </w:pPr>
                  <w:r w:rsidRPr="002865EB">
                    <w:rPr>
                      <w:rFonts w:ascii="Britannic Bold" w:eastAsia="Calibri" w:hAnsi="Britannic Bold" w:cs="Arial"/>
                      <w:color w:val="000000"/>
                      <w:sz w:val="28"/>
                      <w:szCs w:val="28"/>
                      <w:lang w:val="en-US"/>
                    </w:rPr>
                    <w:t xml:space="preserve">Accident in </w:t>
                  </w:r>
                  <w:smartTag w:uri="urn:schemas-microsoft-com:office:smarttags" w:element="Street">
                    <w:smartTag w:uri="urn:schemas-microsoft-com:office:smarttags" w:element="address">
                      <w:r w:rsidRPr="002865EB">
                        <w:rPr>
                          <w:rFonts w:ascii="Britannic Bold" w:eastAsia="Calibri" w:hAnsi="Britannic Bold" w:cs="Arial"/>
                          <w:color w:val="000000"/>
                          <w:sz w:val="28"/>
                          <w:szCs w:val="28"/>
                          <w:lang w:val="en-US"/>
                        </w:rPr>
                        <w:t>Alfred Road</w:t>
                      </w:r>
                    </w:smartTag>
                  </w:smartTag>
                </w:p>
                <w:p w:rsidR="00623CE5" w:rsidRPr="00D819AD" w:rsidRDefault="00623CE5" w:rsidP="00D819AD">
                  <w:pPr>
                    <w:rPr>
                      <w:rFonts w:eastAsia="Calibri" w:cs="Arial"/>
                      <w:color w:val="000000"/>
                      <w:szCs w:val="24"/>
                      <w:lang w:val="en-US"/>
                    </w:rPr>
                  </w:pPr>
                  <w:proofErr w:type="gramStart"/>
                  <w:r>
                    <w:rPr>
                      <w:rFonts w:eastAsia="Calibri" w:cs="Arial"/>
                      <w:b/>
                      <w:color w:val="000000"/>
                      <w:sz w:val="22"/>
                      <w:szCs w:val="22"/>
                      <w:lang w:val="en-US"/>
                    </w:rPr>
                    <w:t>Petersborough.</w:t>
                  </w:r>
                  <w:proofErr w:type="gramEnd"/>
                  <w:r>
                    <w:rPr>
                      <w:rFonts w:eastAsia="Calibri" w:cs="Arial"/>
                      <w:b/>
                      <w:color w:val="000000"/>
                      <w:sz w:val="22"/>
                      <w:szCs w:val="22"/>
                      <w:lang w:val="en-US"/>
                    </w:rPr>
                    <w:t xml:space="preserve"> </w:t>
                  </w:r>
                  <w:r w:rsidRPr="00D819AD">
                    <w:rPr>
                      <w:rFonts w:eastAsia="Calibri" w:cs="Arial"/>
                      <w:color w:val="000000"/>
                      <w:szCs w:val="24"/>
                      <w:lang w:val="en-US"/>
                    </w:rPr>
                    <w:t xml:space="preserve">Several people were injured this morning when a lorry carrying concrete pipes overturned in the centre of town and hit two cars. Ambulances called to the scene took a long time to get through the rush hour traffic. The accident happened in </w:t>
                  </w:r>
                  <w:smartTag w:uri="urn:schemas-microsoft-com:office:smarttags" w:element="Street">
                    <w:smartTag w:uri="urn:schemas-microsoft-com:office:smarttags" w:element="address">
                      <w:r w:rsidRPr="00D819AD">
                        <w:rPr>
                          <w:rFonts w:eastAsia="Calibri" w:cs="Arial"/>
                          <w:color w:val="000000"/>
                          <w:szCs w:val="24"/>
                          <w:lang w:val="en-US"/>
                        </w:rPr>
                        <w:t>Alfred Road</w:t>
                      </w:r>
                    </w:smartTag>
                  </w:smartTag>
                  <w:r w:rsidRPr="00D819AD">
                    <w:rPr>
                      <w:rFonts w:eastAsia="Calibri" w:cs="Arial"/>
                      <w:color w:val="000000"/>
                      <w:szCs w:val="24"/>
                      <w:lang w:val="en-US"/>
                    </w:rPr>
                    <w:t xml:space="preserve">, where road repairs were on their way. People who saw the accident say that the lorry hit the cars after it swerved to avoid a pile of stones left in the road. The traffic chaos caused by the accident has meant a lot of delays for people travelling to work. </w:t>
                  </w:r>
                </w:p>
                <w:p w:rsidR="00623CE5" w:rsidRPr="00504249" w:rsidRDefault="00623CE5" w:rsidP="00D819AD">
                  <w:pPr>
                    <w:rPr>
                      <w:rFonts w:eastAsia="Calibri" w:cs="Arial"/>
                      <w:color w:val="000000"/>
                      <w:sz w:val="22"/>
                      <w:szCs w:val="22"/>
                      <w:lang w:val="en-US"/>
                    </w:rPr>
                  </w:pPr>
                </w:p>
                <w:p w:rsidR="00623CE5" w:rsidRDefault="00623CE5" w:rsidP="00D819AD"/>
              </w:txbxContent>
            </v:textbox>
          </v:shape>
        </w:pict>
      </w:r>
    </w:p>
    <w:p w:rsidR="00D819AD" w:rsidRDefault="00D819AD" w:rsidP="00D819A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Arial"/>
          <w:color w:val="000000"/>
          <w:szCs w:val="24"/>
          <w:lang w:val="en-US"/>
        </w:rPr>
      </w:pPr>
    </w:p>
    <w:p w:rsidR="00D819AD" w:rsidRDefault="00D819AD" w:rsidP="00D819A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Arial"/>
          <w:color w:val="000000"/>
          <w:szCs w:val="24"/>
          <w:lang w:val="en-US"/>
        </w:rPr>
      </w:pPr>
    </w:p>
    <w:p w:rsidR="00D819AD" w:rsidRDefault="00D819AD" w:rsidP="00D819A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Arial"/>
          <w:color w:val="000000"/>
          <w:szCs w:val="24"/>
          <w:lang w:val="en-US"/>
        </w:rPr>
      </w:pPr>
    </w:p>
    <w:p w:rsidR="00D819AD" w:rsidRDefault="00D819AD" w:rsidP="00D819A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Arial"/>
          <w:color w:val="000000"/>
          <w:szCs w:val="24"/>
          <w:lang w:val="en-US"/>
        </w:rPr>
      </w:pPr>
    </w:p>
    <w:p w:rsidR="00D819AD" w:rsidRDefault="00D819AD" w:rsidP="00D819A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Arial"/>
          <w:color w:val="000000"/>
          <w:szCs w:val="24"/>
          <w:lang w:val="en-US"/>
        </w:rPr>
      </w:pPr>
    </w:p>
    <w:p w:rsidR="00D819AD" w:rsidRDefault="00D819AD" w:rsidP="00D819A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Arial"/>
          <w:color w:val="000000"/>
          <w:szCs w:val="24"/>
          <w:lang w:val="en-US"/>
        </w:rPr>
      </w:pPr>
    </w:p>
    <w:p w:rsidR="00D819AD" w:rsidRDefault="00D819AD" w:rsidP="00D819A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Arial"/>
          <w:color w:val="000000"/>
          <w:szCs w:val="24"/>
          <w:lang w:val="en-US"/>
        </w:rPr>
      </w:pPr>
    </w:p>
    <w:p w:rsidR="00D819AD" w:rsidRDefault="00D819AD" w:rsidP="00D819A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Arial"/>
          <w:color w:val="000000"/>
          <w:szCs w:val="24"/>
          <w:lang w:val="en-US"/>
        </w:rPr>
      </w:pPr>
    </w:p>
    <w:p w:rsidR="00D819AD" w:rsidRDefault="00D819AD" w:rsidP="00D819A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Arial"/>
          <w:color w:val="000000"/>
          <w:szCs w:val="24"/>
          <w:lang w:val="en-US"/>
        </w:rPr>
      </w:pPr>
    </w:p>
    <w:p w:rsidR="00D819AD" w:rsidRDefault="00D819AD" w:rsidP="00D819A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Arial"/>
          <w:color w:val="000000"/>
          <w:szCs w:val="24"/>
          <w:lang w:val="en-US"/>
        </w:rPr>
      </w:pPr>
    </w:p>
    <w:p w:rsidR="00D819AD" w:rsidRDefault="00D819AD" w:rsidP="00D819A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Arial"/>
          <w:color w:val="000000"/>
          <w:szCs w:val="24"/>
          <w:lang w:val="en-US"/>
        </w:rPr>
      </w:pPr>
    </w:p>
    <w:p w:rsidR="00D819AD" w:rsidRDefault="00D819AD" w:rsidP="00D819A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Arial"/>
          <w:color w:val="000000"/>
          <w:szCs w:val="24"/>
          <w:lang w:val="en-US"/>
        </w:rPr>
      </w:pPr>
    </w:p>
    <w:p w:rsidR="00D819AD" w:rsidRPr="00D819AD" w:rsidRDefault="00D819AD" w:rsidP="00D819A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Arial"/>
          <w:color w:val="000000"/>
          <w:szCs w:val="24"/>
          <w:lang w:val="en-US"/>
        </w:rPr>
      </w:pPr>
    </w:p>
    <w:p w:rsidR="00D819AD" w:rsidRPr="00D819AD" w:rsidRDefault="00D819AD" w:rsidP="00D819A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20"/>
        <w:rPr>
          <w:rFonts w:cs="Arial"/>
          <w:color w:val="000000"/>
          <w:szCs w:val="24"/>
          <w:lang w:val="en-US"/>
        </w:rPr>
      </w:pPr>
    </w:p>
    <w:p w:rsidR="00206CC6" w:rsidRPr="00FB5691" w:rsidRDefault="00206CC6" w:rsidP="00D819AD">
      <w:pPr>
        <w:numPr>
          <w:ilvl w:val="0"/>
          <w:numId w:val="8"/>
        </w:numPr>
        <w:spacing w:after="200"/>
        <w:jc w:val="left"/>
        <w:rPr>
          <w:rFonts w:ascii="Liberation Serif" w:eastAsia="Calibri" w:hAnsi="Liberation Serif" w:cs="Arial"/>
          <w:color w:val="000000"/>
          <w:szCs w:val="24"/>
          <w:lang w:val="en-US"/>
        </w:rPr>
      </w:pPr>
      <w:r w:rsidRPr="00FB5691">
        <w:rPr>
          <w:rFonts w:ascii="Liberation Serif" w:eastAsia="Calibri" w:hAnsi="Liberation Serif" w:cs="Arial"/>
          <w:color w:val="000000"/>
          <w:szCs w:val="24"/>
          <w:lang w:val="en-US"/>
        </w:rPr>
        <w:t>Mark the changes between the two articles.</w:t>
      </w:r>
    </w:p>
    <w:p w:rsidR="00D819AD" w:rsidRPr="00FB5691" w:rsidRDefault="00206CC6" w:rsidP="00D819AD">
      <w:pPr>
        <w:numPr>
          <w:ilvl w:val="0"/>
          <w:numId w:val="8"/>
        </w:numPr>
        <w:spacing w:after="200"/>
        <w:jc w:val="left"/>
        <w:rPr>
          <w:rFonts w:ascii="Liberation Serif" w:eastAsia="Calibri" w:hAnsi="Liberation Serif" w:cs="Arial"/>
          <w:color w:val="000000"/>
          <w:szCs w:val="24"/>
          <w:lang w:val="en-US"/>
        </w:rPr>
      </w:pPr>
      <w:r w:rsidRPr="00FB5691">
        <w:rPr>
          <w:rFonts w:ascii="Liberation Serif" w:eastAsia="Calibri" w:hAnsi="Liberation Serif" w:cs="Arial"/>
          <w:color w:val="000000"/>
          <w:szCs w:val="24"/>
          <w:lang w:val="en-US"/>
        </w:rPr>
        <w:t>F</w:t>
      </w:r>
      <w:r w:rsidR="00D819AD" w:rsidRPr="00FB5691">
        <w:rPr>
          <w:rFonts w:ascii="Liberation Serif" w:eastAsia="Calibri" w:hAnsi="Liberation Serif" w:cs="Arial"/>
          <w:color w:val="000000"/>
          <w:szCs w:val="24"/>
          <w:lang w:val="en-US"/>
        </w:rPr>
        <w:t>ind a rule.</w:t>
      </w:r>
    </w:p>
    <w:p w:rsidR="00D819AD" w:rsidRPr="00FB5691" w:rsidRDefault="00D819AD" w:rsidP="00D819AD">
      <w:pPr>
        <w:spacing w:after="200"/>
        <w:ind w:left="360"/>
        <w:jc w:val="left"/>
        <w:rPr>
          <w:rFonts w:ascii="Liberation Serif" w:eastAsia="Calibri" w:hAnsi="Liberation Serif" w:cs="Arial"/>
          <w:color w:val="000000"/>
          <w:szCs w:val="24"/>
          <w:lang w:val="en-US"/>
        </w:rPr>
      </w:pPr>
      <w:r w:rsidRPr="00FB5691">
        <w:rPr>
          <w:rFonts w:ascii="Liberation Serif" w:eastAsia="Calibri" w:hAnsi="Liberation Serif" w:cs="Arial"/>
          <w:color w:val="000000"/>
          <w:szCs w:val="24"/>
          <w:lang w:val="en-US"/>
        </w:rPr>
        <w:t>Write your rule down here</w:t>
      </w:r>
      <w:r w:rsidR="00632C97" w:rsidRPr="00FB5691">
        <w:rPr>
          <w:rFonts w:ascii="Liberation Serif" w:eastAsia="Calibri" w:hAnsi="Liberation Serif" w:cs="Arial"/>
          <w:color w:val="000000"/>
          <w:szCs w:val="24"/>
          <w:lang w:val="en-US"/>
        </w:rPr>
        <w:t>. You can do so in German</w:t>
      </w:r>
      <w:r w:rsidRPr="00FB5691">
        <w:rPr>
          <w:rFonts w:ascii="Liberation Serif" w:eastAsia="Calibri" w:hAnsi="Liberation Serif" w:cs="Arial"/>
          <w:color w:val="000000"/>
          <w:szCs w:val="24"/>
          <w:lang w:val="en-US"/>
        </w:rPr>
        <w:t xml:space="preserve">: </w:t>
      </w:r>
    </w:p>
    <w:p w:rsidR="00D819AD" w:rsidRPr="00FB5691" w:rsidRDefault="00D819AD" w:rsidP="00D819AD">
      <w:pPr>
        <w:spacing w:after="200" w:line="360" w:lineRule="auto"/>
        <w:ind w:left="360"/>
        <w:jc w:val="left"/>
        <w:rPr>
          <w:rFonts w:ascii="Liberation Serif" w:eastAsia="Calibri" w:hAnsi="Liberation Serif" w:cs="Arial"/>
          <w:color w:val="000000"/>
          <w:szCs w:val="24"/>
          <w:lang w:val="en-US"/>
        </w:rPr>
      </w:pPr>
      <w:r w:rsidRPr="00FB5691">
        <w:rPr>
          <w:rFonts w:ascii="Liberation Serif" w:eastAsia="Calibri" w:hAnsi="Liberation Serif" w:cs="Arial"/>
          <w:color w:val="000000"/>
          <w:szCs w:val="24"/>
          <w:lang w:val="en-US"/>
        </w:rPr>
        <w:t>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0A7CEA" w:rsidRPr="00FB5691" w:rsidRDefault="000A7CEA" w:rsidP="000A7CEA">
      <w:pPr>
        <w:numPr>
          <w:ilvl w:val="0"/>
          <w:numId w:val="8"/>
        </w:numPr>
        <w:spacing w:after="200"/>
        <w:jc w:val="left"/>
        <w:rPr>
          <w:rFonts w:ascii="Liberation Serif" w:eastAsia="Calibri" w:hAnsi="Liberation Serif" w:cs="Arial"/>
          <w:color w:val="000000"/>
          <w:szCs w:val="24"/>
          <w:lang w:val="en-US"/>
        </w:rPr>
      </w:pPr>
      <w:r w:rsidRPr="00FB5691">
        <w:rPr>
          <w:rFonts w:ascii="Liberation Serif" w:eastAsia="Calibri" w:hAnsi="Liberation Serif" w:cs="Arial"/>
          <w:color w:val="000000"/>
          <w:szCs w:val="24"/>
          <w:lang w:val="en-US"/>
        </w:rPr>
        <w:t>Discuss with your partner which of these articles seems to be more typical of a newspaper article.</w:t>
      </w:r>
    </w:p>
    <w:p w:rsidR="00206CC6" w:rsidRPr="00FB5691" w:rsidRDefault="00D819AD" w:rsidP="00206CC6">
      <w:pPr>
        <w:numPr>
          <w:ilvl w:val="0"/>
          <w:numId w:val="8"/>
        </w:numPr>
        <w:spacing w:after="200"/>
        <w:jc w:val="left"/>
        <w:rPr>
          <w:rFonts w:ascii="Liberation Serif" w:eastAsia="Calibri" w:hAnsi="Liberation Serif" w:cs="Arial"/>
          <w:color w:val="000000"/>
          <w:szCs w:val="24"/>
          <w:lang w:val="en-US"/>
        </w:rPr>
      </w:pPr>
      <w:r w:rsidRPr="00FB5691">
        <w:rPr>
          <w:rFonts w:ascii="Liberation Serif" w:eastAsia="Calibri" w:hAnsi="Liberation Serif" w:cs="Arial"/>
          <w:color w:val="000000"/>
          <w:szCs w:val="24"/>
          <w:lang w:val="en-US"/>
        </w:rPr>
        <w:t>Tell your teacher</w:t>
      </w:r>
      <w:r w:rsidR="000A7CEA" w:rsidRPr="00FB5691">
        <w:rPr>
          <w:rFonts w:ascii="Liberation Serif" w:eastAsia="Calibri" w:hAnsi="Liberation Serif" w:cs="Arial"/>
          <w:color w:val="000000"/>
          <w:szCs w:val="24"/>
          <w:lang w:val="en-US"/>
        </w:rPr>
        <w:t xml:space="preserve"> and the class</w:t>
      </w:r>
      <w:r w:rsidRPr="00FB5691">
        <w:rPr>
          <w:rFonts w:ascii="Liberation Serif" w:eastAsia="Calibri" w:hAnsi="Liberation Serif" w:cs="Arial"/>
          <w:color w:val="000000"/>
          <w:szCs w:val="24"/>
          <w:lang w:val="en-US"/>
        </w:rPr>
        <w:t xml:space="preserve"> about your findings. </w:t>
      </w:r>
    </w:p>
    <w:p w:rsidR="00D819AD" w:rsidRPr="00FB5691" w:rsidRDefault="00D819AD" w:rsidP="00D819AD">
      <w:pPr>
        <w:numPr>
          <w:ilvl w:val="0"/>
          <w:numId w:val="8"/>
        </w:numPr>
        <w:spacing w:after="200"/>
        <w:jc w:val="left"/>
        <w:rPr>
          <w:rFonts w:ascii="Liberation Serif" w:eastAsia="Calibri" w:hAnsi="Liberation Serif" w:cs="Arial"/>
          <w:color w:val="000000"/>
          <w:szCs w:val="24"/>
          <w:lang w:val="en-US"/>
        </w:rPr>
      </w:pPr>
      <w:r w:rsidRPr="00FB5691">
        <w:rPr>
          <w:rFonts w:ascii="Liberation Serif" w:eastAsia="Calibri" w:hAnsi="Liberation Serif" w:cs="Arial"/>
          <w:color w:val="000000"/>
          <w:szCs w:val="24"/>
          <w:lang w:val="en-US"/>
        </w:rPr>
        <w:t>Do exercises 9, p. 123 in your book.</w:t>
      </w:r>
    </w:p>
    <w:p w:rsidR="00D819AD" w:rsidRPr="00FB5691" w:rsidRDefault="00D819AD" w:rsidP="00D819AD">
      <w:pPr>
        <w:rPr>
          <w:rFonts w:ascii="Liberation Serif" w:hAnsi="Liberation Serif" w:cs="Arial"/>
          <w:lang w:val="en-US"/>
        </w:rPr>
      </w:pPr>
    </w:p>
    <w:p w:rsidR="00D819AD" w:rsidRDefault="00D819AD" w:rsidP="007856F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Arial"/>
          <w:b/>
          <w:color w:val="000000"/>
          <w:sz w:val="28"/>
          <w:szCs w:val="28"/>
          <w:lang w:val="en-US"/>
        </w:rPr>
      </w:pPr>
      <w:r w:rsidRPr="00FB5691">
        <w:rPr>
          <w:rFonts w:ascii="Liberation Serif" w:hAnsi="Liberation Serif" w:cs="Arial"/>
          <w:color w:val="000000"/>
          <w:szCs w:val="24"/>
          <w:lang w:val="en-US"/>
        </w:rPr>
        <w:br w:type="page"/>
      </w:r>
      <w:r w:rsidR="007856F6">
        <w:rPr>
          <w:rFonts w:cs="Arial"/>
          <w:b/>
          <w:color w:val="000000"/>
          <w:sz w:val="28"/>
          <w:szCs w:val="28"/>
          <w:lang w:val="en-US"/>
        </w:rPr>
        <w:lastRenderedPageBreak/>
        <w:t xml:space="preserve">3. </w:t>
      </w:r>
      <w:r w:rsidR="007856F6" w:rsidRPr="007856F6">
        <w:rPr>
          <w:rFonts w:cs="Arial"/>
          <w:color w:val="000000"/>
          <w:sz w:val="36"/>
          <w:szCs w:val="36"/>
          <w:lang w:val="en-US"/>
        </w:rPr>
        <w:sym w:font="Wingdings" w:char="F021"/>
      </w:r>
      <w:r w:rsidR="007856F6" w:rsidRPr="007856F6">
        <w:rPr>
          <w:rFonts w:cs="Arial"/>
          <w:color w:val="000000"/>
          <w:sz w:val="28"/>
          <w:szCs w:val="28"/>
          <w:lang w:val="en-US"/>
        </w:rPr>
        <w:t xml:space="preserve"> </w:t>
      </w:r>
      <w:r w:rsidR="007856F6" w:rsidRPr="007856F6">
        <w:rPr>
          <w:rFonts w:cs="Arial"/>
          <w:b/>
          <w:color w:val="000000"/>
          <w:sz w:val="28"/>
          <w:szCs w:val="28"/>
          <w:lang w:val="en-US"/>
        </w:rPr>
        <w:t>Writing</w:t>
      </w:r>
      <w:r w:rsidR="00623CE5">
        <w:rPr>
          <w:rFonts w:cs="Arial"/>
          <w:b/>
          <w:color w:val="000000"/>
          <w:sz w:val="28"/>
          <w:szCs w:val="28"/>
          <w:lang w:val="en-US"/>
        </w:rPr>
        <w:t xml:space="preserve"> –</w:t>
      </w:r>
      <w:r w:rsidR="007856F6">
        <w:rPr>
          <w:rFonts w:cs="Arial"/>
          <w:b/>
          <w:color w:val="000000"/>
          <w:sz w:val="28"/>
          <w:szCs w:val="28"/>
          <w:lang w:val="en-US"/>
        </w:rPr>
        <w:t xml:space="preserve"> </w:t>
      </w:r>
      <w:r w:rsidR="007856F6" w:rsidRPr="00623CE5">
        <w:rPr>
          <w:rFonts w:cs="Arial"/>
          <w:b/>
          <w:i/>
          <w:color w:val="000000"/>
          <w:sz w:val="28"/>
          <w:szCs w:val="28"/>
          <w:lang w:val="en-US"/>
        </w:rPr>
        <w:t>Accident on the School’s parking space</w:t>
      </w:r>
      <w:r w:rsidR="007856F6" w:rsidRPr="00D819AD">
        <w:rPr>
          <w:rFonts w:cs="Arial"/>
          <w:b/>
          <w:color w:val="000000"/>
          <w:sz w:val="28"/>
          <w:szCs w:val="28"/>
          <w:lang w:val="en-US"/>
        </w:rPr>
        <w:t xml:space="preserve"> </w:t>
      </w:r>
    </w:p>
    <w:p w:rsidR="00D819AD" w:rsidRPr="00D819AD" w:rsidRDefault="00D819AD" w:rsidP="00D819AD">
      <w:pPr>
        <w:rPr>
          <w:rFonts w:cs="Arial"/>
          <w:b/>
          <w:color w:val="000000"/>
          <w:sz w:val="28"/>
          <w:szCs w:val="28"/>
          <w:lang w:val="en-US"/>
        </w:rPr>
      </w:pPr>
    </w:p>
    <w:p w:rsidR="00D819AD" w:rsidRPr="00FB5691" w:rsidRDefault="00F65041" w:rsidP="008B0931">
      <w:pPr>
        <w:pBdr>
          <w:top w:val="single" w:sz="4" w:space="1" w:color="auto"/>
          <w:left w:val="single" w:sz="4" w:space="4" w:color="auto"/>
          <w:bottom w:val="single" w:sz="4" w:space="1" w:color="auto"/>
          <w:right w:val="single" w:sz="4" w:space="4" w:color="auto"/>
        </w:pBdr>
        <w:shd w:val="clear" w:color="auto" w:fill="CCCCCC"/>
        <w:rPr>
          <w:rFonts w:ascii="Liberation Serif" w:hAnsi="Liberation Serif" w:cs="Arial"/>
          <w:szCs w:val="24"/>
          <w:lang w:val="en-US"/>
        </w:rPr>
      </w:pPr>
      <w:r w:rsidRPr="00FB5691">
        <w:rPr>
          <w:rFonts w:ascii="Liberation Serif" w:hAnsi="Liberation Serif" w:cs="Arial"/>
          <w:szCs w:val="24"/>
          <w:lang w:val="en-US"/>
        </w:rPr>
        <w:t>Yet another accident has happened on the students’ parking space in front of</w:t>
      </w:r>
      <w:r w:rsidR="0075344D" w:rsidRPr="00FB5691">
        <w:rPr>
          <w:rFonts w:ascii="Liberation Serif" w:hAnsi="Liberation Serif"/>
          <w:lang w:val="en-US"/>
        </w:rPr>
        <w:t xml:space="preserve"> </w:t>
      </w:r>
      <w:smartTag w:uri="urn:schemas-microsoft-com:office:smarttags" w:element="place">
        <w:smartTag w:uri="urn:schemas-microsoft-com:office:smarttags" w:element="PlaceName">
          <w:r w:rsidR="0075344D" w:rsidRPr="00FB5691">
            <w:rPr>
              <w:rFonts w:ascii="Liberation Serif" w:hAnsi="Liberation Serif" w:cs="Arial"/>
              <w:szCs w:val="24"/>
              <w:lang w:val="en-US"/>
            </w:rPr>
            <w:t>Albuquerque</w:t>
          </w:r>
        </w:smartTag>
        <w:r w:rsidR="0075344D" w:rsidRPr="00FB5691">
          <w:rPr>
            <w:rFonts w:ascii="Liberation Serif" w:hAnsi="Liberation Serif" w:cs="Arial"/>
            <w:szCs w:val="24"/>
            <w:lang w:val="en-US"/>
          </w:rPr>
          <w:t xml:space="preserve"> </w:t>
        </w:r>
        <w:smartTag w:uri="urn:schemas-microsoft-com:office:smarttags" w:element="PlaceType">
          <w:r w:rsidR="0075344D" w:rsidRPr="00FB5691">
            <w:rPr>
              <w:rFonts w:ascii="Liberation Serif" w:hAnsi="Liberation Serif" w:cs="Arial"/>
              <w:szCs w:val="24"/>
              <w:lang w:val="en-US"/>
            </w:rPr>
            <w:t>High S</w:t>
          </w:r>
          <w:r w:rsidRPr="00FB5691">
            <w:rPr>
              <w:rFonts w:ascii="Liberation Serif" w:hAnsi="Liberation Serif" w:cs="Arial"/>
              <w:szCs w:val="24"/>
              <w:lang w:val="en-US"/>
            </w:rPr>
            <w:t>chool</w:t>
          </w:r>
        </w:smartTag>
      </w:smartTag>
      <w:r w:rsidRPr="00FB5691">
        <w:rPr>
          <w:rFonts w:ascii="Liberation Serif" w:hAnsi="Liberation Serif" w:cs="Arial"/>
          <w:szCs w:val="24"/>
          <w:lang w:val="en-US"/>
        </w:rPr>
        <w:t xml:space="preserve"> and you </w:t>
      </w:r>
      <w:r w:rsidR="008B0931" w:rsidRPr="00FB5691">
        <w:rPr>
          <w:rFonts w:ascii="Liberation Serif" w:hAnsi="Liberation Serif" w:cs="Arial"/>
          <w:szCs w:val="24"/>
          <w:lang w:val="en-US"/>
        </w:rPr>
        <w:t>were</w:t>
      </w:r>
      <w:r w:rsidRPr="00FB5691">
        <w:rPr>
          <w:rFonts w:ascii="Liberation Serif" w:hAnsi="Liberation Serif" w:cs="Arial"/>
          <w:szCs w:val="24"/>
          <w:lang w:val="en-US"/>
        </w:rPr>
        <w:t xml:space="preserve"> the </w:t>
      </w:r>
      <w:r w:rsidR="008B0931" w:rsidRPr="00FB5691">
        <w:rPr>
          <w:rFonts w:ascii="Liberation Serif" w:hAnsi="Liberation Serif" w:cs="Arial"/>
          <w:szCs w:val="24"/>
          <w:lang w:val="en-US"/>
        </w:rPr>
        <w:t>first</w:t>
      </w:r>
      <w:r w:rsidR="000A7CEA" w:rsidRPr="00FB5691">
        <w:rPr>
          <w:rFonts w:ascii="Liberation Serif" w:hAnsi="Liberation Serif" w:cs="Arial"/>
          <w:szCs w:val="24"/>
          <w:lang w:val="en-US"/>
        </w:rPr>
        <w:t xml:space="preserve"> wit</w:t>
      </w:r>
      <w:r w:rsidRPr="00FB5691">
        <w:rPr>
          <w:rFonts w:ascii="Liberation Serif" w:hAnsi="Liberation Serif" w:cs="Arial"/>
          <w:szCs w:val="24"/>
          <w:lang w:val="en-US"/>
        </w:rPr>
        <w:t xml:space="preserve">ness! </w:t>
      </w:r>
    </w:p>
    <w:p w:rsidR="00D819AD" w:rsidRDefault="00D819AD" w:rsidP="00D819AD">
      <w:pPr>
        <w:rPr>
          <w:rFonts w:cs="Arial"/>
          <w:lang w:val="en-US"/>
        </w:rPr>
      </w:pPr>
    </w:p>
    <w:tbl>
      <w:tblPr>
        <w:tblW w:w="0" w:type="auto"/>
        <w:tblInd w:w="1690"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CellMar>
          <w:left w:w="70" w:type="dxa"/>
          <w:right w:w="70" w:type="dxa"/>
        </w:tblCellMar>
        <w:tblLook w:val="0000" w:firstRow="0" w:lastRow="0" w:firstColumn="0" w:lastColumn="0" w:noHBand="0" w:noVBand="0"/>
      </w:tblPr>
      <w:tblGrid>
        <w:gridCol w:w="6208"/>
      </w:tblGrid>
      <w:tr w:rsidR="00F65041" w:rsidTr="00F65041">
        <w:tblPrEx>
          <w:tblCellMar>
            <w:top w:w="0" w:type="dxa"/>
            <w:bottom w:w="0" w:type="dxa"/>
          </w:tblCellMar>
        </w:tblPrEx>
        <w:trPr>
          <w:trHeight w:val="5775"/>
        </w:trPr>
        <w:tc>
          <w:tcPr>
            <w:tcW w:w="6208" w:type="dxa"/>
            <w:tcBorders>
              <w:bottom w:val="single" w:sz="18" w:space="0" w:color="auto"/>
            </w:tcBorders>
          </w:tcPr>
          <w:p w:rsidR="00F65041" w:rsidRDefault="00F65041" w:rsidP="00F65041">
            <w:pPr>
              <w:jc w:val="center"/>
              <w:rPr>
                <w:rFonts w:cs="Arial"/>
                <w:lang w:val="en-US"/>
              </w:rPr>
            </w:pPr>
            <w:r w:rsidRPr="00167459">
              <w:rPr>
                <w:rFonts w:cs="Arial"/>
                <w:noProof/>
              </w:rPr>
              <w:pict>
                <v:shape id="Grafik 1" o:spid="_x0000_i1026" type="#_x0000_t75" style="width:303pt;height:244.5pt;visibility:visible">
                  <v:imagedata r:id="rId8" o:title=""/>
                </v:shape>
              </w:pict>
            </w:r>
          </w:p>
          <w:p w:rsidR="00F65041" w:rsidRDefault="00F65041" w:rsidP="00F65041">
            <w:pPr>
              <w:rPr>
                <w:rFonts w:cs="Arial"/>
                <w:lang w:val="en-US"/>
              </w:rPr>
            </w:pPr>
          </w:p>
        </w:tc>
      </w:tr>
    </w:tbl>
    <w:p w:rsidR="00F65041" w:rsidRDefault="00F65041" w:rsidP="00D819AD">
      <w:pPr>
        <w:rPr>
          <w:rFonts w:cs="Arial"/>
          <w:i/>
          <w:sz w:val="22"/>
          <w:szCs w:val="22"/>
          <w:highlight w:val="lightGray"/>
          <w:lang w:val="en-US"/>
        </w:rPr>
      </w:pPr>
    </w:p>
    <w:p w:rsidR="008B0931" w:rsidRPr="00FB5691" w:rsidRDefault="000A7CEA" w:rsidP="008B0931">
      <w:pPr>
        <w:numPr>
          <w:ilvl w:val="0"/>
          <w:numId w:val="11"/>
        </w:numPr>
        <w:rPr>
          <w:rFonts w:ascii="Liberation Serif" w:hAnsi="Liberation Serif" w:cs="Arial"/>
          <w:szCs w:val="24"/>
          <w:lang w:val="en-US"/>
        </w:rPr>
      </w:pPr>
      <w:r w:rsidRPr="00FB5691">
        <w:rPr>
          <w:rFonts w:ascii="Liberation Serif" w:hAnsi="Liberation Serif" w:cs="Arial"/>
          <w:szCs w:val="24"/>
          <w:lang w:val="en-US"/>
        </w:rPr>
        <w:t>As the first wit</w:t>
      </w:r>
      <w:r w:rsidR="008B0931" w:rsidRPr="00FB5691">
        <w:rPr>
          <w:rFonts w:ascii="Liberation Serif" w:hAnsi="Liberation Serif" w:cs="Arial"/>
          <w:szCs w:val="24"/>
          <w:lang w:val="en-US"/>
        </w:rPr>
        <w:t>ness to the accident you are asked to write a small report about the accident.</w:t>
      </w:r>
    </w:p>
    <w:p w:rsidR="008B0931" w:rsidRPr="00FB5691" w:rsidRDefault="008B0931" w:rsidP="008B0931">
      <w:pPr>
        <w:ind w:left="708"/>
        <w:rPr>
          <w:rFonts w:ascii="Liberation Serif" w:hAnsi="Liberation Serif" w:cs="Arial"/>
          <w:szCs w:val="24"/>
          <w:lang w:val="en-US"/>
        </w:rPr>
      </w:pPr>
    </w:p>
    <w:p w:rsidR="008B0931" w:rsidRPr="00FB5691" w:rsidRDefault="008B0931" w:rsidP="008B0931">
      <w:pPr>
        <w:ind w:left="708"/>
        <w:rPr>
          <w:rFonts w:ascii="Liberation Serif" w:hAnsi="Liberation Serif" w:cs="Arial"/>
          <w:b/>
          <w:szCs w:val="24"/>
          <w:lang w:val="en-US"/>
        </w:rPr>
      </w:pPr>
      <w:proofErr w:type="gramStart"/>
      <w:r w:rsidRPr="00FB5691">
        <w:rPr>
          <w:rFonts w:ascii="Liberation Serif" w:hAnsi="Liberation Serif" w:cs="Arial"/>
          <w:b/>
          <w:szCs w:val="24"/>
          <w:lang w:val="en-US"/>
        </w:rPr>
        <w:t>For your report …</w:t>
      </w:r>
      <w:proofErr w:type="gramEnd"/>
    </w:p>
    <w:p w:rsidR="008B0931" w:rsidRPr="00FB5691" w:rsidRDefault="008B0931" w:rsidP="008B0931">
      <w:pPr>
        <w:ind w:left="708"/>
        <w:rPr>
          <w:rFonts w:ascii="Liberation Serif" w:hAnsi="Liberation Serif" w:cs="Arial"/>
          <w:b/>
          <w:szCs w:val="24"/>
          <w:lang w:val="en-US"/>
        </w:rPr>
      </w:pPr>
    </w:p>
    <w:p w:rsidR="008B0931" w:rsidRPr="00FB5691" w:rsidRDefault="008B0931" w:rsidP="00FB5691">
      <w:pPr>
        <w:numPr>
          <w:ilvl w:val="0"/>
          <w:numId w:val="13"/>
        </w:numPr>
        <w:spacing w:before="120" w:after="120"/>
        <w:rPr>
          <w:rFonts w:ascii="Liberation Serif" w:hAnsi="Liberation Serif" w:cs="Arial"/>
          <w:szCs w:val="24"/>
          <w:lang w:val="en-US"/>
        </w:rPr>
      </w:pPr>
      <w:r w:rsidRPr="00FB5691">
        <w:rPr>
          <w:rFonts w:ascii="Liberation Serif" w:hAnsi="Liberation Serif" w:cs="Arial"/>
          <w:szCs w:val="24"/>
          <w:lang w:val="en-US"/>
        </w:rPr>
        <w:t xml:space="preserve">… use the picture of the little fender bender </w:t>
      </w:r>
      <w:r w:rsidRPr="00FB5691">
        <w:rPr>
          <w:rFonts w:ascii="Liberation Serif" w:hAnsi="Liberation Serif" w:cs="Arial"/>
          <w:i/>
          <w:sz w:val="16"/>
          <w:szCs w:val="16"/>
          <w:lang w:val="en-US"/>
        </w:rPr>
        <w:t>(</w:t>
      </w:r>
      <w:proofErr w:type="spellStart"/>
      <w:r w:rsidRPr="00FB5691">
        <w:rPr>
          <w:rFonts w:ascii="Liberation Serif" w:hAnsi="Liberation Serif" w:cs="Arial"/>
          <w:i/>
          <w:sz w:val="16"/>
          <w:szCs w:val="16"/>
          <w:lang w:val="en-US"/>
        </w:rPr>
        <w:t>kleiner</w:t>
      </w:r>
      <w:proofErr w:type="spellEnd"/>
      <w:r w:rsidRPr="00FB5691">
        <w:rPr>
          <w:rFonts w:ascii="Liberation Serif" w:hAnsi="Liberation Serif" w:cs="Arial"/>
          <w:i/>
          <w:sz w:val="16"/>
          <w:szCs w:val="16"/>
          <w:lang w:val="en-US"/>
        </w:rPr>
        <w:t xml:space="preserve"> </w:t>
      </w:r>
      <w:proofErr w:type="spellStart"/>
      <w:r w:rsidRPr="00FB5691">
        <w:rPr>
          <w:rFonts w:ascii="Liberation Serif" w:hAnsi="Liberation Serif" w:cs="Arial"/>
          <w:i/>
          <w:sz w:val="16"/>
          <w:szCs w:val="16"/>
          <w:lang w:val="en-US"/>
        </w:rPr>
        <w:t>Blechschaden</w:t>
      </w:r>
      <w:proofErr w:type="spellEnd"/>
      <w:r w:rsidRPr="00FB5691">
        <w:rPr>
          <w:rFonts w:ascii="Liberation Serif" w:hAnsi="Liberation Serif" w:cs="Arial"/>
          <w:i/>
          <w:sz w:val="16"/>
          <w:szCs w:val="16"/>
          <w:lang w:val="en-US"/>
        </w:rPr>
        <w:t>)</w:t>
      </w:r>
    </w:p>
    <w:p w:rsidR="008B0931" w:rsidRPr="00FB5691" w:rsidRDefault="008B0931" w:rsidP="00FB5691">
      <w:pPr>
        <w:numPr>
          <w:ilvl w:val="0"/>
          <w:numId w:val="13"/>
        </w:numPr>
        <w:spacing w:before="120" w:after="120"/>
        <w:rPr>
          <w:rFonts w:ascii="Liberation Serif" w:hAnsi="Liberation Serif" w:cs="Arial"/>
          <w:szCs w:val="24"/>
          <w:lang w:val="en-US"/>
        </w:rPr>
      </w:pPr>
      <w:r w:rsidRPr="00FB5691">
        <w:rPr>
          <w:rFonts w:ascii="Liberation Serif" w:hAnsi="Liberation Serif" w:cs="Arial"/>
          <w:szCs w:val="24"/>
          <w:lang w:val="en-US"/>
        </w:rPr>
        <w:t xml:space="preserve">… </w:t>
      </w:r>
      <w:proofErr w:type="gramStart"/>
      <w:r w:rsidRPr="00FB5691">
        <w:rPr>
          <w:rFonts w:ascii="Liberation Serif" w:hAnsi="Liberation Serif" w:cs="Arial"/>
          <w:szCs w:val="24"/>
          <w:lang w:val="en-US"/>
        </w:rPr>
        <w:t>decide</w:t>
      </w:r>
      <w:proofErr w:type="gramEnd"/>
      <w:r w:rsidRPr="00FB5691">
        <w:rPr>
          <w:rFonts w:ascii="Liberation Serif" w:hAnsi="Liberation Serif" w:cs="Arial"/>
          <w:szCs w:val="24"/>
          <w:lang w:val="en-US"/>
        </w:rPr>
        <w:t xml:space="preserve"> </w:t>
      </w:r>
      <w:r w:rsidR="007266FA" w:rsidRPr="00FB5691">
        <w:rPr>
          <w:rFonts w:ascii="Liberation Serif" w:hAnsi="Liberation Serif" w:cs="Arial"/>
          <w:szCs w:val="24"/>
          <w:lang w:val="en-US"/>
        </w:rPr>
        <w:t xml:space="preserve">on </w:t>
      </w:r>
      <w:r w:rsidRPr="00FB5691">
        <w:rPr>
          <w:rFonts w:ascii="Liberation Serif" w:hAnsi="Liberation Serif" w:cs="Arial"/>
          <w:szCs w:val="24"/>
          <w:lang w:val="en-US"/>
        </w:rPr>
        <w:t xml:space="preserve">what </w:t>
      </w:r>
      <w:r w:rsidR="007266FA" w:rsidRPr="00FB5691">
        <w:rPr>
          <w:rFonts w:ascii="Liberation Serif" w:hAnsi="Liberation Serif" w:cs="Arial"/>
          <w:b/>
          <w:szCs w:val="24"/>
          <w:lang w:val="en-US"/>
        </w:rPr>
        <w:t>exactly</w:t>
      </w:r>
      <w:r w:rsidR="007266FA" w:rsidRPr="00FB5691">
        <w:rPr>
          <w:rFonts w:ascii="Liberation Serif" w:hAnsi="Liberation Serif" w:cs="Arial"/>
          <w:szCs w:val="24"/>
          <w:lang w:val="en-US"/>
        </w:rPr>
        <w:t xml:space="preserve"> </w:t>
      </w:r>
      <w:r w:rsidRPr="00FB5691">
        <w:rPr>
          <w:rFonts w:ascii="Liberation Serif" w:hAnsi="Liberation Serif" w:cs="Arial"/>
          <w:szCs w:val="24"/>
          <w:lang w:val="en-US"/>
        </w:rPr>
        <w:t>happened (Who? What? When? Why? How?)</w:t>
      </w:r>
    </w:p>
    <w:p w:rsidR="008B0931" w:rsidRPr="00FB5691" w:rsidRDefault="008B0931" w:rsidP="00FB5691">
      <w:pPr>
        <w:numPr>
          <w:ilvl w:val="0"/>
          <w:numId w:val="13"/>
        </w:numPr>
        <w:spacing w:before="120" w:after="120"/>
        <w:rPr>
          <w:rFonts w:ascii="Liberation Serif" w:hAnsi="Liberation Serif" w:cs="Arial"/>
          <w:szCs w:val="24"/>
          <w:lang w:val="en-US"/>
        </w:rPr>
      </w:pPr>
      <w:r w:rsidRPr="00FB5691">
        <w:rPr>
          <w:rFonts w:ascii="Liberation Serif" w:hAnsi="Liberation Serif" w:cs="Arial"/>
          <w:szCs w:val="24"/>
          <w:lang w:val="en-US"/>
        </w:rPr>
        <w:t xml:space="preserve">… make up </w:t>
      </w:r>
      <w:r w:rsidR="000A7CEA" w:rsidRPr="00FB5691">
        <w:rPr>
          <w:rFonts w:ascii="Liberation Serif" w:hAnsi="Liberation Serif" w:cs="Arial"/>
          <w:szCs w:val="24"/>
          <w:lang w:val="en-US"/>
        </w:rPr>
        <w:t>other</w:t>
      </w:r>
      <w:r w:rsidRPr="00FB5691">
        <w:rPr>
          <w:rFonts w:ascii="Liberation Serif" w:hAnsi="Liberation Serif" w:cs="Arial"/>
          <w:szCs w:val="24"/>
          <w:lang w:val="en-US"/>
        </w:rPr>
        <w:t xml:space="preserve"> witnesses</w:t>
      </w:r>
    </w:p>
    <w:p w:rsidR="008B0931" w:rsidRPr="00FB5691" w:rsidRDefault="008B0931" w:rsidP="00FB5691">
      <w:pPr>
        <w:numPr>
          <w:ilvl w:val="0"/>
          <w:numId w:val="13"/>
        </w:numPr>
        <w:spacing w:before="120" w:after="120"/>
        <w:rPr>
          <w:rFonts w:ascii="Liberation Serif" w:hAnsi="Liberation Serif" w:cs="Arial"/>
          <w:szCs w:val="24"/>
          <w:lang w:val="en-US"/>
        </w:rPr>
      </w:pPr>
      <w:r w:rsidRPr="00FB5691">
        <w:rPr>
          <w:rFonts w:ascii="Liberation Serif" w:hAnsi="Liberation Serif" w:cs="Arial"/>
          <w:szCs w:val="24"/>
          <w:lang w:val="en-US"/>
        </w:rPr>
        <w:t xml:space="preserve">… use the text </w:t>
      </w:r>
      <w:r w:rsidRPr="00FB5691">
        <w:rPr>
          <w:rFonts w:ascii="Liberation Serif" w:hAnsi="Liberation Serif" w:cs="Arial"/>
          <w:i/>
          <w:szCs w:val="24"/>
          <w:lang w:val="en-US"/>
        </w:rPr>
        <w:t>Accident in Alfred Road</w:t>
      </w:r>
      <w:r w:rsidRPr="00FB5691">
        <w:rPr>
          <w:rFonts w:ascii="Liberation Serif" w:hAnsi="Liberation Serif" w:cs="Arial"/>
          <w:szCs w:val="24"/>
          <w:lang w:val="en-US"/>
        </w:rPr>
        <w:t xml:space="preserve"> for help</w:t>
      </w:r>
    </w:p>
    <w:p w:rsidR="008B0931" w:rsidRPr="00FB5691" w:rsidRDefault="008B0931" w:rsidP="00FB5691">
      <w:pPr>
        <w:numPr>
          <w:ilvl w:val="0"/>
          <w:numId w:val="13"/>
        </w:numPr>
        <w:spacing w:before="120" w:after="120"/>
        <w:rPr>
          <w:rFonts w:ascii="Liberation Serif" w:hAnsi="Liberation Serif" w:cs="Arial"/>
          <w:szCs w:val="24"/>
          <w:lang w:val="en-US"/>
        </w:rPr>
      </w:pPr>
      <w:r w:rsidRPr="00FB5691">
        <w:rPr>
          <w:rFonts w:ascii="Liberation Serif" w:hAnsi="Liberation Serif" w:cs="Arial"/>
          <w:szCs w:val="24"/>
          <w:lang w:val="en-US"/>
        </w:rPr>
        <w:t>… use at least four participle constructions</w:t>
      </w:r>
    </w:p>
    <w:p w:rsidR="00D819AD" w:rsidRPr="00FB5691" w:rsidRDefault="00D819AD" w:rsidP="00FB5691">
      <w:pPr>
        <w:spacing w:before="120" w:after="120"/>
        <w:rPr>
          <w:rFonts w:ascii="Liberation Serif" w:hAnsi="Liberation Serif" w:cs="Arial"/>
          <w:i/>
          <w:sz w:val="22"/>
          <w:szCs w:val="22"/>
          <w:lang w:val="en-US"/>
        </w:rPr>
      </w:pPr>
    </w:p>
    <w:p w:rsidR="00D819AD" w:rsidRPr="00F65041" w:rsidRDefault="00D819AD" w:rsidP="00D819AD">
      <w:pPr>
        <w:rPr>
          <w:rFonts w:cs="Arial"/>
          <w:sz w:val="22"/>
          <w:szCs w:val="22"/>
          <w:lang w:val="en-US"/>
        </w:rPr>
      </w:pPr>
    </w:p>
    <w:p w:rsidR="00D819AD" w:rsidRPr="00FB5691" w:rsidRDefault="008B0931" w:rsidP="008B0931">
      <w:pPr>
        <w:numPr>
          <w:ilvl w:val="0"/>
          <w:numId w:val="11"/>
        </w:numPr>
        <w:rPr>
          <w:rFonts w:ascii="Liberation Serif" w:hAnsi="Liberation Serif" w:cs="Arial"/>
          <w:szCs w:val="24"/>
          <w:lang w:val="en-US"/>
        </w:rPr>
      </w:pPr>
      <w:r>
        <w:rPr>
          <w:rFonts w:cs="Arial"/>
          <w:i/>
          <w:sz w:val="22"/>
          <w:szCs w:val="22"/>
          <w:lang w:val="en-US"/>
        </w:rPr>
        <w:br w:type="page"/>
      </w:r>
      <w:r w:rsidR="00D819AD" w:rsidRPr="00FB5691">
        <w:rPr>
          <w:rFonts w:ascii="Liberation Serif" w:hAnsi="Liberation Serif" w:cs="Arial"/>
          <w:szCs w:val="24"/>
          <w:lang w:val="en-US"/>
        </w:rPr>
        <w:lastRenderedPageBreak/>
        <w:t xml:space="preserve">After you have finished: </w:t>
      </w:r>
      <w:r w:rsidR="00D819AD" w:rsidRPr="00FB5691">
        <w:rPr>
          <w:rFonts w:ascii="Liberation Serif" w:hAnsi="Liberation Serif" w:cs="Arial"/>
          <w:b/>
          <w:szCs w:val="24"/>
          <w:lang w:val="en-US"/>
        </w:rPr>
        <w:t>Check your text!</w:t>
      </w:r>
    </w:p>
    <w:p w:rsidR="008B0931" w:rsidRPr="00FB5691" w:rsidRDefault="008B0931" w:rsidP="008B0931">
      <w:pPr>
        <w:ind w:left="360"/>
        <w:rPr>
          <w:rFonts w:ascii="Liberation Serif" w:hAnsi="Liberation Serif" w:cs="Arial"/>
          <w:szCs w:val="24"/>
          <w:lang w:val="en-US"/>
        </w:rPr>
      </w:pPr>
    </w:p>
    <w:tbl>
      <w:tblPr>
        <w:tblW w:w="0" w:type="auto"/>
        <w:tblInd w:w="828" w:type="dxa"/>
        <w:tblLook w:val="01E0" w:firstRow="1" w:lastRow="1" w:firstColumn="1" w:lastColumn="1" w:noHBand="0" w:noVBand="0"/>
      </w:tblPr>
      <w:tblGrid>
        <w:gridCol w:w="6840"/>
        <w:gridCol w:w="1544"/>
      </w:tblGrid>
      <w:tr w:rsidR="008B0931" w:rsidRPr="00FB5691" w:rsidTr="00EC5FDD">
        <w:tc>
          <w:tcPr>
            <w:tcW w:w="6840" w:type="dxa"/>
            <w:shd w:val="clear" w:color="auto" w:fill="auto"/>
          </w:tcPr>
          <w:p w:rsidR="008B0931" w:rsidRDefault="008B0931" w:rsidP="008B0931">
            <w:pPr>
              <w:rPr>
                <w:rFonts w:ascii="Liberation Serif" w:hAnsi="Liberation Serif" w:cs="Arial"/>
                <w:szCs w:val="24"/>
                <w:lang w:val="en-US"/>
              </w:rPr>
            </w:pPr>
          </w:p>
          <w:p w:rsidR="00623CE5" w:rsidRDefault="00623CE5" w:rsidP="008B0931">
            <w:pPr>
              <w:rPr>
                <w:rFonts w:ascii="Liberation Serif" w:hAnsi="Liberation Serif" w:cs="Arial"/>
                <w:szCs w:val="24"/>
                <w:lang w:val="en-US"/>
              </w:rPr>
            </w:pPr>
          </w:p>
          <w:p w:rsidR="00623CE5" w:rsidRPr="00FB5691" w:rsidRDefault="00623CE5" w:rsidP="008B0931">
            <w:pPr>
              <w:rPr>
                <w:rFonts w:ascii="Liberation Serif" w:hAnsi="Liberation Serif" w:cs="Arial"/>
                <w:szCs w:val="24"/>
                <w:lang w:val="en-US"/>
              </w:rPr>
            </w:pPr>
          </w:p>
        </w:tc>
        <w:tc>
          <w:tcPr>
            <w:tcW w:w="1544" w:type="dxa"/>
            <w:shd w:val="clear" w:color="auto" w:fill="auto"/>
          </w:tcPr>
          <w:p w:rsidR="008B0931" w:rsidRPr="00FB5691" w:rsidRDefault="008B0931" w:rsidP="008B0931">
            <w:pPr>
              <w:rPr>
                <w:rFonts w:ascii="Liberation Serif" w:hAnsi="Liberation Serif" w:cs="Arial"/>
                <w:b/>
                <w:szCs w:val="24"/>
                <w:lang w:val="en-US"/>
              </w:rPr>
            </w:pPr>
            <w:r w:rsidRPr="00FB5691">
              <w:rPr>
                <w:rFonts w:ascii="Liberation Serif" w:hAnsi="Liberation Serif" w:cs="Arial"/>
                <w:b/>
                <w:szCs w:val="24"/>
                <w:lang w:val="en-US"/>
              </w:rPr>
              <w:t xml:space="preserve">Check </w:t>
            </w:r>
            <w:r w:rsidRPr="00FB5691">
              <w:rPr>
                <w:rFonts w:ascii="Liberation Serif" w:hAnsi="Liberation Serif" w:cs="Arial"/>
                <w:b/>
                <w:sz w:val="32"/>
                <w:szCs w:val="32"/>
                <w:lang w:val="en-US"/>
              </w:rPr>
              <w:sym w:font="Wingdings 2" w:char="F052"/>
            </w:r>
          </w:p>
        </w:tc>
      </w:tr>
      <w:tr w:rsidR="008B0931" w:rsidRPr="00FB5691" w:rsidTr="00EC5FDD">
        <w:tc>
          <w:tcPr>
            <w:tcW w:w="6840" w:type="dxa"/>
            <w:shd w:val="clear" w:color="auto" w:fill="auto"/>
          </w:tcPr>
          <w:p w:rsidR="008B0931" w:rsidRPr="00FB5691" w:rsidRDefault="008B0931" w:rsidP="00EC5FDD">
            <w:pPr>
              <w:numPr>
                <w:ilvl w:val="0"/>
                <w:numId w:val="15"/>
              </w:numPr>
              <w:spacing w:after="200"/>
              <w:jc w:val="left"/>
              <w:rPr>
                <w:rFonts w:ascii="Liberation Serif" w:hAnsi="Liberation Serif" w:cs="Arial"/>
                <w:szCs w:val="24"/>
                <w:lang w:val="en-US"/>
              </w:rPr>
            </w:pPr>
            <w:r w:rsidRPr="00FB5691">
              <w:rPr>
                <w:rFonts w:ascii="Liberation Serif" w:hAnsi="Liberation Serif" w:cs="Arial"/>
                <w:szCs w:val="24"/>
                <w:lang w:val="en-US"/>
              </w:rPr>
              <w:t>Re-read your report for logical correctness and clarity. Have you left out any important pieces of information?</w:t>
            </w:r>
          </w:p>
          <w:p w:rsidR="008B0931" w:rsidRPr="00FB5691" w:rsidRDefault="008B0931" w:rsidP="00EC5FDD">
            <w:pPr>
              <w:numPr>
                <w:ilvl w:val="0"/>
                <w:numId w:val="15"/>
              </w:numPr>
              <w:spacing w:after="200"/>
              <w:jc w:val="left"/>
              <w:rPr>
                <w:rFonts w:ascii="Liberation Serif" w:hAnsi="Liberation Serif" w:cs="Arial"/>
                <w:szCs w:val="24"/>
                <w:lang w:val="en-US"/>
              </w:rPr>
            </w:pPr>
            <w:r w:rsidRPr="00FB5691">
              <w:rPr>
                <w:rFonts w:ascii="Liberation Serif" w:hAnsi="Liberation Serif" w:cs="Arial"/>
                <w:szCs w:val="24"/>
                <w:lang w:val="en-US"/>
              </w:rPr>
              <w:t>Check if your language is clear enough and easy to understand.</w:t>
            </w:r>
          </w:p>
          <w:p w:rsidR="008B0931" w:rsidRPr="00FB5691" w:rsidRDefault="008B0931" w:rsidP="00EC5FDD">
            <w:pPr>
              <w:numPr>
                <w:ilvl w:val="0"/>
                <w:numId w:val="15"/>
              </w:numPr>
              <w:spacing w:after="200"/>
              <w:jc w:val="left"/>
              <w:rPr>
                <w:rFonts w:ascii="Liberation Serif" w:hAnsi="Liberation Serif" w:cs="Arial"/>
                <w:szCs w:val="24"/>
                <w:lang w:val="en-US"/>
              </w:rPr>
            </w:pPr>
            <w:r w:rsidRPr="00FB5691">
              <w:rPr>
                <w:rFonts w:ascii="Liberation Serif" w:hAnsi="Liberation Serif" w:cs="Arial"/>
                <w:szCs w:val="24"/>
                <w:lang w:val="en-US"/>
              </w:rPr>
              <w:t>Proofread your report for language errors and correct them.</w:t>
            </w:r>
          </w:p>
          <w:p w:rsidR="008B0931" w:rsidRPr="00FB5691" w:rsidRDefault="008B0931" w:rsidP="00EC5FDD">
            <w:pPr>
              <w:numPr>
                <w:ilvl w:val="0"/>
                <w:numId w:val="15"/>
              </w:numPr>
              <w:spacing w:after="200"/>
              <w:jc w:val="left"/>
              <w:rPr>
                <w:rFonts w:ascii="Liberation Serif" w:hAnsi="Liberation Serif" w:cs="Arial"/>
                <w:szCs w:val="24"/>
                <w:lang w:val="en-US"/>
              </w:rPr>
            </w:pPr>
            <w:r w:rsidRPr="00FB5691">
              <w:rPr>
                <w:rFonts w:ascii="Liberation Serif" w:hAnsi="Liberation Serif" w:cs="Arial"/>
                <w:szCs w:val="24"/>
                <w:lang w:val="en-US"/>
              </w:rPr>
              <w:t xml:space="preserve">Write a fair copy. </w:t>
            </w:r>
          </w:p>
        </w:tc>
        <w:tc>
          <w:tcPr>
            <w:tcW w:w="1544" w:type="dxa"/>
            <w:shd w:val="clear" w:color="auto" w:fill="auto"/>
          </w:tcPr>
          <w:p w:rsidR="008B0931" w:rsidRPr="00FB5691" w:rsidRDefault="008B0931" w:rsidP="00EC5FDD">
            <w:pPr>
              <w:jc w:val="center"/>
              <w:rPr>
                <w:rFonts w:ascii="Liberation Serif" w:hAnsi="Liberation Serif" w:cs="Arial"/>
                <w:szCs w:val="24"/>
                <w:lang w:val="en-US"/>
              </w:rPr>
            </w:pPr>
            <w:r w:rsidRPr="00FB5691">
              <w:rPr>
                <w:rFonts w:ascii="Liberation Serif" w:hAnsi="Liberation Serif" w:cs="Arial"/>
                <w:szCs w:val="24"/>
                <w:lang w:val="en-US"/>
              </w:rPr>
              <w:sym w:font="Webdings" w:char="F063"/>
            </w:r>
          </w:p>
          <w:p w:rsidR="008B0931" w:rsidRPr="00FB5691" w:rsidRDefault="008B0931" w:rsidP="00EC5FDD">
            <w:pPr>
              <w:jc w:val="center"/>
              <w:rPr>
                <w:rFonts w:ascii="Liberation Serif" w:hAnsi="Liberation Serif" w:cs="Arial"/>
                <w:szCs w:val="24"/>
                <w:lang w:val="en-US"/>
              </w:rPr>
            </w:pPr>
          </w:p>
          <w:p w:rsidR="008B0931" w:rsidRPr="00FB5691" w:rsidRDefault="008B0931" w:rsidP="00EC5FDD">
            <w:pPr>
              <w:jc w:val="center"/>
              <w:rPr>
                <w:rFonts w:ascii="Liberation Serif" w:hAnsi="Liberation Serif" w:cs="Arial"/>
                <w:szCs w:val="24"/>
                <w:lang w:val="en-US"/>
              </w:rPr>
            </w:pPr>
            <w:r w:rsidRPr="00FB5691">
              <w:rPr>
                <w:rFonts w:ascii="Liberation Serif" w:hAnsi="Liberation Serif" w:cs="Arial"/>
                <w:szCs w:val="24"/>
                <w:lang w:val="en-US"/>
              </w:rPr>
              <w:sym w:font="Webdings" w:char="F063"/>
            </w:r>
          </w:p>
          <w:p w:rsidR="008B0931" w:rsidRPr="00FB5691" w:rsidRDefault="008B0931" w:rsidP="00EC5FDD">
            <w:pPr>
              <w:jc w:val="center"/>
              <w:rPr>
                <w:rFonts w:ascii="Liberation Serif" w:hAnsi="Liberation Serif" w:cs="Arial"/>
                <w:szCs w:val="24"/>
                <w:lang w:val="en-US"/>
              </w:rPr>
            </w:pPr>
          </w:p>
          <w:p w:rsidR="008B0931" w:rsidRPr="00FB5691" w:rsidRDefault="008B0931" w:rsidP="00EC5FDD">
            <w:pPr>
              <w:jc w:val="center"/>
              <w:rPr>
                <w:rFonts w:ascii="Liberation Serif" w:hAnsi="Liberation Serif" w:cs="Arial"/>
                <w:szCs w:val="24"/>
                <w:lang w:val="en-US"/>
              </w:rPr>
            </w:pPr>
          </w:p>
          <w:p w:rsidR="008B0931" w:rsidRPr="00FB5691" w:rsidRDefault="008B0931" w:rsidP="00EC5FDD">
            <w:pPr>
              <w:jc w:val="center"/>
              <w:rPr>
                <w:rFonts w:ascii="Liberation Serif" w:hAnsi="Liberation Serif" w:cs="Arial"/>
                <w:szCs w:val="24"/>
                <w:lang w:val="en-US"/>
              </w:rPr>
            </w:pPr>
            <w:r w:rsidRPr="00FB5691">
              <w:rPr>
                <w:rFonts w:ascii="Liberation Serif" w:hAnsi="Liberation Serif" w:cs="Arial"/>
                <w:szCs w:val="24"/>
                <w:lang w:val="en-US"/>
              </w:rPr>
              <w:sym w:font="Webdings" w:char="F063"/>
            </w:r>
          </w:p>
          <w:p w:rsidR="008B0931" w:rsidRPr="00FB5691" w:rsidRDefault="008B0931" w:rsidP="00EC5FDD">
            <w:pPr>
              <w:jc w:val="center"/>
              <w:rPr>
                <w:rFonts w:ascii="Liberation Serif" w:hAnsi="Liberation Serif" w:cs="Arial"/>
                <w:szCs w:val="24"/>
                <w:lang w:val="en-US"/>
              </w:rPr>
            </w:pPr>
          </w:p>
          <w:p w:rsidR="008B0931" w:rsidRPr="00FB5691" w:rsidRDefault="008B0931" w:rsidP="00EC5FDD">
            <w:pPr>
              <w:jc w:val="center"/>
              <w:rPr>
                <w:rFonts w:ascii="Liberation Serif" w:hAnsi="Liberation Serif" w:cs="Arial"/>
                <w:szCs w:val="24"/>
                <w:lang w:val="en-US"/>
              </w:rPr>
            </w:pPr>
          </w:p>
          <w:p w:rsidR="008B0931" w:rsidRPr="00FB5691" w:rsidRDefault="008B0931" w:rsidP="00EC5FDD">
            <w:pPr>
              <w:jc w:val="center"/>
              <w:rPr>
                <w:rFonts w:ascii="Liberation Serif" w:hAnsi="Liberation Serif" w:cs="Arial"/>
                <w:szCs w:val="24"/>
                <w:lang w:val="en-US"/>
              </w:rPr>
            </w:pPr>
            <w:r w:rsidRPr="00FB5691">
              <w:rPr>
                <w:rFonts w:ascii="Liberation Serif" w:hAnsi="Liberation Serif" w:cs="Arial"/>
                <w:szCs w:val="24"/>
                <w:lang w:val="en-US"/>
              </w:rPr>
              <w:sym w:font="Webdings" w:char="F063"/>
            </w:r>
          </w:p>
        </w:tc>
      </w:tr>
    </w:tbl>
    <w:p w:rsidR="008B0931" w:rsidRPr="008B0931" w:rsidRDefault="008B0931" w:rsidP="008B0931">
      <w:pPr>
        <w:ind w:left="360"/>
        <w:rPr>
          <w:rFonts w:cs="Arial"/>
          <w:szCs w:val="24"/>
          <w:lang w:val="en-US"/>
        </w:rPr>
      </w:pPr>
    </w:p>
    <w:p w:rsidR="007856F6" w:rsidRDefault="007856F6" w:rsidP="007856F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Arial"/>
          <w:b/>
          <w:color w:val="000000"/>
          <w:sz w:val="28"/>
          <w:szCs w:val="28"/>
          <w:lang w:val="en-US"/>
        </w:rPr>
      </w:pPr>
    </w:p>
    <w:p w:rsidR="00161AAE" w:rsidRPr="00623CE5" w:rsidRDefault="007856F6" w:rsidP="00C559D8">
      <w:pPr>
        <w:widowControl w:val="0"/>
        <w:tabs>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20" w:hanging="720"/>
        <w:rPr>
          <w:rFonts w:cs="Arial"/>
          <w:b/>
          <w:i/>
          <w:color w:val="000000"/>
          <w:sz w:val="28"/>
          <w:szCs w:val="28"/>
          <w:lang w:val="en-US"/>
        </w:rPr>
      </w:pPr>
      <w:r>
        <w:rPr>
          <w:rFonts w:cs="Arial"/>
          <w:b/>
          <w:color w:val="000000"/>
          <w:sz w:val="28"/>
          <w:szCs w:val="28"/>
          <w:lang w:val="en-US"/>
        </w:rPr>
        <w:t xml:space="preserve">4. </w:t>
      </w:r>
      <w:r w:rsidRPr="007856F6">
        <w:rPr>
          <w:rFonts w:cs="Arial"/>
          <w:color w:val="000000"/>
          <w:sz w:val="36"/>
          <w:szCs w:val="36"/>
          <w:lang w:val="en-US"/>
        </w:rPr>
        <w:sym w:font="Webdings" w:char="F04F"/>
      </w:r>
      <w:r w:rsidR="00623CE5">
        <w:rPr>
          <w:rFonts w:cs="Arial"/>
          <w:b/>
          <w:color w:val="000000"/>
          <w:sz w:val="28"/>
          <w:szCs w:val="28"/>
          <w:lang w:val="en-US"/>
        </w:rPr>
        <w:t>Listening comprehension –</w:t>
      </w:r>
      <w:r>
        <w:rPr>
          <w:rFonts w:cs="Arial"/>
          <w:b/>
          <w:color w:val="000000"/>
          <w:sz w:val="28"/>
          <w:szCs w:val="28"/>
          <w:lang w:val="en-US"/>
        </w:rPr>
        <w:t xml:space="preserve"> </w:t>
      </w:r>
      <w:r w:rsidR="00161AAE" w:rsidRPr="00623CE5">
        <w:rPr>
          <w:rFonts w:cs="Arial"/>
          <w:b/>
          <w:i/>
          <w:color w:val="000000"/>
          <w:sz w:val="28"/>
          <w:szCs w:val="28"/>
          <w:lang w:val="en-US"/>
        </w:rPr>
        <w:t>Young Pe</w:t>
      </w:r>
      <w:r w:rsidR="00623CE5" w:rsidRPr="00623CE5">
        <w:rPr>
          <w:rFonts w:cs="Arial"/>
          <w:b/>
          <w:i/>
          <w:color w:val="000000"/>
          <w:sz w:val="28"/>
          <w:szCs w:val="28"/>
          <w:lang w:val="en-US"/>
        </w:rPr>
        <w:t>ople and Driving Dangers</w:t>
      </w:r>
    </w:p>
    <w:p w:rsidR="00161AAE" w:rsidRPr="00161AAE" w:rsidRDefault="00161AAE" w:rsidP="00161AAE">
      <w:pPr>
        <w:rPr>
          <w:rFonts w:cs="Arial"/>
          <w:b/>
          <w:color w:val="000000"/>
          <w:sz w:val="28"/>
          <w:szCs w:val="28"/>
          <w:lang w:val="en-US"/>
        </w:rPr>
      </w:pPr>
    </w:p>
    <w:p w:rsidR="00161AAE" w:rsidRDefault="00161AAE" w:rsidP="00161AAE">
      <w:pPr>
        <w:rPr>
          <w:rFonts w:cs="Arial"/>
          <w:sz w:val="22"/>
          <w:szCs w:val="22"/>
          <w:lang w:val="en-US"/>
        </w:rPr>
      </w:pPr>
    </w:p>
    <w:p w:rsidR="00161AAE" w:rsidRPr="00FB5691" w:rsidRDefault="00161AAE" w:rsidP="00161AAE">
      <w:pPr>
        <w:pBdr>
          <w:top w:val="single" w:sz="2" w:space="1" w:color="auto"/>
          <w:left w:val="single" w:sz="2" w:space="4" w:color="auto"/>
          <w:bottom w:val="single" w:sz="2" w:space="1" w:color="auto"/>
          <w:right w:val="single" w:sz="2" w:space="4" w:color="auto"/>
        </w:pBdr>
        <w:shd w:val="clear" w:color="auto" w:fill="CCCCCC"/>
        <w:rPr>
          <w:rFonts w:ascii="Liberation Serif" w:hAnsi="Liberation Serif" w:cs="Arial"/>
          <w:szCs w:val="24"/>
          <w:lang w:val="en-US"/>
        </w:rPr>
      </w:pPr>
      <w:r w:rsidRPr="00FB5691">
        <w:rPr>
          <w:rFonts w:ascii="Liberation Serif" w:hAnsi="Liberation Serif" w:cs="Arial"/>
          <w:szCs w:val="24"/>
          <w:lang w:val="en-US"/>
        </w:rPr>
        <w:t>The podcasts you are going to listen to were produced by American students who want to warn other young drivers of the dangers of driving your own car.</w:t>
      </w:r>
    </w:p>
    <w:p w:rsidR="00161AAE" w:rsidRPr="00FB5691" w:rsidRDefault="00161AAE" w:rsidP="00161AAE">
      <w:pPr>
        <w:rPr>
          <w:rFonts w:ascii="Liberation Serif" w:hAnsi="Liberation Serif" w:cs="Arial"/>
          <w:szCs w:val="24"/>
          <w:lang w:val="en-US"/>
        </w:rPr>
      </w:pPr>
    </w:p>
    <w:p w:rsidR="00161AAE" w:rsidRPr="00FB5691" w:rsidRDefault="00161AAE" w:rsidP="00161AAE">
      <w:pPr>
        <w:rPr>
          <w:rFonts w:ascii="Liberation Serif" w:hAnsi="Liberation Serif" w:cs="Arial"/>
          <w:szCs w:val="24"/>
          <w:lang w:val="en-US"/>
        </w:rPr>
      </w:pPr>
      <w:r w:rsidRPr="00FB5691">
        <w:rPr>
          <w:rFonts w:ascii="Liberation Serif" w:hAnsi="Liberation Serif" w:cs="Arial"/>
          <w:szCs w:val="24"/>
          <w:lang w:val="en-US"/>
        </w:rPr>
        <w:t xml:space="preserve">Listen to the podcasts and complete the sentences. </w:t>
      </w:r>
    </w:p>
    <w:p w:rsidR="00161AAE" w:rsidRPr="00FB5691" w:rsidRDefault="00161AAE" w:rsidP="00161AAE">
      <w:pPr>
        <w:rPr>
          <w:rFonts w:ascii="Liberation Serif" w:hAnsi="Liberation Serif" w:cs="Arial"/>
          <w:szCs w:val="24"/>
          <w:lang w:val="en-US"/>
        </w:rPr>
      </w:pPr>
    </w:p>
    <w:p w:rsidR="00161AAE" w:rsidRPr="00FB5691" w:rsidRDefault="00161AAE" w:rsidP="00161AAE">
      <w:pPr>
        <w:pBdr>
          <w:top w:val="single" w:sz="2" w:space="1" w:color="auto"/>
          <w:left w:val="single" w:sz="2" w:space="4" w:color="auto"/>
          <w:bottom w:val="single" w:sz="2" w:space="1" w:color="auto"/>
          <w:right w:val="single" w:sz="2" w:space="4" w:color="auto"/>
        </w:pBdr>
        <w:shd w:val="clear" w:color="auto" w:fill="E6E6E6"/>
        <w:rPr>
          <w:rFonts w:ascii="Liberation Serif" w:hAnsi="Liberation Serif" w:cs="Arial"/>
          <w:b/>
          <w:i/>
          <w:szCs w:val="24"/>
          <w:lang w:val="en-US"/>
        </w:rPr>
      </w:pPr>
      <w:r w:rsidRPr="00FB5691">
        <w:rPr>
          <w:rFonts w:ascii="Liberation Serif" w:hAnsi="Liberation Serif" w:cs="Arial"/>
          <w:b/>
          <w:i/>
          <w:szCs w:val="24"/>
          <w:lang w:val="en-US"/>
        </w:rPr>
        <w:t>Example:</w:t>
      </w:r>
    </w:p>
    <w:p w:rsidR="00161AAE" w:rsidRPr="00FB5691" w:rsidRDefault="00161AAE" w:rsidP="00161AAE">
      <w:pPr>
        <w:pBdr>
          <w:top w:val="single" w:sz="2" w:space="1" w:color="auto"/>
          <w:left w:val="single" w:sz="2" w:space="4" w:color="auto"/>
          <w:bottom w:val="single" w:sz="2" w:space="1" w:color="auto"/>
          <w:right w:val="single" w:sz="2" w:space="4" w:color="auto"/>
        </w:pBdr>
        <w:shd w:val="clear" w:color="auto" w:fill="E6E6E6"/>
        <w:rPr>
          <w:rFonts w:ascii="Liberation Serif" w:hAnsi="Liberation Serif" w:cs="Arial"/>
          <w:szCs w:val="24"/>
          <w:lang w:val="en-US"/>
        </w:rPr>
      </w:pPr>
    </w:p>
    <w:p w:rsidR="00161AAE" w:rsidRPr="00FB5691" w:rsidRDefault="00161AAE" w:rsidP="00161AAE">
      <w:pPr>
        <w:pBdr>
          <w:top w:val="single" w:sz="2" w:space="1" w:color="auto"/>
          <w:left w:val="single" w:sz="2" w:space="4" w:color="auto"/>
          <w:bottom w:val="single" w:sz="2" w:space="1" w:color="auto"/>
          <w:right w:val="single" w:sz="2" w:space="4" w:color="auto"/>
        </w:pBdr>
        <w:shd w:val="clear" w:color="auto" w:fill="E6E6E6"/>
        <w:rPr>
          <w:rFonts w:ascii="Liberation Serif" w:hAnsi="Liberation Serif" w:cs="Arial"/>
          <w:szCs w:val="24"/>
          <w:lang w:val="en-US"/>
        </w:rPr>
      </w:pPr>
      <w:proofErr w:type="gramStart"/>
      <w:r w:rsidRPr="00FB5691">
        <w:rPr>
          <w:rFonts w:ascii="Liberation Serif" w:hAnsi="Liberation Serif" w:cs="Arial"/>
          <w:szCs w:val="24"/>
          <w:lang w:val="en-US"/>
        </w:rPr>
        <w:t xml:space="preserve">Text </w:t>
      </w:r>
      <w:proofErr w:type="gramEnd"/>
      <w:r w:rsidRPr="00FB5691">
        <w:rPr>
          <w:rFonts w:ascii="Liberation Serif" w:hAnsi="Liberation Serif" w:cs="Arial"/>
          <w:szCs w:val="24"/>
          <w:lang w:val="en-US"/>
        </w:rPr>
        <w:sym w:font="Wingdings 2" w:char="F075"/>
      </w:r>
      <w:r w:rsidRPr="00FB5691">
        <w:rPr>
          <w:rFonts w:ascii="Liberation Serif" w:hAnsi="Liberation Serif" w:cs="Arial"/>
          <w:szCs w:val="24"/>
          <w:lang w:val="en-US"/>
        </w:rPr>
        <w:t xml:space="preserve">: </w:t>
      </w:r>
      <w:r w:rsidRPr="00FB5691">
        <w:rPr>
          <w:rFonts w:ascii="Liberation Serif" w:hAnsi="Liberation Serif" w:cs="Arial"/>
          <w:szCs w:val="24"/>
          <w:lang w:val="en-US"/>
        </w:rPr>
        <w:tab/>
        <w:t>The accident happened because the driver was ____</w:t>
      </w:r>
      <w:r w:rsidRPr="00FB5691">
        <w:rPr>
          <w:rFonts w:ascii="Liberation Serif" w:hAnsi="Liberation Serif" w:cs="Arial"/>
          <w:i/>
          <w:szCs w:val="24"/>
          <w:lang w:val="en-US"/>
        </w:rPr>
        <w:t xml:space="preserve">distracted </w:t>
      </w:r>
      <w:r w:rsidRPr="00FB5691">
        <w:rPr>
          <w:rFonts w:ascii="Liberation Serif" w:hAnsi="Liberation Serif" w:cs="Arial"/>
          <w:szCs w:val="24"/>
          <w:lang w:val="en-US"/>
        </w:rPr>
        <w:t>____ .</w:t>
      </w:r>
    </w:p>
    <w:p w:rsidR="00161AAE" w:rsidRPr="00FB5691" w:rsidRDefault="00161AAE" w:rsidP="00161AAE">
      <w:pPr>
        <w:pBdr>
          <w:top w:val="single" w:sz="2" w:space="1" w:color="auto"/>
          <w:left w:val="single" w:sz="2" w:space="4" w:color="auto"/>
          <w:bottom w:val="single" w:sz="2" w:space="1" w:color="auto"/>
          <w:right w:val="single" w:sz="2" w:space="4" w:color="auto"/>
        </w:pBdr>
        <w:shd w:val="clear" w:color="auto" w:fill="E6E6E6"/>
        <w:rPr>
          <w:rFonts w:ascii="Liberation Serif" w:hAnsi="Liberation Serif" w:cs="Arial"/>
          <w:szCs w:val="24"/>
          <w:lang w:val="en-US"/>
        </w:rPr>
      </w:pPr>
    </w:p>
    <w:p w:rsidR="00161AAE" w:rsidRPr="00FB5691" w:rsidRDefault="00161AAE" w:rsidP="00161AAE">
      <w:pPr>
        <w:rPr>
          <w:rFonts w:ascii="Liberation Serif" w:hAnsi="Liberation Serif" w:cs="Arial"/>
          <w:szCs w:val="24"/>
          <w:lang w:val="en-US"/>
        </w:rPr>
      </w:pPr>
    </w:p>
    <w:p w:rsidR="00161AAE" w:rsidRPr="00FB5691" w:rsidRDefault="00161AAE" w:rsidP="00161AAE">
      <w:pPr>
        <w:rPr>
          <w:rFonts w:ascii="Liberation Serif" w:hAnsi="Liberation Serif" w:cs="Arial"/>
          <w:szCs w:val="24"/>
          <w:lang w:val="en-US"/>
        </w:rPr>
      </w:pPr>
    </w:p>
    <w:p w:rsidR="00161AAE" w:rsidRPr="00FB5691" w:rsidRDefault="00161AAE" w:rsidP="00161AAE">
      <w:pPr>
        <w:rPr>
          <w:rFonts w:ascii="Liberation Serif" w:hAnsi="Liberation Serif" w:cs="Arial"/>
          <w:szCs w:val="24"/>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12"/>
      </w:tblGrid>
      <w:tr w:rsidR="00161AAE" w:rsidRPr="00FB5691" w:rsidTr="00EC5FDD">
        <w:tc>
          <w:tcPr>
            <w:tcW w:w="9212" w:type="dxa"/>
            <w:shd w:val="clear" w:color="auto" w:fill="auto"/>
          </w:tcPr>
          <w:p w:rsidR="00161AAE" w:rsidRPr="00FB5691" w:rsidRDefault="00161AAE" w:rsidP="00EC5FDD">
            <w:pPr>
              <w:spacing w:line="360" w:lineRule="auto"/>
              <w:rPr>
                <w:rFonts w:ascii="Liberation Serif" w:hAnsi="Liberation Serif" w:cs="Arial"/>
                <w:szCs w:val="24"/>
                <w:lang w:val="en-US"/>
              </w:rPr>
            </w:pPr>
          </w:p>
          <w:p w:rsidR="00161AAE" w:rsidRPr="00FB5691" w:rsidRDefault="00161AAE" w:rsidP="00EC5FDD">
            <w:pPr>
              <w:spacing w:line="360" w:lineRule="auto"/>
              <w:rPr>
                <w:rFonts w:ascii="Liberation Serif" w:hAnsi="Liberation Serif" w:cs="Arial"/>
                <w:szCs w:val="24"/>
                <w:lang w:val="en-US"/>
              </w:rPr>
            </w:pPr>
            <w:proofErr w:type="gramStart"/>
            <w:r w:rsidRPr="00FB5691">
              <w:rPr>
                <w:rFonts w:ascii="Liberation Serif" w:hAnsi="Liberation Serif" w:cs="Arial"/>
                <w:szCs w:val="24"/>
                <w:lang w:val="en-US"/>
              </w:rPr>
              <w:t xml:space="preserve">Text </w:t>
            </w:r>
            <w:proofErr w:type="gramEnd"/>
            <w:r w:rsidRPr="00FB5691">
              <w:rPr>
                <w:rFonts w:ascii="Liberation Serif" w:hAnsi="Liberation Serif" w:cs="Arial"/>
                <w:szCs w:val="24"/>
                <w:lang w:val="en-US"/>
              </w:rPr>
              <w:sym w:font="Wingdings 2" w:char="F076"/>
            </w:r>
            <w:r w:rsidRPr="00FB5691">
              <w:rPr>
                <w:rFonts w:ascii="Liberation Serif" w:hAnsi="Liberation Serif" w:cs="Arial"/>
                <w:szCs w:val="24"/>
                <w:lang w:val="en-US"/>
              </w:rPr>
              <w:t xml:space="preserve">: </w:t>
            </w:r>
            <w:r w:rsidRPr="00FB5691">
              <w:rPr>
                <w:rFonts w:ascii="Liberation Serif" w:hAnsi="Liberation Serif" w:cs="Arial"/>
                <w:szCs w:val="24"/>
                <w:lang w:val="en-US"/>
              </w:rPr>
              <w:tab/>
              <w:t>____</w:t>
            </w:r>
            <w:r w:rsidRPr="00FB5691">
              <w:rPr>
                <w:rFonts w:ascii="Liberation Serif" w:hAnsi="Liberation Serif" w:cs="Arial"/>
                <w:i/>
                <w:szCs w:val="24"/>
                <w:lang w:val="en-US"/>
              </w:rPr>
              <w:t xml:space="preserve">__________________________ </w:t>
            </w:r>
            <w:r w:rsidRPr="00FB5691">
              <w:rPr>
                <w:rFonts w:ascii="Liberation Serif" w:hAnsi="Liberation Serif" w:cs="Arial"/>
                <w:szCs w:val="24"/>
                <w:lang w:val="en-US"/>
              </w:rPr>
              <w:t xml:space="preserve">can be a deadly. </w:t>
            </w:r>
          </w:p>
          <w:p w:rsidR="00161AAE" w:rsidRPr="00FB5691" w:rsidRDefault="00161AAE" w:rsidP="00EC5FDD">
            <w:pPr>
              <w:spacing w:line="360" w:lineRule="auto"/>
              <w:rPr>
                <w:rFonts w:ascii="Liberation Serif" w:hAnsi="Liberation Serif" w:cs="Arial"/>
                <w:szCs w:val="24"/>
                <w:lang w:val="en-US"/>
              </w:rPr>
            </w:pPr>
          </w:p>
          <w:p w:rsidR="00161AAE" w:rsidRPr="00FB5691" w:rsidRDefault="00161AAE" w:rsidP="00EC5FDD">
            <w:pPr>
              <w:spacing w:line="360" w:lineRule="auto"/>
              <w:ind w:left="1410" w:hanging="1410"/>
              <w:rPr>
                <w:rFonts w:ascii="Liberation Serif" w:hAnsi="Liberation Serif" w:cs="Arial"/>
                <w:i/>
                <w:szCs w:val="24"/>
                <w:lang w:val="en-US"/>
              </w:rPr>
            </w:pPr>
            <w:proofErr w:type="gramStart"/>
            <w:r w:rsidRPr="00FB5691">
              <w:rPr>
                <w:rFonts w:ascii="Liberation Serif" w:hAnsi="Liberation Serif" w:cs="Arial"/>
                <w:szCs w:val="24"/>
                <w:lang w:val="en-US"/>
              </w:rPr>
              <w:t xml:space="preserve">Text </w:t>
            </w:r>
            <w:proofErr w:type="gramEnd"/>
            <w:r w:rsidRPr="00FB5691">
              <w:rPr>
                <w:rFonts w:ascii="Liberation Serif" w:hAnsi="Liberation Serif" w:cs="Arial"/>
                <w:szCs w:val="24"/>
                <w:lang w:val="en-US"/>
              </w:rPr>
              <w:sym w:font="Wingdings 2" w:char="F077"/>
            </w:r>
            <w:r w:rsidRPr="00FB5691">
              <w:rPr>
                <w:rFonts w:ascii="Liberation Serif" w:hAnsi="Liberation Serif" w:cs="Arial"/>
                <w:szCs w:val="24"/>
                <w:lang w:val="en-US"/>
              </w:rPr>
              <w:t xml:space="preserve">: </w:t>
            </w:r>
            <w:r w:rsidRPr="00FB5691">
              <w:rPr>
                <w:rFonts w:ascii="Liberation Serif" w:hAnsi="Liberation Serif" w:cs="Arial"/>
                <w:szCs w:val="24"/>
                <w:lang w:val="en-US"/>
              </w:rPr>
              <w:tab/>
              <w:t>You should always wear a  ____</w:t>
            </w:r>
            <w:r w:rsidRPr="00FB5691">
              <w:rPr>
                <w:rFonts w:ascii="Liberation Serif" w:hAnsi="Liberation Serif" w:cs="Arial"/>
                <w:i/>
                <w:szCs w:val="24"/>
                <w:lang w:val="en-US"/>
              </w:rPr>
              <w:t xml:space="preserve">______________________ </w:t>
            </w:r>
            <w:r w:rsidRPr="00FB5691">
              <w:rPr>
                <w:rFonts w:ascii="Liberation Serif" w:hAnsi="Liberation Serif" w:cs="Arial"/>
                <w:szCs w:val="24"/>
                <w:lang w:val="en-US"/>
              </w:rPr>
              <w:t>while you are driving.</w:t>
            </w:r>
            <w:r w:rsidRPr="00FB5691">
              <w:rPr>
                <w:rFonts w:ascii="Liberation Serif" w:hAnsi="Liberation Serif" w:cs="Arial"/>
                <w:i/>
                <w:szCs w:val="24"/>
                <w:lang w:val="en-US"/>
              </w:rPr>
              <w:t xml:space="preserve"> </w:t>
            </w:r>
          </w:p>
          <w:p w:rsidR="00161AAE" w:rsidRPr="00FB5691" w:rsidRDefault="00161AAE" w:rsidP="00EC5FDD">
            <w:pPr>
              <w:spacing w:line="360" w:lineRule="auto"/>
              <w:rPr>
                <w:rFonts w:ascii="Liberation Serif" w:hAnsi="Liberation Serif" w:cs="Arial"/>
                <w:szCs w:val="24"/>
                <w:lang w:val="en-US"/>
              </w:rPr>
            </w:pPr>
          </w:p>
          <w:p w:rsidR="00161AAE" w:rsidRPr="00FB5691" w:rsidRDefault="00161AAE" w:rsidP="00623CE5">
            <w:pPr>
              <w:spacing w:line="360" w:lineRule="auto"/>
              <w:ind w:left="1410" w:hanging="1410"/>
              <w:jc w:val="left"/>
              <w:rPr>
                <w:rFonts w:ascii="Liberation Serif" w:hAnsi="Liberation Serif" w:cs="Arial"/>
                <w:szCs w:val="24"/>
                <w:lang w:val="en-US"/>
              </w:rPr>
            </w:pPr>
            <w:proofErr w:type="gramStart"/>
            <w:r w:rsidRPr="00FB5691">
              <w:rPr>
                <w:rFonts w:ascii="Liberation Serif" w:hAnsi="Liberation Serif" w:cs="Arial"/>
                <w:szCs w:val="24"/>
                <w:lang w:val="en-US"/>
              </w:rPr>
              <w:t xml:space="preserve">Text </w:t>
            </w:r>
            <w:proofErr w:type="gramEnd"/>
            <w:r w:rsidRPr="00FB5691">
              <w:rPr>
                <w:rFonts w:ascii="Liberation Serif" w:hAnsi="Liberation Serif" w:cs="Arial"/>
                <w:szCs w:val="24"/>
                <w:lang w:val="en-US"/>
              </w:rPr>
              <w:sym w:font="Wingdings 2" w:char="F078"/>
            </w:r>
            <w:r w:rsidRPr="00FB5691">
              <w:rPr>
                <w:rFonts w:ascii="Liberation Serif" w:hAnsi="Liberation Serif" w:cs="Arial"/>
                <w:szCs w:val="24"/>
                <w:lang w:val="en-US"/>
              </w:rPr>
              <w:t xml:space="preserve">: </w:t>
            </w:r>
            <w:r w:rsidRPr="00FB5691">
              <w:rPr>
                <w:rFonts w:ascii="Liberation Serif" w:hAnsi="Liberation Serif" w:cs="Arial"/>
                <w:szCs w:val="24"/>
                <w:lang w:val="en-US"/>
              </w:rPr>
              <w:tab/>
              <w:t>The dead student did not see the other car because she __________________________</w:t>
            </w:r>
            <w:r w:rsidRPr="00FB5691">
              <w:rPr>
                <w:rFonts w:ascii="Liberation Serif" w:hAnsi="Liberation Serif" w:cs="Arial"/>
                <w:i/>
                <w:szCs w:val="24"/>
                <w:lang w:val="en-US"/>
              </w:rPr>
              <w:t>______________________________</w:t>
            </w:r>
            <w:r w:rsidRPr="00FB5691">
              <w:rPr>
                <w:rFonts w:ascii="Liberation Serif" w:hAnsi="Liberation Serif" w:cs="Arial"/>
                <w:szCs w:val="24"/>
                <w:lang w:val="en-US"/>
              </w:rPr>
              <w:t>.</w:t>
            </w:r>
          </w:p>
          <w:p w:rsidR="00161AAE" w:rsidRPr="00FB5691" w:rsidRDefault="00161AAE" w:rsidP="00EC5FDD">
            <w:pPr>
              <w:spacing w:line="360" w:lineRule="auto"/>
              <w:ind w:left="1410"/>
              <w:rPr>
                <w:rFonts w:ascii="Liberation Serif" w:hAnsi="Liberation Serif" w:cs="Arial"/>
                <w:szCs w:val="24"/>
                <w:lang w:val="en-US"/>
              </w:rPr>
            </w:pPr>
          </w:p>
          <w:p w:rsidR="00161AAE" w:rsidRPr="00FB5691" w:rsidRDefault="00161AAE" w:rsidP="00623CE5">
            <w:pPr>
              <w:spacing w:line="360" w:lineRule="auto"/>
              <w:ind w:left="1410" w:hanging="1410"/>
              <w:jc w:val="left"/>
              <w:rPr>
                <w:rFonts w:ascii="Liberation Serif" w:hAnsi="Liberation Serif" w:cs="Arial"/>
                <w:szCs w:val="24"/>
                <w:lang w:val="en-US"/>
              </w:rPr>
            </w:pPr>
            <w:proofErr w:type="gramStart"/>
            <w:r w:rsidRPr="00FB5691">
              <w:rPr>
                <w:rFonts w:ascii="Liberation Serif" w:hAnsi="Liberation Serif" w:cs="Arial"/>
                <w:szCs w:val="24"/>
                <w:lang w:val="en-US"/>
              </w:rPr>
              <w:t xml:space="preserve">Text </w:t>
            </w:r>
            <w:proofErr w:type="gramEnd"/>
            <w:r w:rsidRPr="00FB5691">
              <w:rPr>
                <w:rFonts w:ascii="Liberation Serif" w:hAnsi="Liberation Serif" w:cs="Arial"/>
                <w:szCs w:val="24"/>
                <w:lang w:val="en-US"/>
              </w:rPr>
              <w:sym w:font="Wingdings 2" w:char="F079"/>
            </w:r>
            <w:r w:rsidRPr="00FB5691">
              <w:rPr>
                <w:rFonts w:ascii="Liberation Serif" w:hAnsi="Liberation Serif" w:cs="Arial"/>
                <w:szCs w:val="24"/>
                <w:lang w:val="en-US"/>
              </w:rPr>
              <w:t xml:space="preserve">: </w:t>
            </w:r>
            <w:r w:rsidRPr="00FB5691">
              <w:rPr>
                <w:rFonts w:ascii="Liberation Serif" w:hAnsi="Liberation Serif" w:cs="Arial"/>
                <w:szCs w:val="24"/>
                <w:lang w:val="en-US"/>
              </w:rPr>
              <w:tab/>
              <w:t>The girl didn’t notice the sharp curve because she ____</w:t>
            </w:r>
            <w:r w:rsidRPr="00FB5691">
              <w:rPr>
                <w:rFonts w:ascii="Liberation Serif" w:hAnsi="Liberation Serif" w:cs="Arial"/>
                <w:i/>
                <w:szCs w:val="24"/>
                <w:lang w:val="en-US"/>
              </w:rPr>
              <w:t>__________</w:t>
            </w:r>
            <w:r w:rsidR="00623CE5">
              <w:rPr>
                <w:rFonts w:ascii="Liberation Serif" w:hAnsi="Liberation Serif" w:cs="Arial"/>
                <w:i/>
                <w:szCs w:val="24"/>
                <w:lang w:val="en-US"/>
              </w:rPr>
              <w:t>________________________________</w:t>
            </w:r>
            <w:r w:rsidRPr="00FB5691">
              <w:rPr>
                <w:rFonts w:ascii="Liberation Serif" w:hAnsi="Liberation Serif" w:cs="Arial"/>
                <w:i/>
                <w:szCs w:val="24"/>
                <w:lang w:val="en-US"/>
              </w:rPr>
              <w:t>__________.</w:t>
            </w:r>
            <w:r w:rsidRPr="00FB5691">
              <w:rPr>
                <w:rFonts w:ascii="Liberation Serif" w:hAnsi="Liberation Serif" w:cs="Arial"/>
                <w:szCs w:val="24"/>
                <w:lang w:val="en-US"/>
              </w:rPr>
              <w:t xml:space="preserve"> </w:t>
            </w:r>
          </w:p>
          <w:p w:rsidR="00161AAE" w:rsidRPr="00FB5691" w:rsidRDefault="00161AAE" w:rsidP="00161AAE">
            <w:pPr>
              <w:rPr>
                <w:rFonts w:ascii="Liberation Serif" w:hAnsi="Liberation Serif" w:cs="Arial"/>
                <w:szCs w:val="24"/>
                <w:lang w:val="en-US"/>
              </w:rPr>
            </w:pPr>
          </w:p>
        </w:tc>
      </w:tr>
    </w:tbl>
    <w:p w:rsidR="00161AAE" w:rsidRPr="00161AAE" w:rsidRDefault="00161AAE" w:rsidP="00161AAE">
      <w:pPr>
        <w:rPr>
          <w:rFonts w:cs="Arial"/>
          <w:szCs w:val="24"/>
          <w:lang w:val="en-US"/>
        </w:rPr>
      </w:pPr>
    </w:p>
    <w:p w:rsidR="00161AAE" w:rsidRPr="00161AAE" w:rsidRDefault="00FB5691" w:rsidP="00161AAE">
      <w:pPr>
        <w:rPr>
          <w:rFonts w:cs="Arial"/>
          <w:b/>
          <w:bCs/>
          <w:sz w:val="28"/>
          <w:szCs w:val="28"/>
          <w:lang w:val="en-US"/>
        </w:rPr>
      </w:pPr>
      <w:r>
        <w:rPr>
          <w:rFonts w:cs="Arial"/>
          <w:b/>
          <w:bCs/>
          <w:sz w:val="28"/>
          <w:szCs w:val="28"/>
          <w:lang w:val="en-US"/>
        </w:rPr>
        <w:br w:type="page"/>
      </w:r>
      <w:r w:rsidR="007856F6">
        <w:rPr>
          <w:rFonts w:cs="Arial"/>
          <w:b/>
          <w:bCs/>
          <w:sz w:val="28"/>
          <w:szCs w:val="28"/>
          <w:lang w:val="en-US"/>
        </w:rPr>
        <w:lastRenderedPageBreak/>
        <w:t xml:space="preserve">5. </w:t>
      </w:r>
      <w:r w:rsidR="007856F6" w:rsidRPr="007856F6">
        <w:rPr>
          <w:rFonts w:cs="Arial"/>
          <w:bCs/>
          <w:sz w:val="36"/>
          <w:szCs w:val="36"/>
          <w:lang w:val="en-US"/>
        </w:rPr>
        <w:sym w:font="Webdings" w:char="F097"/>
      </w:r>
      <w:r w:rsidR="007856F6" w:rsidRPr="007856F6">
        <w:rPr>
          <w:rFonts w:cs="Arial"/>
          <w:b/>
          <w:bCs/>
          <w:sz w:val="36"/>
          <w:szCs w:val="36"/>
          <w:lang w:val="en-US"/>
        </w:rPr>
        <w:t xml:space="preserve"> </w:t>
      </w:r>
      <w:r w:rsidR="007856F6" w:rsidRPr="007856F6">
        <w:rPr>
          <w:rFonts w:cs="Arial"/>
          <w:color w:val="000000"/>
          <w:sz w:val="36"/>
          <w:szCs w:val="36"/>
          <w:lang w:val="en-US"/>
        </w:rPr>
        <w:sym w:font="Wingdings" w:char="F021"/>
      </w:r>
      <w:r w:rsidR="007856F6" w:rsidRPr="007856F6">
        <w:rPr>
          <w:rFonts w:cs="Arial"/>
          <w:color w:val="000000"/>
          <w:sz w:val="28"/>
          <w:szCs w:val="28"/>
          <w:lang w:val="en-US"/>
        </w:rPr>
        <w:t xml:space="preserve"> </w:t>
      </w:r>
      <w:r w:rsidR="007856F6">
        <w:rPr>
          <w:rFonts w:cs="Arial"/>
          <w:b/>
          <w:bCs/>
          <w:sz w:val="28"/>
          <w:szCs w:val="28"/>
          <w:lang w:val="en-US"/>
        </w:rPr>
        <w:t xml:space="preserve">Speaking and Writing - </w:t>
      </w:r>
      <w:r w:rsidR="00161AAE" w:rsidRPr="00623CE5">
        <w:rPr>
          <w:rFonts w:cs="Arial"/>
          <w:b/>
          <w:bCs/>
          <w:i/>
          <w:sz w:val="28"/>
          <w:szCs w:val="28"/>
          <w:lang w:val="en-US"/>
        </w:rPr>
        <w:t>Worst Driving Habits</w:t>
      </w:r>
    </w:p>
    <w:p w:rsidR="00161AAE" w:rsidRDefault="00161AAE" w:rsidP="00161AAE">
      <w:pPr>
        <w:rPr>
          <w:rFonts w:cs="Arial"/>
          <w:sz w:val="22"/>
          <w:szCs w:val="22"/>
          <w:lang w:val="en-US"/>
        </w:rPr>
      </w:pPr>
    </w:p>
    <w:p w:rsidR="00161AAE" w:rsidRPr="00FB5691" w:rsidRDefault="00161AAE" w:rsidP="00161AAE">
      <w:pPr>
        <w:pBdr>
          <w:top w:val="single" w:sz="2" w:space="1" w:color="auto"/>
          <w:left w:val="single" w:sz="2" w:space="4" w:color="auto"/>
          <w:bottom w:val="single" w:sz="2" w:space="1" w:color="auto"/>
          <w:right w:val="single" w:sz="2" w:space="4" w:color="auto"/>
        </w:pBdr>
        <w:shd w:val="clear" w:color="auto" w:fill="E6E6E6"/>
        <w:rPr>
          <w:rFonts w:ascii="Liberation Serif" w:hAnsi="Liberation Serif" w:cs="Arial"/>
          <w:szCs w:val="24"/>
          <w:lang w:val="en-US"/>
        </w:rPr>
      </w:pPr>
      <w:r w:rsidRPr="00FB5691">
        <w:rPr>
          <w:rFonts w:ascii="Liberation Serif" w:hAnsi="Liberation Serif" w:cs="Arial"/>
          <w:szCs w:val="24"/>
          <w:lang w:val="en-US"/>
        </w:rPr>
        <w:t>While it's important to eat, s</w:t>
      </w:r>
      <w:r w:rsidR="00623CE5">
        <w:rPr>
          <w:rFonts w:ascii="Liberation Serif" w:hAnsi="Liberation Serif" w:cs="Arial"/>
          <w:szCs w:val="24"/>
          <w:lang w:val="en-US"/>
        </w:rPr>
        <w:t>have</w:t>
      </w:r>
      <w:r w:rsidRPr="00FB5691">
        <w:rPr>
          <w:rFonts w:ascii="Liberation Serif" w:hAnsi="Liberation Serif" w:cs="Arial"/>
          <w:szCs w:val="24"/>
          <w:lang w:val="en-US"/>
        </w:rPr>
        <w:t xml:space="preserve"> and brush your teeth, it can be a menace while driving. </w:t>
      </w:r>
    </w:p>
    <w:p w:rsidR="00161AAE" w:rsidRPr="00FB5691" w:rsidRDefault="00161AAE" w:rsidP="00161AAE">
      <w:pPr>
        <w:rPr>
          <w:rFonts w:ascii="Liberation Serif" w:hAnsi="Liberation Serif" w:cs="Arial"/>
          <w:szCs w:val="24"/>
          <w:lang w:val="en-US"/>
        </w:rPr>
      </w:pPr>
    </w:p>
    <w:p w:rsidR="00161AAE" w:rsidRPr="00FB5691" w:rsidRDefault="00161AAE" w:rsidP="00161AAE">
      <w:pPr>
        <w:rPr>
          <w:rFonts w:ascii="Liberation Serif" w:hAnsi="Liberation Serif" w:cs="Arial"/>
          <w:szCs w:val="24"/>
          <w:lang w:val="en-GB"/>
        </w:rPr>
      </w:pPr>
      <w:r w:rsidRPr="00FB5691">
        <w:rPr>
          <w:rFonts w:ascii="Liberation Serif" w:hAnsi="Liberation Serif" w:cs="Arial"/>
          <w:szCs w:val="24"/>
          <w:lang w:val="en-GB"/>
        </w:rPr>
        <w:t xml:space="preserve">Here's a list of the worst driving habits: </w:t>
      </w:r>
    </w:p>
    <w:p w:rsidR="007856F6" w:rsidRPr="00FB5691" w:rsidRDefault="007856F6" w:rsidP="00161AAE">
      <w:pPr>
        <w:rPr>
          <w:rFonts w:ascii="Liberation Serif" w:hAnsi="Liberation Serif" w:cs="Arial"/>
          <w:szCs w:val="24"/>
          <w:lang w:val="en-GB"/>
        </w:rPr>
      </w:pPr>
    </w:p>
    <w:p w:rsidR="007856F6" w:rsidRPr="00FB5691" w:rsidRDefault="007856F6" w:rsidP="00161AAE">
      <w:pPr>
        <w:rPr>
          <w:rFonts w:ascii="Liberation Serif" w:hAnsi="Liberation Serif" w:cs="Arial"/>
          <w:szCs w:val="24"/>
          <w:lang w:val="en-GB"/>
        </w:rPr>
      </w:pPr>
    </w:p>
    <w:p w:rsidR="007856F6" w:rsidRPr="00FB5691" w:rsidRDefault="007856F6" w:rsidP="00161AAE">
      <w:pPr>
        <w:rPr>
          <w:rFonts w:ascii="Liberation Serif" w:hAnsi="Liberation Serif" w:cs="Arial"/>
          <w:szCs w:val="24"/>
          <w:lang w:val="en-GB"/>
        </w:rPr>
      </w:pPr>
      <w:r w:rsidRPr="00FB5691">
        <w:rPr>
          <w:rFonts w:ascii="Liberation Serif" w:hAnsi="Liberation Serif" w:cs="Arial"/>
          <w:noProof/>
          <w:szCs w:val="24"/>
        </w:rPr>
      </w:r>
      <w:r w:rsidRPr="00FB5691">
        <w:rPr>
          <w:rFonts w:ascii="Liberation Serif" w:hAnsi="Liberation Serif" w:cs="Arial"/>
          <w:szCs w:val="24"/>
          <w:lang w:val="en-GB"/>
        </w:rPr>
        <w:pict>
          <v:group id="_x0000_s5627" editas="canvas" style="width:450pt;height:270pt;mso-position-horizontal-relative:char;mso-position-vertical-relative:line" coordorigin="2205,5738" coordsize="7200,4320">
            <o:lock v:ext="edit" aspectratio="t"/>
            <v:shape id="_x0000_s5626" type="#_x0000_t75" style="position:absolute;left:2205;top:5738;width:7200;height:4320" o:preferrelative="f">
              <v:fill o:detectmouseclick="t"/>
              <v:path o:extrusionok="t" o:connecttype="none"/>
              <o:lock v:ext="edit" text="t"/>
            </v:shape>
            <v:shape id="_x0000_s5628" type="#_x0000_t65" style="position:absolute;left:4077;top:5882;width:3888;height:4032" filled="f" fillcolor="black" strokeweight="1.25pt">
              <v:textbox style="mso-next-textbox:#_x0000_s5628">
                <w:txbxContent>
                  <w:p w:rsidR="00623CE5" w:rsidRPr="007266FA" w:rsidRDefault="00623CE5" w:rsidP="007856F6">
                    <w:pPr>
                      <w:numPr>
                        <w:ilvl w:val="0"/>
                        <w:numId w:val="18"/>
                      </w:numPr>
                      <w:spacing w:after="200"/>
                      <w:jc w:val="left"/>
                      <w:rPr>
                        <w:rFonts w:cs="Arial"/>
                        <w:sz w:val="22"/>
                        <w:szCs w:val="22"/>
                        <w:lang w:val="en-GB"/>
                      </w:rPr>
                    </w:pPr>
                    <w:r w:rsidRPr="007266FA">
                      <w:rPr>
                        <w:rFonts w:cs="Arial"/>
                        <w:sz w:val="22"/>
                        <w:szCs w:val="22"/>
                        <w:lang w:val="en-GB"/>
                      </w:rPr>
                      <w:t xml:space="preserve">Talking on cell phone </w:t>
                    </w:r>
                  </w:p>
                  <w:p w:rsidR="00623CE5" w:rsidRPr="007266FA" w:rsidRDefault="00623CE5" w:rsidP="007856F6">
                    <w:pPr>
                      <w:numPr>
                        <w:ilvl w:val="0"/>
                        <w:numId w:val="18"/>
                      </w:numPr>
                      <w:spacing w:after="200"/>
                      <w:jc w:val="left"/>
                      <w:rPr>
                        <w:rFonts w:cs="Arial"/>
                        <w:sz w:val="22"/>
                        <w:szCs w:val="22"/>
                        <w:lang w:val="en-GB"/>
                      </w:rPr>
                    </w:pPr>
                    <w:r w:rsidRPr="007266FA">
                      <w:rPr>
                        <w:rFonts w:cs="Arial"/>
                        <w:sz w:val="22"/>
                        <w:szCs w:val="22"/>
                        <w:lang w:val="en-GB"/>
                      </w:rPr>
                      <w:t xml:space="preserve">Turning around to talk to passengers or yell at kids </w:t>
                    </w:r>
                  </w:p>
                  <w:p w:rsidR="00623CE5" w:rsidRPr="007266FA" w:rsidRDefault="00623CE5" w:rsidP="007856F6">
                    <w:pPr>
                      <w:numPr>
                        <w:ilvl w:val="0"/>
                        <w:numId w:val="18"/>
                      </w:numPr>
                      <w:spacing w:after="200"/>
                      <w:jc w:val="left"/>
                      <w:rPr>
                        <w:rFonts w:cs="Arial"/>
                        <w:sz w:val="22"/>
                        <w:szCs w:val="22"/>
                        <w:lang w:val="en-GB"/>
                      </w:rPr>
                    </w:pPr>
                    <w:r w:rsidRPr="007266FA">
                      <w:rPr>
                        <w:rFonts w:cs="Arial"/>
                        <w:sz w:val="22"/>
                        <w:szCs w:val="22"/>
                        <w:lang w:val="en-GB"/>
                      </w:rPr>
                      <w:t xml:space="preserve">Listening to loud music </w:t>
                    </w:r>
                  </w:p>
                  <w:p w:rsidR="00623CE5" w:rsidRPr="007266FA" w:rsidRDefault="00623CE5" w:rsidP="007856F6">
                    <w:pPr>
                      <w:numPr>
                        <w:ilvl w:val="0"/>
                        <w:numId w:val="18"/>
                      </w:numPr>
                      <w:spacing w:after="200"/>
                      <w:jc w:val="left"/>
                      <w:rPr>
                        <w:rFonts w:cs="Arial"/>
                        <w:sz w:val="22"/>
                        <w:szCs w:val="22"/>
                        <w:lang w:val="en-GB"/>
                      </w:rPr>
                    </w:pPr>
                    <w:r w:rsidRPr="007266FA">
                      <w:rPr>
                        <w:rFonts w:cs="Arial"/>
                        <w:sz w:val="22"/>
                        <w:szCs w:val="22"/>
                        <w:lang w:val="en-GB"/>
                      </w:rPr>
                      <w:t xml:space="preserve">Searching for things in the backseat </w:t>
                    </w:r>
                  </w:p>
                  <w:p w:rsidR="00623CE5" w:rsidRPr="007266FA" w:rsidRDefault="00623CE5" w:rsidP="007856F6">
                    <w:pPr>
                      <w:numPr>
                        <w:ilvl w:val="0"/>
                        <w:numId w:val="18"/>
                      </w:numPr>
                      <w:spacing w:after="200"/>
                      <w:jc w:val="left"/>
                      <w:rPr>
                        <w:rFonts w:cs="Arial"/>
                        <w:sz w:val="22"/>
                        <w:szCs w:val="22"/>
                        <w:lang w:val="en-GB"/>
                      </w:rPr>
                    </w:pPr>
                    <w:r w:rsidRPr="007266FA">
                      <w:rPr>
                        <w:rFonts w:cs="Arial"/>
                        <w:sz w:val="22"/>
                        <w:szCs w:val="22"/>
                        <w:lang w:val="en-GB"/>
                      </w:rPr>
                      <w:t xml:space="preserve">Tailgating </w:t>
                    </w:r>
                  </w:p>
                  <w:p w:rsidR="00623CE5" w:rsidRPr="007266FA" w:rsidRDefault="00623CE5" w:rsidP="007856F6">
                    <w:pPr>
                      <w:numPr>
                        <w:ilvl w:val="0"/>
                        <w:numId w:val="18"/>
                      </w:numPr>
                      <w:spacing w:after="200"/>
                      <w:jc w:val="left"/>
                      <w:rPr>
                        <w:rFonts w:cs="Arial"/>
                        <w:sz w:val="22"/>
                        <w:szCs w:val="22"/>
                        <w:lang w:val="en-GB"/>
                      </w:rPr>
                    </w:pPr>
                    <w:r w:rsidRPr="007266FA">
                      <w:rPr>
                        <w:rFonts w:cs="Arial"/>
                        <w:sz w:val="22"/>
                        <w:szCs w:val="22"/>
                        <w:lang w:val="en-GB"/>
                      </w:rPr>
                      <w:t xml:space="preserve">Eating, particularly hot drinks and messy foods like tacos </w:t>
                    </w:r>
                  </w:p>
                  <w:p w:rsidR="00623CE5" w:rsidRPr="007266FA" w:rsidRDefault="00623CE5" w:rsidP="007856F6">
                    <w:pPr>
                      <w:numPr>
                        <w:ilvl w:val="0"/>
                        <w:numId w:val="18"/>
                      </w:numPr>
                      <w:spacing w:after="200"/>
                      <w:jc w:val="left"/>
                      <w:rPr>
                        <w:rFonts w:cs="Arial"/>
                        <w:sz w:val="22"/>
                        <w:szCs w:val="22"/>
                        <w:lang w:val="en-GB"/>
                      </w:rPr>
                    </w:pPr>
                    <w:r w:rsidRPr="007266FA">
                      <w:rPr>
                        <w:rFonts w:cs="Arial"/>
                        <w:sz w:val="22"/>
                        <w:szCs w:val="22"/>
                        <w:lang w:val="en-GB"/>
                      </w:rPr>
                      <w:t xml:space="preserve">Reading, lots of people try to read directions while driving </w:t>
                    </w:r>
                  </w:p>
                  <w:p w:rsidR="00623CE5" w:rsidRPr="007266FA" w:rsidRDefault="00623CE5" w:rsidP="007856F6">
                    <w:pPr>
                      <w:numPr>
                        <w:ilvl w:val="0"/>
                        <w:numId w:val="18"/>
                      </w:numPr>
                      <w:spacing w:after="200"/>
                      <w:jc w:val="left"/>
                      <w:rPr>
                        <w:rFonts w:cs="Arial"/>
                        <w:sz w:val="22"/>
                        <w:szCs w:val="22"/>
                        <w:lang w:val="en-GB"/>
                      </w:rPr>
                    </w:pPr>
                    <w:r w:rsidRPr="007266FA">
                      <w:rPr>
                        <w:rFonts w:cs="Arial"/>
                        <w:sz w:val="22"/>
                        <w:szCs w:val="22"/>
                        <w:lang w:val="en-GB"/>
                      </w:rPr>
                      <w:t xml:space="preserve">Excessive lane changing </w:t>
                    </w:r>
                  </w:p>
                  <w:p w:rsidR="00623CE5" w:rsidRDefault="00623CE5"/>
                </w:txbxContent>
              </v:textbox>
            </v:shape>
            <w10:wrap type="none"/>
            <w10:anchorlock/>
          </v:group>
        </w:pict>
      </w:r>
    </w:p>
    <w:p w:rsidR="00161AAE" w:rsidRPr="00FB5691" w:rsidRDefault="00161AAE" w:rsidP="00161AAE">
      <w:pPr>
        <w:rPr>
          <w:rFonts w:ascii="Liberation Serif" w:hAnsi="Liberation Serif" w:cs="Arial"/>
          <w:szCs w:val="24"/>
          <w:lang w:val="en-GB"/>
        </w:rPr>
      </w:pPr>
    </w:p>
    <w:p w:rsidR="00161AAE" w:rsidRPr="00FB5691" w:rsidRDefault="00161AAE" w:rsidP="00161AAE">
      <w:pPr>
        <w:rPr>
          <w:rFonts w:ascii="Liberation Serif" w:hAnsi="Liberation Serif" w:cs="Arial"/>
          <w:i/>
          <w:szCs w:val="24"/>
          <w:lang w:val="en-US"/>
        </w:rPr>
      </w:pPr>
    </w:p>
    <w:p w:rsidR="00161AAE" w:rsidRPr="00FB5691" w:rsidRDefault="00161AAE" w:rsidP="00161AAE">
      <w:pPr>
        <w:rPr>
          <w:rFonts w:ascii="Liberation Serif" w:hAnsi="Liberation Serif" w:cs="Arial"/>
          <w:b/>
          <w:szCs w:val="24"/>
          <w:lang w:val="en-US"/>
        </w:rPr>
      </w:pPr>
      <w:r w:rsidRPr="00FB5691">
        <w:rPr>
          <w:rFonts w:ascii="Liberation Serif" w:hAnsi="Liberation Serif" w:cs="Arial"/>
          <w:b/>
          <w:szCs w:val="24"/>
          <w:lang w:val="en-US"/>
        </w:rPr>
        <w:t>Tasks:</w:t>
      </w:r>
    </w:p>
    <w:p w:rsidR="007856F6" w:rsidRPr="00FB5691" w:rsidRDefault="007856F6" w:rsidP="00161AAE">
      <w:pPr>
        <w:rPr>
          <w:rFonts w:ascii="Liberation Serif" w:hAnsi="Liberation Serif" w:cs="Arial"/>
          <w:b/>
          <w:szCs w:val="24"/>
          <w:lang w:val="en-US"/>
        </w:rPr>
      </w:pPr>
    </w:p>
    <w:p w:rsidR="00065DB2" w:rsidRPr="00FB5691" w:rsidRDefault="00196D76" w:rsidP="00161AAE">
      <w:pPr>
        <w:numPr>
          <w:ilvl w:val="0"/>
          <w:numId w:val="19"/>
        </w:numPr>
        <w:spacing w:after="200"/>
        <w:jc w:val="left"/>
        <w:rPr>
          <w:rFonts w:ascii="Liberation Serif" w:hAnsi="Liberation Serif" w:cs="Arial"/>
          <w:szCs w:val="24"/>
          <w:lang w:val="en-US"/>
        </w:rPr>
      </w:pPr>
      <w:r w:rsidRPr="00FB5691">
        <w:rPr>
          <w:rFonts w:ascii="Liberation Serif" w:hAnsi="Liberation Serif" w:cs="Arial"/>
          <w:szCs w:val="24"/>
          <w:lang w:val="en-US"/>
        </w:rPr>
        <w:t xml:space="preserve">In a group of four: Have </w:t>
      </w:r>
      <w:r w:rsidR="00161AAE" w:rsidRPr="00FB5691">
        <w:rPr>
          <w:rFonts w:ascii="Liberation Serif" w:hAnsi="Liberation Serif" w:cs="Arial"/>
          <w:szCs w:val="24"/>
          <w:lang w:val="en-US"/>
        </w:rPr>
        <w:t>a look at the list of the worst driving habits.</w:t>
      </w:r>
      <w:r w:rsidR="00065DB2" w:rsidRPr="00FB5691">
        <w:rPr>
          <w:rFonts w:ascii="Liberation Serif" w:hAnsi="Liberation Serif" w:cs="Arial"/>
          <w:szCs w:val="24"/>
          <w:lang w:val="en-US"/>
        </w:rPr>
        <w:t xml:space="preserve"> Tell your partner</w:t>
      </w:r>
      <w:r w:rsidRPr="00FB5691">
        <w:rPr>
          <w:rFonts w:ascii="Liberation Serif" w:hAnsi="Liberation Serif" w:cs="Arial"/>
          <w:szCs w:val="24"/>
          <w:lang w:val="en-US"/>
        </w:rPr>
        <w:t>s</w:t>
      </w:r>
      <w:r w:rsidR="00065DB2" w:rsidRPr="00FB5691">
        <w:rPr>
          <w:rFonts w:ascii="Liberation Serif" w:hAnsi="Liberation Serif" w:cs="Arial"/>
          <w:szCs w:val="24"/>
          <w:lang w:val="en-US"/>
        </w:rPr>
        <w:t>…</w:t>
      </w:r>
    </w:p>
    <w:p w:rsidR="00065DB2" w:rsidRPr="00FB5691" w:rsidRDefault="00065DB2" w:rsidP="00065DB2">
      <w:pPr>
        <w:numPr>
          <w:ilvl w:val="1"/>
          <w:numId w:val="19"/>
        </w:numPr>
        <w:spacing w:after="200"/>
        <w:jc w:val="left"/>
        <w:rPr>
          <w:rFonts w:ascii="Liberation Serif" w:hAnsi="Liberation Serif" w:cs="Arial"/>
          <w:szCs w:val="24"/>
          <w:lang w:val="en-US"/>
        </w:rPr>
      </w:pPr>
      <w:proofErr w:type="gramStart"/>
      <w:r w:rsidRPr="00FB5691">
        <w:rPr>
          <w:rFonts w:ascii="Liberation Serif" w:hAnsi="Liberation Serif" w:cs="Arial"/>
          <w:szCs w:val="24"/>
          <w:lang w:val="en-US"/>
        </w:rPr>
        <w:t>w</w:t>
      </w:r>
      <w:r w:rsidR="00161AAE" w:rsidRPr="00FB5691">
        <w:rPr>
          <w:rFonts w:ascii="Liberation Serif" w:hAnsi="Liberation Serif" w:cs="Arial"/>
          <w:szCs w:val="24"/>
          <w:lang w:val="en-US"/>
        </w:rPr>
        <w:t>hich</w:t>
      </w:r>
      <w:proofErr w:type="gramEnd"/>
      <w:r w:rsidR="00161AAE" w:rsidRPr="00FB5691">
        <w:rPr>
          <w:rFonts w:ascii="Liberation Serif" w:hAnsi="Liberation Serif" w:cs="Arial"/>
          <w:szCs w:val="24"/>
          <w:lang w:val="en-US"/>
        </w:rPr>
        <w:t xml:space="preserve"> of these </w:t>
      </w:r>
      <w:r w:rsidRPr="00FB5691">
        <w:rPr>
          <w:rFonts w:ascii="Liberation Serif" w:hAnsi="Liberation Serif" w:cs="Arial"/>
          <w:szCs w:val="24"/>
          <w:lang w:val="en-US"/>
        </w:rPr>
        <w:t>you sometimes do.</w:t>
      </w:r>
    </w:p>
    <w:p w:rsidR="00065DB2" w:rsidRPr="00FB5691" w:rsidRDefault="00065DB2" w:rsidP="00065DB2">
      <w:pPr>
        <w:numPr>
          <w:ilvl w:val="1"/>
          <w:numId w:val="19"/>
        </w:numPr>
        <w:spacing w:after="200"/>
        <w:jc w:val="left"/>
        <w:rPr>
          <w:rFonts w:ascii="Liberation Serif" w:hAnsi="Liberation Serif" w:cs="Arial"/>
          <w:szCs w:val="24"/>
          <w:lang w:val="en-US"/>
        </w:rPr>
      </w:pPr>
      <w:proofErr w:type="gramStart"/>
      <w:r w:rsidRPr="00FB5691">
        <w:rPr>
          <w:rFonts w:ascii="Liberation Serif" w:hAnsi="Liberation Serif" w:cs="Arial"/>
          <w:szCs w:val="24"/>
          <w:lang w:val="en-US"/>
        </w:rPr>
        <w:t>w</w:t>
      </w:r>
      <w:r w:rsidR="00161AAE" w:rsidRPr="00FB5691">
        <w:rPr>
          <w:rFonts w:ascii="Liberation Serif" w:hAnsi="Liberation Serif" w:cs="Arial"/>
          <w:szCs w:val="24"/>
          <w:lang w:val="en-US"/>
        </w:rPr>
        <w:t>hich</w:t>
      </w:r>
      <w:proofErr w:type="gramEnd"/>
      <w:r w:rsidR="00161AAE" w:rsidRPr="00FB5691">
        <w:rPr>
          <w:rFonts w:ascii="Liberation Serif" w:hAnsi="Liberation Serif" w:cs="Arial"/>
          <w:szCs w:val="24"/>
          <w:lang w:val="en-US"/>
        </w:rPr>
        <w:t xml:space="preserve"> of them you </w:t>
      </w:r>
      <w:r w:rsidRPr="00FB5691">
        <w:rPr>
          <w:rFonts w:ascii="Liberation Serif" w:hAnsi="Liberation Serif" w:cs="Arial"/>
          <w:szCs w:val="24"/>
          <w:lang w:val="en-US"/>
        </w:rPr>
        <w:t xml:space="preserve">have </w:t>
      </w:r>
      <w:r w:rsidR="00161AAE" w:rsidRPr="00FB5691">
        <w:rPr>
          <w:rFonts w:ascii="Liberation Serif" w:hAnsi="Liberation Serif" w:cs="Arial"/>
          <w:szCs w:val="24"/>
          <w:lang w:val="en-US"/>
        </w:rPr>
        <w:t xml:space="preserve">noticed when </w:t>
      </w:r>
      <w:r w:rsidRPr="00FB5691">
        <w:rPr>
          <w:rFonts w:ascii="Liberation Serif" w:hAnsi="Liberation Serif" w:cs="Arial"/>
          <w:szCs w:val="24"/>
          <w:lang w:val="en-US"/>
        </w:rPr>
        <w:t>riding on the passenger’s seat.</w:t>
      </w:r>
    </w:p>
    <w:p w:rsidR="00161AAE" w:rsidRPr="00FB5691" w:rsidRDefault="00065DB2" w:rsidP="00065DB2">
      <w:pPr>
        <w:numPr>
          <w:ilvl w:val="1"/>
          <w:numId w:val="19"/>
        </w:numPr>
        <w:spacing w:after="200"/>
        <w:jc w:val="left"/>
        <w:rPr>
          <w:rFonts w:ascii="Liberation Serif" w:hAnsi="Liberation Serif" w:cs="Arial"/>
          <w:szCs w:val="24"/>
          <w:lang w:val="en-US"/>
        </w:rPr>
      </w:pPr>
      <w:proofErr w:type="gramStart"/>
      <w:r w:rsidRPr="00FB5691">
        <w:rPr>
          <w:rFonts w:ascii="Liberation Serif" w:hAnsi="Liberation Serif" w:cs="Arial"/>
          <w:szCs w:val="24"/>
          <w:lang w:val="en-US"/>
        </w:rPr>
        <w:t>about</w:t>
      </w:r>
      <w:proofErr w:type="gramEnd"/>
      <w:r w:rsidR="00161AAE" w:rsidRPr="00FB5691">
        <w:rPr>
          <w:rFonts w:ascii="Liberation Serif" w:hAnsi="Liberation Serif" w:cs="Arial"/>
          <w:szCs w:val="24"/>
          <w:lang w:val="en-US"/>
        </w:rPr>
        <w:t xml:space="preserve"> any other bad driving habits you know</w:t>
      </w:r>
      <w:r w:rsidRPr="00FB5691">
        <w:rPr>
          <w:rFonts w:ascii="Liberation Serif" w:hAnsi="Liberation Serif" w:cs="Arial"/>
          <w:szCs w:val="24"/>
          <w:lang w:val="en-US"/>
        </w:rPr>
        <w:t>.</w:t>
      </w:r>
    </w:p>
    <w:p w:rsidR="00196D76" w:rsidRPr="00FB5691" w:rsidRDefault="00196D76" w:rsidP="00196D76">
      <w:pPr>
        <w:numPr>
          <w:ilvl w:val="0"/>
          <w:numId w:val="19"/>
        </w:numPr>
        <w:spacing w:after="200"/>
        <w:jc w:val="left"/>
        <w:rPr>
          <w:rFonts w:ascii="Liberation Serif" w:hAnsi="Liberation Serif" w:cs="Arial"/>
          <w:szCs w:val="24"/>
          <w:lang w:val="en-US"/>
        </w:rPr>
      </w:pPr>
      <w:r w:rsidRPr="00FB5691">
        <w:rPr>
          <w:rFonts w:ascii="Liberation Serif" w:hAnsi="Liberation Serif" w:cs="Arial"/>
          <w:szCs w:val="24"/>
          <w:lang w:val="en-US"/>
        </w:rPr>
        <w:t xml:space="preserve">Explain why these driving habits are so dangerous. </w:t>
      </w:r>
    </w:p>
    <w:p w:rsidR="00161AAE" w:rsidRPr="007856F6" w:rsidRDefault="00196D76" w:rsidP="007856F6">
      <w:pPr>
        <w:numPr>
          <w:ilvl w:val="0"/>
          <w:numId w:val="19"/>
        </w:numPr>
        <w:spacing w:after="200"/>
        <w:ind w:left="360" w:firstLine="0"/>
        <w:jc w:val="left"/>
        <w:rPr>
          <w:rFonts w:cs="Arial"/>
          <w:b/>
          <w:color w:val="000000"/>
          <w:sz w:val="28"/>
          <w:szCs w:val="28"/>
          <w:lang w:val="en-GB"/>
        </w:rPr>
      </w:pPr>
      <w:r w:rsidRPr="00FB5691">
        <w:rPr>
          <w:rFonts w:ascii="Liberation Serif" w:hAnsi="Liberation Serif" w:cs="Arial"/>
          <w:szCs w:val="24"/>
          <w:lang w:val="en-US"/>
        </w:rPr>
        <w:t>Write a newspaper article and focus on accidents caused by bad driving habits.</w:t>
      </w:r>
      <w:r w:rsidR="0038761E" w:rsidRPr="00FB5691">
        <w:rPr>
          <w:rFonts w:ascii="Liberation Serif" w:hAnsi="Liberation Serif" w:cs="Arial"/>
          <w:szCs w:val="24"/>
          <w:lang w:val="en-US"/>
        </w:rPr>
        <w:t xml:space="preserve"> </w:t>
      </w:r>
      <w:r w:rsidR="007856F6" w:rsidRPr="00FB5691">
        <w:rPr>
          <w:rFonts w:ascii="Liberation Serif" w:hAnsi="Liberation Serif" w:cs="Arial"/>
          <w:szCs w:val="24"/>
          <w:lang w:val="en-US"/>
        </w:rPr>
        <w:tab/>
      </w:r>
      <w:r w:rsidR="0038761E" w:rsidRPr="00FB5691">
        <w:rPr>
          <w:rFonts w:ascii="Liberation Serif" w:hAnsi="Liberation Serif" w:cs="Arial"/>
          <w:szCs w:val="24"/>
          <w:lang w:val="en-US"/>
        </w:rPr>
        <w:t xml:space="preserve">(Remember formal aspects you have learned in class, e.g. participle constructions.) </w:t>
      </w:r>
      <w:r w:rsidR="00161AAE" w:rsidRPr="00FB5691">
        <w:rPr>
          <w:rFonts w:ascii="Liberation Serif" w:hAnsi="Liberation Serif" w:cs="Arial"/>
          <w:szCs w:val="24"/>
          <w:lang w:val="en-US"/>
        </w:rPr>
        <w:br w:type="page"/>
      </w:r>
      <w:r w:rsidR="007856F6" w:rsidRPr="007856F6">
        <w:rPr>
          <w:rFonts w:cs="Arial"/>
          <w:b/>
          <w:bCs/>
          <w:sz w:val="28"/>
          <w:szCs w:val="28"/>
          <w:lang w:val="en-US"/>
        </w:rPr>
        <w:lastRenderedPageBreak/>
        <w:t xml:space="preserve">6. </w:t>
      </w:r>
      <w:r w:rsidR="00161AAE" w:rsidRPr="007856F6">
        <w:rPr>
          <w:rFonts w:cs="Arial"/>
          <w:sz w:val="36"/>
          <w:szCs w:val="36"/>
        </w:rPr>
        <w:sym w:font="Wingdings" w:char="F026"/>
      </w:r>
      <w:r w:rsidR="00161AAE" w:rsidRPr="007856F6">
        <w:rPr>
          <w:rFonts w:cs="Arial"/>
          <w:sz w:val="28"/>
          <w:szCs w:val="28"/>
          <w:lang w:val="en-GB"/>
        </w:rPr>
        <w:t xml:space="preserve"> </w:t>
      </w:r>
      <w:r w:rsidR="00C30514" w:rsidRPr="007856F6">
        <w:rPr>
          <w:rFonts w:cs="Arial"/>
          <w:color w:val="000000"/>
          <w:sz w:val="36"/>
          <w:szCs w:val="36"/>
          <w:lang w:val="en-US"/>
        </w:rPr>
        <w:sym w:font="Wingdings" w:char="F021"/>
      </w:r>
      <w:r w:rsidR="007856F6" w:rsidRPr="007856F6">
        <w:rPr>
          <w:rFonts w:cs="Arial"/>
          <w:b/>
          <w:sz w:val="28"/>
          <w:szCs w:val="28"/>
          <w:lang w:val="en-GB"/>
        </w:rPr>
        <w:t>Reading</w:t>
      </w:r>
      <w:r w:rsidR="00C30514">
        <w:rPr>
          <w:rFonts w:cs="Arial"/>
          <w:b/>
          <w:sz w:val="28"/>
          <w:szCs w:val="28"/>
          <w:lang w:val="en-GB"/>
        </w:rPr>
        <w:t xml:space="preserve"> and writing</w:t>
      </w:r>
      <w:r w:rsidR="007856F6" w:rsidRPr="007856F6">
        <w:rPr>
          <w:rFonts w:cs="Arial"/>
          <w:b/>
          <w:sz w:val="28"/>
          <w:szCs w:val="28"/>
          <w:lang w:val="en-GB"/>
        </w:rPr>
        <w:t xml:space="preserve"> </w:t>
      </w:r>
      <w:r w:rsidR="00623CE5">
        <w:rPr>
          <w:rFonts w:cs="Arial"/>
          <w:b/>
          <w:sz w:val="28"/>
          <w:szCs w:val="28"/>
          <w:lang w:val="en-GB"/>
        </w:rPr>
        <w:t>–</w:t>
      </w:r>
      <w:r w:rsidR="007856F6" w:rsidRPr="007856F6">
        <w:rPr>
          <w:rFonts w:cs="Arial"/>
          <w:sz w:val="28"/>
          <w:szCs w:val="28"/>
          <w:lang w:val="en-GB"/>
        </w:rPr>
        <w:t xml:space="preserve"> </w:t>
      </w:r>
      <w:r w:rsidR="00161AAE" w:rsidRPr="007856F6">
        <w:rPr>
          <w:rFonts w:cs="Arial"/>
          <w:b/>
          <w:color w:val="000000"/>
          <w:sz w:val="28"/>
          <w:szCs w:val="28"/>
          <w:lang w:val="en-GB"/>
        </w:rPr>
        <w:t xml:space="preserve">The Man in the Tunnel </w:t>
      </w:r>
    </w:p>
    <w:p w:rsidR="00350F76" w:rsidRDefault="00BE24B2" w:rsidP="00161AAE">
      <w:pPr>
        <w:rPr>
          <w:rFonts w:cs="Arial"/>
          <w:noProof/>
          <w:lang w:val="en-GB"/>
        </w:rPr>
      </w:pPr>
      <w:r>
        <w:rPr>
          <w:rFonts w:cs="Arial"/>
          <w:noProof/>
        </w:rPr>
      </w:r>
      <w:r w:rsidRPr="00BE24B2">
        <w:rPr>
          <w:rFonts w:cs="Arial"/>
          <w:noProof/>
          <w:lang w:val="en-GB"/>
        </w:rPr>
        <w:pict>
          <v:group id="_x0000_s5624" editas="canvas" style="width:450pt;height:657pt;mso-position-horizontal-relative:char;mso-position-vertical-relative:line" coordorigin="2205,-1619" coordsize="7200,10512">
            <o:lock v:ext="edit" aspectratio="t"/>
            <v:shape id="_x0000_s5623" type="#_x0000_t75" style="position:absolute;left:2205;top:-1619;width:7200;height:10512" o:preferrelative="f" filled="t" fillcolor="#ffc">
              <v:fill r:id="rId9" o:title="Briefpapier" rotate="t" o:detectmouseclick="t" type="tile"/>
              <v:shadow on="t"/>
              <v:path o:extrusionok="t" o:connecttype="none"/>
              <o:lock v:ext="edit" text="t"/>
            </v:shape>
            <v:shapetype id="_x0000_t202" coordsize="21600,21600" o:spt="202" path="m,l,21600r21600,l21600,xe">
              <v:stroke joinstyle="miter"/>
              <v:path gradientshapeok="t" o:connecttype="rect"/>
            </v:shapetype>
            <v:shape id="_x0000_s5625" type="#_x0000_t202" style="position:absolute;left:2205;top:-1619;width:7200;height:10512" filled="f" fillcolor="black" stroked="f">
              <v:textbox>
                <w:txbxContent>
                  <w:p w:rsidR="00623CE5" w:rsidRDefault="00623CE5" w:rsidP="00BE24B2">
                    <w:pPr>
                      <w:rPr>
                        <w:rFonts w:cs="Arial"/>
                        <w:noProof/>
                        <w:lang w:val="en-GB"/>
                      </w:rPr>
                    </w:pPr>
                    <w:r w:rsidRPr="00BE24B2">
                      <w:rPr>
                        <w:rFonts w:cs="Arial"/>
                        <w:b/>
                        <w:noProof/>
                        <w:sz w:val="48"/>
                        <w:szCs w:val="48"/>
                        <w:lang w:val="en-GB"/>
                      </w:rPr>
                      <w:t>I</w:t>
                    </w:r>
                    <w:r w:rsidRPr="00526C39">
                      <w:rPr>
                        <w:rFonts w:cs="Arial"/>
                        <w:b/>
                        <w:noProof/>
                        <w:sz w:val="48"/>
                        <w:szCs w:val="48"/>
                        <w:lang w:val="en-GB"/>
                      </w:rPr>
                      <w:t>t</w:t>
                    </w:r>
                    <w:r w:rsidRPr="00E54B5A">
                      <w:rPr>
                        <w:rFonts w:cs="Arial"/>
                        <w:noProof/>
                        <w:lang w:val="en-GB"/>
                      </w:rPr>
                      <w:t xml:space="preserve"> was Albert on the phone. </w:t>
                    </w:r>
                    <w:r>
                      <w:rPr>
                        <w:rFonts w:cs="Arial"/>
                        <w:noProof/>
                        <w:lang w:val="en-GB"/>
                      </w:rPr>
                      <w:t>“You’ll be at the pub as usual tonight, won’t you?” “Yes, of course, I’ll be there at eight, as usual,” I answered. George, Albert and I used to meet every Thursday evening and we always told stories. The best story of the evening won a prize – the prize was a beer!</w:t>
                    </w:r>
                  </w:p>
                  <w:p w:rsidR="00623CE5" w:rsidRDefault="00623CE5" w:rsidP="00BE24B2">
                    <w:pPr>
                      <w:rPr>
                        <w:rFonts w:cs="Arial"/>
                        <w:noProof/>
                        <w:lang w:val="en-GB"/>
                      </w:rPr>
                    </w:pPr>
                    <w:r>
                      <w:rPr>
                        <w:rFonts w:cs="Arial"/>
                        <w:noProof/>
                        <w:lang w:val="en-GB"/>
                      </w:rPr>
                      <w:t>That night George met us just after eight. He sat down and said mysteriously, “I’ve never told you about the man in the tunnel, have I? You won’t believe this story – but it’s true. It happened to me a couple of years ago.” Albert and I smiled and took a drink of our beers. “Okay, George,” I said. “Out with it. This is going to be a good one, isn’t it?” And Albert and I sat and listened to George’s story.</w:t>
                    </w:r>
                  </w:p>
                  <w:p w:rsidR="00623CE5" w:rsidRDefault="00623CE5" w:rsidP="00BE24B2">
                    <w:pPr>
                      <w:rPr>
                        <w:rFonts w:cs="Arial"/>
                        <w:noProof/>
                        <w:lang w:val="en-GB"/>
                      </w:rPr>
                    </w:pPr>
                  </w:p>
                  <w:p w:rsidR="00623CE5" w:rsidRDefault="00623CE5" w:rsidP="00BE24B2">
                    <w:pPr>
                      <w:rPr>
                        <w:rFonts w:cs="Arial"/>
                        <w:noProof/>
                        <w:lang w:val="en-GB"/>
                      </w:rPr>
                    </w:pPr>
                    <w:r>
                      <w:rPr>
                        <w:rFonts w:cs="Arial"/>
                        <w:noProof/>
                        <w:lang w:val="en-GB"/>
                      </w:rPr>
                      <w:t xml:space="preserve">I was on my way home from work. That was when I lived south of the river and worked on the other side. I used to go on my motorbike through the tunnel under the river. It was an evening in winter and very late. And it was foggy, too. I went along </w:t>
                    </w:r>
                    <w:smartTag w:uri="urn:schemas-microsoft-com:office:smarttags" w:element="Street">
                      <w:smartTag w:uri="urn:schemas-microsoft-com:office:smarttags" w:element="address">
                        <w:r>
                          <w:rPr>
                            <w:rFonts w:cs="Arial"/>
                            <w:noProof/>
                            <w:lang w:val="en-GB"/>
                          </w:rPr>
                          <w:t>River Road</w:t>
                        </w:r>
                      </w:smartTag>
                    </w:smartTag>
                    <w:r>
                      <w:rPr>
                        <w:rFonts w:cs="Arial"/>
                        <w:noProof/>
                        <w:lang w:val="en-GB"/>
                      </w:rPr>
                      <w:t xml:space="preserve"> to the tunnel – and then I saw something unusual. There was a man in the middle of the road. I braked. “What on earth are you doing in the middle of the road?” I shouted. “Oh, I’m very sorry,” the stranger said. “But I’ve had an accident with my car – nobody is hurt, but I must get home or my wife will be worried. I live on the other side of the river. It isn’t far. Do you think you could take me with you?” He told me his address. It was true. It wasn’t far. His house was just round the corner from mine.</w:t>
                    </w:r>
                  </w:p>
                  <w:p w:rsidR="00623CE5" w:rsidRDefault="00623CE5" w:rsidP="00BE24B2">
                    <w:pPr>
                      <w:rPr>
                        <w:rFonts w:cs="Arial"/>
                        <w:noProof/>
                        <w:lang w:val="en-GB"/>
                      </w:rPr>
                    </w:pPr>
                    <w:r>
                      <w:rPr>
                        <w:rFonts w:cs="Arial"/>
                        <w:noProof/>
                        <w:lang w:val="en-GB"/>
                      </w:rPr>
                      <w:t>“Okay,” I said. “Sit behind me and be careful!” The stranger got on and we started. There wasn’t much traffic in the tunnel. I tried to talk to the man behind me – I told him something about my work and where I lived but he didn’t answer.</w:t>
                    </w:r>
                  </w:p>
                  <w:p w:rsidR="00623CE5" w:rsidRDefault="00623CE5" w:rsidP="00BE24B2">
                    <w:pPr>
                      <w:rPr>
                        <w:rFonts w:cs="Arial"/>
                        <w:noProof/>
                        <w:lang w:val="en-GB"/>
                      </w:rPr>
                    </w:pPr>
                    <w:r>
                      <w:rPr>
                        <w:rFonts w:cs="Arial"/>
                        <w:noProof/>
                        <w:lang w:val="en-GB"/>
                      </w:rPr>
                      <w:t>On the other side of the river I stopped at the crossroads. “This is your road, isn’t it?” I asked. The stranger didn’t speak. I turned to look at him. He wasn’t there! Where was he? The street was deserted. I looked everywhere but there was nobody on the road. I turned the motorbike round and went back through the tunnel, but I couldn’t see the man anywhere. Five minutes later I was back on the other side of the river. It was still very foggy and the road was still deserted. So where on earth was the man?</w:t>
                    </w:r>
                  </w:p>
                  <w:p w:rsidR="00623CE5" w:rsidRDefault="00623CE5" w:rsidP="00BE24B2">
                    <w:pPr>
                      <w:rPr>
                        <w:rFonts w:cs="Arial"/>
                        <w:noProof/>
                        <w:lang w:val="en-GB"/>
                      </w:rPr>
                    </w:pPr>
                    <w:r>
                      <w:rPr>
                        <w:rFonts w:cs="Arial"/>
                        <w:noProof/>
                        <w:lang w:val="en-GB"/>
                      </w:rPr>
                      <w:t>I was really worried, I can tell you. I didn’t know what to do – so I just went home. The next day was Saturday. I got up late and had breakfast. And then I remembered. The address! The stranger told me his address. “I’ll go to his house and ask him what happened to him last night, “ I thought.</w:t>
                    </w:r>
                  </w:p>
                  <w:p w:rsidR="00623CE5" w:rsidRDefault="00623CE5" w:rsidP="00BE24B2">
                    <w:pPr>
                      <w:rPr>
                        <w:rFonts w:cs="Arial"/>
                        <w:noProof/>
                        <w:lang w:val="en-GB"/>
                      </w:rPr>
                    </w:pPr>
                    <w:r>
                      <w:rPr>
                        <w:rFonts w:cs="Arial"/>
                        <w:noProof/>
                        <w:lang w:val="en-GB"/>
                      </w:rPr>
                      <w:t>I got on my bike and went to the house where the man lived. It was a large house on a busy road. I walked up to the door of the house and rang the bell. An old woman opened the door slowly. “Well, what do you want?” she asked. I started to tell her my story about the stranger. “He gave me this address. He lives here, doesn’t he?”</w:t>
                    </w:r>
                  </w:p>
                  <w:p w:rsidR="00623CE5" w:rsidRDefault="00623CE5" w:rsidP="00BE24B2">
                    <w:pPr>
                      <w:rPr>
                        <w:rFonts w:cs="Arial"/>
                        <w:noProof/>
                        <w:lang w:val="en-GB"/>
                      </w:rPr>
                    </w:pPr>
                    <w:r>
                      <w:rPr>
                        <w:rFonts w:cs="Arial"/>
                        <w:noProof/>
                        <w:lang w:val="en-GB"/>
                      </w:rPr>
                      <w:t>“No. Nobody else lives here – only me,” she said after she heard the story. So I thought I didn’t have the right address. But then she asked, “What was this man like? Can you tell me?” I tried to describe him. “But that’s my husband,” she said.</w:t>
                    </w:r>
                  </w:p>
                  <w:p w:rsidR="00623CE5" w:rsidRDefault="00623CE5" w:rsidP="00BE24B2">
                    <w:pPr>
                      <w:rPr>
                        <w:rFonts w:cs="Arial"/>
                        <w:noProof/>
                        <w:lang w:val="en-GB"/>
                      </w:rPr>
                    </w:pPr>
                    <w:r>
                      <w:rPr>
                        <w:rFonts w:cs="Arial"/>
                        <w:noProof/>
                        <w:lang w:val="en-GB"/>
                      </w:rPr>
                      <w:t>“Oh, I see,” I said, “Did he get home all right? I was worried about him.”</w:t>
                    </w:r>
                  </w:p>
                  <w:p w:rsidR="00623CE5" w:rsidRDefault="00623CE5" w:rsidP="00BE24B2">
                    <w:pPr>
                      <w:rPr>
                        <w:rFonts w:cs="Arial"/>
                        <w:noProof/>
                        <w:lang w:val="en-GB"/>
                      </w:rPr>
                    </w:pPr>
                    <w:r>
                      <w:rPr>
                        <w:rFonts w:cs="Arial"/>
                        <w:noProof/>
                        <w:lang w:val="en-GB"/>
                      </w:rPr>
                      <w:t>“Worried about him?” she said, “Why? He’s dead. He was in a terrible car accident years ago. On the other side of the tunnel.”</w:t>
                    </w:r>
                  </w:p>
                  <w:p w:rsidR="00623CE5" w:rsidRPr="00BE24B2" w:rsidRDefault="00623CE5" w:rsidP="00BE24B2">
                    <w:pPr>
                      <w:rPr>
                        <w:lang w:val="en-GB"/>
                      </w:rPr>
                    </w:pPr>
                    <w:r>
                      <w:rPr>
                        <w:rFonts w:cs="Arial"/>
                        <w:noProof/>
                        <w:lang w:val="en-GB"/>
                      </w:rPr>
                      <w:t>George finished his beer. “I think I’ll have the same again, “ he said.</w:t>
                    </w:r>
                  </w:p>
                </w:txbxContent>
              </v:textbox>
            </v:shape>
            <w10:wrap type="none"/>
            <w10:anchorlock/>
          </v:group>
        </w:pict>
      </w:r>
    </w:p>
    <w:p w:rsidR="00350F76" w:rsidRPr="00E54B5A" w:rsidRDefault="00350F76" w:rsidP="00161AAE">
      <w:pPr>
        <w:rPr>
          <w:rFonts w:cs="Arial"/>
          <w:noProof/>
          <w:lang w:val="en-GB"/>
        </w:rPr>
      </w:pPr>
    </w:p>
    <w:p w:rsidR="00161AAE" w:rsidRPr="006E0AFC" w:rsidRDefault="00161AAE" w:rsidP="00161AAE">
      <w:pPr>
        <w:rPr>
          <w:rFonts w:cs="Arial"/>
          <w:noProof/>
          <w:sz w:val="16"/>
          <w:szCs w:val="16"/>
        </w:rPr>
      </w:pPr>
      <w:r w:rsidRPr="00E54B5A">
        <w:rPr>
          <w:rFonts w:cs="Arial"/>
          <w:noProof/>
          <w:sz w:val="16"/>
          <w:szCs w:val="16"/>
          <w:lang w:val="en-GB"/>
        </w:rPr>
        <w:t xml:space="preserve">(Ramsey, Gaynor et al. (2002): </w:t>
      </w:r>
      <w:r w:rsidRPr="00E54B5A">
        <w:rPr>
          <w:rFonts w:cs="Arial"/>
          <w:i/>
          <w:iCs/>
          <w:noProof/>
          <w:sz w:val="16"/>
          <w:szCs w:val="16"/>
          <w:lang w:val="en-GB"/>
        </w:rPr>
        <w:t>English Network 2 – New Edition</w:t>
      </w:r>
      <w:r w:rsidRPr="00E54B5A">
        <w:rPr>
          <w:rFonts w:cs="Arial"/>
          <w:noProof/>
          <w:sz w:val="16"/>
          <w:szCs w:val="16"/>
          <w:lang w:val="en-GB"/>
        </w:rPr>
        <w:t xml:space="preserve">. </w:t>
      </w:r>
      <w:r w:rsidRPr="006E0AFC">
        <w:rPr>
          <w:rFonts w:cs="Arial"/>
          <w:noProof/>
          <w:sz w:val="16"/>
          <w:szCs w:val="16"/>
        </w:rPr>
        <w:t>München: Langenscheidt-Longman, p. 107).</w:t>
      </w:r>
    </w:p>
    <w:p w:rsidR="00161AAE" w:rsidRPr="006E0AFC" w:rsidRDefault="00161AAE" w:rsidP="00161AAE">
      <w:pPr>
        <w:rPr>
          <w:rFonts w:cs="Arial"/>
          <w:b/>
          <w:sz w:val="32"/>
          <w:szCs w:val="32"/>
        </w:rPr>
      </w:pPr>
      <w:r w:rsidRPr="006E0AFC">
        <w:rPr>
          <w:rFonts w:cs="Arial"/>
        </w:rPr>
        <w:br w:type="page"/>
      </w:r>
    </w:p>
    <w:p w:rsidR="00161AAE" w:rsidRPr="006E0AFC" w:rsidRDefault="00C30514" w:rsidP="007856F6">
      <w:pPr>
        <w:rPr>
          <w:rFonts w:cs="Arial"/>
          <w:sz w:val="36"/>
          <w:szCs w:val="36"/>
        </w:rPr>
      </w:pPr>
      <w:r w:rsidRPr="006E0AFC">
        <w:rPr>
          <w:rFonts w:cs="Arial"/>
          <w:color w:val="000000"/>
          <w:sz w:val="28"/>
          <w:szCs w:val="28"/>
        </w:rPr>
        <w:t>6.1</w:t>
      </w:r>
      <w:r w:rsidRPr="006E0AFC">
        <w:rPr>
          <w:rFonts w:cs="Arial"/>
          <w:color w:val="000000"/>
          <w:sz w:val="36"/>
          <w:szCs w:val="36"/>
        </w:rPr>
        <w:t xml:space="preserve"> </w:t>
      </w:r>
      <w:r w:rsidRPr="007856F6">
        <w:rPr>
          <w:rFonts w:cs="Arial"/>
          <w:sz w:val="36"/>
          <w:szCs w:val="36"/>
        </w:rPr>
        <w:sym w:font="Wingdings" w:char="F026"/>
      </w:r>
      <w:r w:rsidRPr="006E0AFC">
        <w:rPr>
          <w:rFonts w:cs="Arial"/>
          <w:sz w:val="36"/>
          <w:szCs w:val="36"/>
        </w:rPr>
        <w:t xml:space="preserve"> </w:t>
      </w:r>
      <w:r w:rsidRPr="006E0AFC">
        <w:rPr>
          <w:rFonts w:cs="Arial"/>
          <w:b/>
          <w:color w:val="000000"/>
          <w:sz w:val="28"/>
          <w:szCs w:val="28"/>
        </w:rPr>
        <w:t>Reading comprehension</w:t>
      </w:r>
    </w:p>
    <w:p w:rsidR="00161AAE" w:rsidRPr="006E0AFC" w:rsidRDefault="00161AAE" w:rsidP="00161AAE">
      <w:pPr>
        <w:rPr>
          <w:rFonts w:cs="Arial"/>
          <w:i/>
          <w:highlight w:val="lightGray"/>
        </w:rPr>
      </w:pPr>
    </w:p>
    <w:p w:rsidR="00161AAE" w:rsidRPr="00FB5691" w:rsidRDefault="00161AAE" w:rsidP="00161AAE">
      <w:pPr>
        <w:pBdr>
          <w:top w:val="single" w:sz="2" w:space="1" w:color="auto"/>
          <w:left w:val="single" w:sz="2" w:space="4" w:color="auto"/>
          <w:bottom w:val="single" w:sz="2" w:space="1" w:color="auto"/>
          <w:right w:val="single" w:sz="2" w:space="4" w:color="auto"/>
        </w:pBdr>
        <w:shd w:val="clear" w:color="auto" w:fill="E6E6E6"/>
        <w:rPr>
          <w:rFonts w:ascii="Liberation Serif" w:hAnsi="Liberation Serif" w:cs="Arial"/>
          <w:i/>
          <w:szCs w:val="24"/>
          <w:lang w:val="en-US"/>
        </w:rPr>
      </w:pPr>
      <w:r w:rsidRPr="00FB5691">
        <w:rPr>
          <w:rFonts w:ascii="Liberation Serif" w:hAnsi="Liberation Serif" w:cs="Arial"/>
          <w:i/>
          <w:szCs w:val="24"/>
          <w:lang w:val="en-US"/>
        </w:rPr>
        <w:sym w:font="Wingdings" w:char="F046"/>
      </w:r>
      <w:r w:rsidRPr="00FB5691">
        <w:rPr>
          <w:rFonts w:ascii="Liberation Serif" w:hAnsi="Liberation Serif" w:cs="Arial"/>
          <w:i/>
          <w:szCs w:val="24"/>
          <w:lang w:val="en-US"/>
        </w:rPr>
        <w:t xml:space="preserve"> Read the text “The Man in the Tunnel” and work on the following tasks. </w:t>
      </w:r>
    </w:p>
    <w:p w:rsidR="00C3043D" w:rsidRPr="00C45169" w:rsidRDefault="00C3043D" w:rsidP="00C3043D">
      <w:pPr>
        <w:spacing w:after="200"/>
        <w:ind w:left="426"/>
        <w:jc w:val="left"/>
        <w:rPr>
          <w:rFonts w:ascii="Liberation Serif" w:hAnsi="Liberation Serif" w:cs="Arial"/>
          <w:sz w:val="16"/>
          <w:szCs w:val="16"/>
          <w:lang w:val="en-US"/>
        </w:rPr>
      </w:pPr>
    </w:p>
    <w:p w:rsidR="00161AAE" w:rsidRPr="00FB5691" w:rsidRDefault="00161AAE" w:rsidP="00161AAE">
      <w:pPr>
        <w:numPr>
          <w:ilvl w:val="1"/>
          <w:numId w:val="18"/>
        </w:numPr>
        <w:spacing w:after="200"/>
        <w:ind w:hanging="1014"/>
        <w:jc w:val="left"/>
        <w:rPr>
          <w:rFonts w:ascii="Liberation Serif" w:hAnsi="Liberation Serif" w:cs="Arial"/>
          <w:b/>
          <w:szCs w:val="24"/>
          <w:lang w:val="en-US"/>
        </w:rPr>
      </w:pPr>
      <w:r w:rsidRPr="00FB5691">
        <w:rPr>
          <w:rFonts w:ascii="Liberation Serif" w:hAnsi="Liberation Serif" w:cs="Arial"/>
          <w:b/>
          <w:szCs w:val="24"/>
          <w:lang w:val="en-US"/>
        </w:rPr>
        <w:t>“The narrator and his friends meet once a week”. This statement is …</w:t>
      </w:r>
    </w:p>
    <w:p w:rsidR="00161AAE" w:rsidRPr="00C45169" w:rsidRDefault="00161AAE" w:rsidP="00161AAE">
      <w:pPr>
        <w:ind w:left="1440" w:hanging="1014"/>
        <w:rPr>
          <w:rFonts w:ascii="Liberation Serif" w:hAnsi="Liberation Serif" w:cs="Arial"/>
          <w:szCs w:val="24"/>
          <w:lang w:val="en-GB"/>
        </w:rPr>
      </w:pPr>
      <w:r w:rsidRPr="00FB5691">
        <w:rPr>
          <w:rFonts w:ascii="Liberation Serif" w:hAnsi="Liberation Serif" w:cs="Arial"/>
          <w:szCs w:val="24"/>
        </w:rPr>
        <w:sym w:font="Webdings" w:char="F063"/>
      </w:r>
      <w:r w:rsidRPr="00C45169">
        <w:rPr>
          <w:rFonts w:ascii="Liberation Serif" w:hAnsi="Liberation Serif" w:cs="Arial"/>
          <w:szCs w:val="24"/>
          <w:lang w:val="en-GB"/>
        </w:rPr>
        <w:t xml:space="preserve"> </w:t>
      </w:r>
      <w:proofErr w:type="gramStart"/>
      <w:r w:rsidRPr="00C45169">
        <w:rPr>
          <w:rFonts w:ascii="Liberation Serif" w:hAnsi="Liberation Serif" w:cs="Arial"/>
          <w:szCs w:val="24"/>
          <w:lang w:val="en-GB"/>
        </w:rPr>
        <w:t>true</w:t>
      </w:r>
      <w:proofErr w:type="gramEnd"/>
    </w:p>
    <w:p w:rsidR="00161AAE" w:rsidRPr="00C45169" w:rsidRDefault="00161AAE" w:rsidP="00161AAE">
      <w:pPr>
        <w:ind w:left="1440" w:hanging="1014"/>
        <w:rPr>
          <w:rFonts w:ascii="Liberation Serif" w:hAnsi="Liberation Serif" w:cs="Arial"/>
          <w:szCs w:val="24"/>
          <w:lang w:val="en-GB"/>
        </w:rPr>
      </w:pPr>
      <w:r w:rsidRPr="00FB5691">
        <w:rPr>
          <w:rFonts w:ascii="Liberation Serif" w:hAnsi="Liberation Serif" w:cs="Arial"/>
          <w:szCs w:val="24"/>
        </w:rPr>
        <w:sym w:font="Webdings" w:char="F063"/>
      </w:r>
      <w:r w:rsidRPr="00C45169">
        <w:rPr>
          <w:rFonts w:ascii="Liberation Serif" w:hAnsi="Liberation Serif" w:cs="Arial"/>
          <w:szCs w:val="24"/>
          <w:lang w:val="en-GB"/>
        </w:rPr>
        <w:t xml:space="preserve"> </w:t>
      </w:r>
      <w:proofErr w:type="gramStart"/>
      <w:r w:rsidRPr="00C45169">
        <w:rPr>
          <w:rFonts w:ascii="Liberation Serif" w:hAnsi="Liberation Serif" w:cs="Arial"/>
          <w:szCs w:val="24"/>
          <w:lang w:val="en-GB"/>
        </w:rPr>
        <w:t>false</w:t>
      </w:r>
      <w:proofErr w:type="gramEnd"/>
      <w:r w:rsidRPr="00C45169">
        <w:rPr>
          <w:rFonts w:ascii="Liberation Serif" w:hAnsi="Liberation Serif" w:cs="Arial"/>
          <w:szCs w:val="24"/>
          <w:lang w:val="en-GB"/>
        </w:rPr>
        <w:t xml:space="preserve"> </w:t>
      </w:r>
    </w:p>
    <w:p w:rsidR="00C3043D" w:rsidRPr="00C45169" w:rsidRDefault="00C3043D" w:rsidP="00161AAE">
      <w:pPr>
        <w:ind w:left="1440" w:hanging="1014"/>
        <w:rPr>
          <w:rFonts w:ascii="Liberation Serif" w:hAnsi="Liberation Serif" w:cs="Arial"/>
          <w:szCs w:val="24"/>
          <w:lang w:val="en-GB"/>
        </w:rPr>
      </w:pPr>
    </w:p>
    <w:p w:rsidR="00C45169" w:rsidRDefault="00C45169" w:rsidP="00C45169">
      <w:pPr>
        <w:ind w:left="1440" w:hanging="1014"/>
        <w:jc w:val="left"/>
        <w:rPr>
          <w:rFonts w:ascii="Liberation Serif" w:hAnsi="Liberation Serif" w:cs="Arial"/>
          <w:b/>
          <w:szCs w:val="24"/>
          <w:lang w:val="en-GB"/>
        </w:rPr>
      </w:pPr>
      <w:proofErr w:type="gramStart"/>
      <w:r>
        <w:rPr>
          <w:rFonts w:ascii="Liberation Serif" w:hAnsi="Liberation Serif" w:cs="Arial"/>
          <w:szCs w:val="24"/>
          <w:lang w:val="en-GB"/>
        </w:rPr>
        <w:t>b</w:t>
      </w:r>
      <w:r w:rsidRPr="00FB5691">
        <w:rPr>
          <w:rFonts w:ascii="Liberation Serif" w:hAnsi="Liberation Serif" w:cs="Arial"/>
          <w:szCs w:val="24"/>
          <w:lang w:val="en-GB"/>
        </w:rPr>
        <w:t>ecause</w:t>
      </w:r>
      <w:proofErr w:type="gramEnd"/>
      <w:r>
        <w:rPr>
          <w:rFonts w:ascii="Liberation Serif" w:hAnsi="Liberation Serif" w:cs="Arial"/>
          <w:szCs w:val="24"/>
          <w:lang w:val="en-GB"/>
        </w:rPr>
        <w:t xml:space="preserve"> the text says</w:t>
      </w:r>
      <w:r w:rsidR="00161AAE" w:rsidRPr="006C2019">
        <w:rPr>
          <w:rFonts w:ascii="Liberation Serif" w:hAnsi="Liberation Serif" w:cs="Arial"/>
          <w:b/>
          <w:szCs w:val="24"/>
          <w:lang w:val="en-GB"/>
        </w:rPr>
        <w:t xml:space="preserve">: </w:t>
      </w:r>
    </w:p>
    <w:p w:rsidR="00161AAE" w:rsidRPr="006C2019" w:rsidRDefault="00161AAE" w:rsidP="00C45169">
      <w:pPr>
        <w:ind w:left="1440" w:hanging="1014"/>
        <w:jc w:val="left"/>
        <w:rPr>
          <w:rFonts w:ascii="Liberation Serif" w:hAnsi="Liberation Serif" w:cs="Arial"/>
          <w:b/>
          <w:szCs w:val="24"/>
          <w:lang w:val="en-GB"/>
        </w:rPr>
      </w:pPr>
      <w:r w:rsidRPr="006C2019">
        <w:rPr>
          <w:rFonts w:ascii="Liberation Serif" w:hAnsi="Liberation Serif" w:cs="Arial"/>
          <w:b/>
          <w:szCs w:val="24"/>
          <w:lang w:val="en-GB"/>
        </w:rPr>
        <w:t>_______________________________</w:t>
      </w:r>
      <w:r w:rsidR="00C45169">
        <w:rPr>
          <w:rFonts w:ascii="Liberation Serif" w:hAnsi="Liberation Serif" w:cs="Arial"/>
          <w:b/>
          <w:szCs w:val="24"/>
          <w:lang w:val="en-GB"/>
        </w:rPr>
        <w:t>_________________</w:t>
      </w:r>
      <w:r w:rsidRPr="006C2019">
        <w:rPr>
          <w:rFonts w:ascii="Liberation Serif" w:hAnsi="Liberation Serif" w:cs="Arial"/>
          <w:b/>
          <w:szCs w:val="24"/>
          <w:lang w:val="en-GB"/>
        </w:rPr>
        <w:t>________________________</w:t>
      </w:r>
    </w:p>
    <w:p w:rsidR="00161AAE" w:rsidRPr="006C2019" w:rsidRDefault="00161AAE" w:rsidP="00161AAE">
      <w:pPr>
        <w:ind w:left="1440" w:hanging="1014"/>
        <w:rPr>
          <w:rFonts w:ascii="Liberation Serif" w:hAnsi="Liberation Serif" w:cs="Arial"/>
          <w:b/>
          <w:szCs w:val="24"/>
          <w:lang w:val="en-GB"/>
        </w:rPr>
      </w:pPr>
    </w:p>
    <w:p w:rsidR="00C3043D" w:rsidRPr="006C2019" w:rsidRDefault="00C3043D" w:rsidP="00161AAE">
      <w:pPr>
        <w:ind w:left="1440" w:hanging="1014"/>
        <w:rPr>
          <w:rFonts w:ascii="Liberation Serif" w:hAnsi="Liberation Serif" w:cs="Arial"/>
          <w:b/>
          <w:szCs w:val="24"/>
          <w:lang w:val="en-GB"/>
        </w:rPr>
      </w:pPr>
    </w:p>
    <w:p w:rsidR="006C2019" w:rsidRPr="00FB5691" w:rsidRDefault="006C2019" w:rsidP="006C2019">
      <w:pPr>
        <w:spacing w:after="200"/>
        <w:ind w:left="426"/>
        <w:jc w:val="left"/>
        <w:rPr>
          <w:rFonts w:ascii="Liberation Serif" w:hAnsi="Liberation Serif" w:cs="Arial"/>
          <w:b/>
          <w:szCs w:val="24"/>
          <w:lang w:val="en-US"/>
        </w:rPr>
      </w:pPr>
      <w:r>
        <w:rPr>
          <w:rFonts w:ascii="Liberation Serif" w:hAnsi="Liberation Serif" w:cs="Arial"/>
          <w:b/>
          <w:szCs w:val="24"/>
          <w:lang w:val="en-US"/>
        </w:rPr>
        <w:t xml:space="preserve">2. </w:t>
      </w:r>
      <w:r w:rsidR="00161AAE" w:rsidRPr="00FB5691">
        <w:rPr>
          <w:rFonts w:ascii="Liberation Serif" w:hAnsi="Liberation Serif" w:cs="Arial"/>
          <w:b/>
          <w:szCs w:val="24"/>
          <w:lang w:val="en-US"/>
        </w:rPr>
        <w:t xml:space="preserve">The narrator seems to be looking forward to George’s story. </w:t>
      </w:r>
      <w:r w:rsidR="00446225">
        <w:rPr>
          <w:rFonts w:ascii="Liberation Serif" w:hAnsi="Liberation Serif" w:cs="Arial"/>
          <w:b/>
          <w:szCs w:val="24"/>
          <w:lang w:val="en-US"/>
        </w:rPr>
        <w:t>Prove</w:t>
      </w:r>
      <w:r>
        <w:rPr>
          <w:rFonts w:ascii="Liberation Serif" w:hAnsi="Liberation Serif" w:cs="Arial"/>
          <w:b/>
          <w:szCs w:val="24"/>
          <w:lang w:val="en-US"/>
        </w:rPr>
        <w:t xml:space="preserve"> from the text.</w:t>
      </w:r>
      <w:r w:rsidRPr="00FB5691">
        <w:rPr>
          <w:rFonts w:ascii="Liberation Serif" w:hAnsi="Liberation Serif" w:cs="Arial"/>
          <w:b/>
          <w:szCs w:val="24"/>
          <w:lang w:val="en-US"/>
        </w:rPr>
        <w:t xml:space="preserve"> </w:t>
      </w:r>
    </w:p>
    <w:p w:rsidR="00161AAE" w:rsidRPr="00FB5691" w:rsidRDefault="00161AAE" w:rsidP="00623CE5">
      <w:pPr>
        <w:spacing w:line="360" w:lineRule="auto"/>
        <w:ind w:left="1440" w:hanging="1014"/>
        <w:rPr>
          <w:rFonts w:ascii="Liberation Serif" w:hAnsi="Liberation Serif" w:cs="Arial"/>
          <w:szCs w:val="24"/>
        </w:rPr>
      </w:pPr>
      <w:r w:rsidRPr="00FB5691">
        <w:rPr>
          <w:rFonts w:ascii="Liberation Serif" w:hAnsi="Liberation Serif" w:cs="Arial"/>
          <w:szCs w:val="24"/>
        </w:rPr>
        <w:t>1 _______________________________________________________</w:t>
      </w:r>
    </w:p>
    <w:p w:rsidR="00161AAE" w:rsidRPr="00FB5691" w:rsidRDefault="00161AAE" w:rsidP="00623CE5">
      <w:pPr>
        <w:spacing w:line="360" w:lineRule="auto"/>
        <w:ind w:left="1440" w:hanging="1014"/>
        <w:rPr>
          <w:rFonts w:ascii="Liberation Serif" w:hAnsi="Liberation Serif" w:cs="Arial"/>
          <w:szCs w:val="24"/>
        </w:rPr>
      </w:pPr>
      <w:r w:rsidRPr="00FB5691">
        <w:rPr>
          <w:rFonts w:ascii="Liberation Serif" w:hAnsi="Liberation Serif" w:cs="Arial"/>
          <w:szCs w:val="24"/>
        </w:rPr>
        <w:t>2 _______________________________________________________</w:t>
      </w:r>
    </w:p>
    <w:p w:rsidR="00161AAE" w:rsidRPr="00FB5691" w:rsidRDefault="00161AAE" w:rsidP="00161AAE">
      <w:pPr>
        <w:ind w:hanging="1014"/>
        <w:rPr>
          <w:rFonts w:ascii="Liberation Serif" w:hAnsi="Liberation Serif" w:cs="Arial"/>
          <w:i/>
          <w:szCs w:val="24"/>
          <w:lang w:val="en-US"/>
        </w:rPr>
      </w:pPr>
    </w:p>
    <w:p w:rsidR="00C3043D" w:rsidRPr="00FB5691" w:rsidRDefault="00C3043D" w:rsidP="00161AAE">
      <w:pPr>
        <w:ind w:hanging="1014"/>
        <w:rPr>
          <w:rFonts w:ascii="Liberation Serif" w:hAnsi="Liberation Serif" w:cs="Arial"/>
          <w:i/>
          <w:szCs w:val="24"/>
          <w:lang w:val="en-US"/>
        </w:rPr>
      </w:pPr>
    </w:p>
    <w:p w:rsidR="0038383F" w:rsidRPr="00FB5691" w:rsidRDefault="00161AAE" w:rsidP="0038383F">
      <w:pPr>
        <w:numPr>
          <w:ilvl w:val="1"/>
          <w:numId w:val="18"/>
        </w:numPr>
        <w:spacing w:after="200"/>
        <w:ind w:hanging="1014"/>
        <w:jc w:val="left"/>
        <w:rPr>
          <w:rFonts w:ascii="Liberation Serif" w:hAnsi="Liberation Serif" w:cs="Arial"/>
          <w:b/>
          <w:szCs w:val="24"/>
          <w:lang w:val="en-US"/>
        </w:rPr>
      </w:pPr>
      <w:r w:rsidRPr="00FB5691">
        <w:rPr>
          <w:rFonts w:ascii="Liberation Serif" w:hAnsi="Liberation Serif" w:cs="Arial"/>
          <w:b/>
          <w:szCs w:val="24"/>
          <w:lang w:val="en-US"/>
        </w:rPr>
        <w:t>“In his story George has an accident”. This statement is …</w:t>
      </w:r>
    </w:p>
    <w:p w:rsidR="00161AAE" w:rsidRPr="00FB5691" w:rsidRDefault="00161AAE" w:rsidP="00161AAE">
      <w:pPr>
        <w:ind w:left="1440" w:hanging="1014"/>
        <w:rPr>
          <w:rFonts w:ascii="Liberation Serif" w:hAnsi="Liberation Serif" w:cs="Arial"/>
          <w:szCs w:val="24"/>
        </w:rPr>
      </w:pPr>
      <w:r w:rsidRPr="00FB5691">
        <w:rPr>
          <w:rFonts w:ascii="Liberation Serif" w:hAnsi="Liberation Serif" w:cs="Arial"/>
          <w:szCs w:val="24"/>
        </w:rPr>
        <w:sym w:font="Webdings" w:char="F063"/>
      </w:r>
      <w:r w:rsidRPr="00FB5691">
        <w:rPr>
          <w:rFonts w:ascii="Liberation Serif" w:hAnsi="Liberation Serif" w:cs="Arial"/>
          <w:szCs w:val="24"/>
        </w:rPr>
        <w:t xml:space="preserve"> true</w:t>
      </w:r>
    </w:p>
    <w:p w:rsidR="00161AAE" w:rsidRPr="00FB5691" w:rsidRDefault="00161AAE" w:rsidP="00161AAE">
      <w:pPr>
        <w:ind w:left="1440" w:hanging="1014"/>
        <w:rPr>
          <w:rFonts w:ascii="Liberation Serif" w:hAnsi="Liberation Serif" w:cs="Arial"/>
          <w:szCs w:val="24"/>
        </w:rPr>
      </w:pPr>
      <w:r w:rsidRPr="00FB5691">
        <w:rPr>
          <w:rFonts w:ascii="Liberation Serif" w:hAnsi="Liberation Serif" w:cs="Arial"/>
          <w:szCs w:val="24"/>
        </w:rPr>
        <w:sym w:font="Webdings" w:char="F063"/>
      </w:r>
      <w:r w:rsidRPr="00FB5691">
        <w:rPr>
          <w:rFonts w:ascii="Liberation Serif" w:hAnsi="Liberation Serif" w:cs="Arial"/>
          <w:szCs w:val="24"/>
        </w:rPr>
        <w:t xml:space="preserve"> false </w:t>
      </w:r>
    </w:p>
    <w:p w:rsidR="00C3043D" w:rsidRPr="00FB5691" w:rsidRDefault="00C3043D" w:rsidP="00161AAE">
      <w:pPr>
        <w:ind w:left="1440" w:hanging="1014"/>
        <w:rPr>
          <w:rFonts w:ascii="Liberation Serif" w:hAnsi="Liberation Serif" w:cs="Arial"/>
          <w:szCs w:val="24"/>
        </w:rPr>
      </w:pPr>
    </w:p>
    <w:p w:rsidR="00C45169" w:rsidRDefault="00C45169" w:rsidP="00C45169">
      <w:pPr>
        <w:ind w:left="1440" w:hanging="1014"/>
        <w:jc w:val="left"/>
        <w:rPr>
          <w:rFonts w:ascii="Liberation Serif" w:hAnsi="Liberation Serif" w:cs="Arial"/>
          <w:b/>
          <w:szCs w:val="24"/>
          <w:lang w:val="en-GB"/>
        </w:rPr>
      </w:pPr>
      <w:proofErr w:type="gramStart"/>
      <w:r>
        <w:rPr>
          <w:rFonts w:ascii="Liberation Serif" w:hAnsi="Liberation Serif" w:cs="Arial"/>
          <w:szCs w:val="24"/>
          <w:lang w:val="en-GB"/>
        </w:rPr>
        <w:t>b</w:t>
      </w:r>
      <w:r w:rsidRPr="00FB5691">
        <w:rPr>
          <w:rFonts w:ascii="Liberation Serif" w:hAnsi="Liberation Serif" w:cs="Arial"/>
          <w:szCs w:val="24"/>
          <w:lang w:val="en-GB"/>
        </w:rPr>
        <w:t>ecause</w:t>
      </w:r>
      <w:proofErr w:type="gramEnd"/>
      <w:r>
        <w:rPr>
          <w:rFonts w:ascii="Liberation Serif" w:hAnsi="Liberation Serif" w:cs="Arial"/>
          <w:szCs w:val="24"/>
          <w:lang w:val="en-GB"/>
        </w:rPr>
        <w:t xml:space="preserve"> the text says</w:t>
      </w:r>
      <w:r w:rsidRPr="006C2019">
        <w:rPr>
          <w:rFonts w:ascii="Liberation Serif" w:hAnsi="Liberation Serif" w:cs="Arial"/>
          <w:b/>
          <w:szCs w:val="24"/>
          <w:lang w:val="en-GB"/>
        </w:rPr>
        <w:t xml:space="preserve">: </w:t>
      </w:r>
    </w:p>
    <w:p w:rsidR="00C45169" w:rsidRPr="006C2019" w:rsidRDefault="00C45169" w:rsidP="00C45169">
      <w:pPr>
        <w:ind w:left="1440" w:hanging="1014"/>
        <w:jc w:val="left"/>
        <w:rPr>
          <w:rFonts w:ascii="Liberation Serif" w:hAnsi="Liberation Serif" w:cs="Arial"/>
          <w:b/>
          <w:szCs w:val="24"/>
          <w:lang w:val="en-GB"/>
        </w:rPr>
      </w:pPr>
      <w:r w:rsidRPr="006C2019">
        <w:rPr>
          <w:rFonts w:ascii="Liberation Serif" w:hAnsi="Liberation Serif" w:cs="Arial"/>
          <w:b/>
          <w:szCs w:val="24"/>
          <w:lang w:val="en-GB"/>
        </w:rPr>
        <w:t>_______________________________</w:t>
      </w:r>
      <w:r>
        <w:rPr>
          <w:rFonts w:ascii="Liberation Serif" w:hAnsi="Liberation Serif" w:cs="Arial"/>
          <w:b/>
          <w:szCs w:val="24"/>
          <w:lang w:val="en-GB"/>
        </w:rPr>
        <w:t>_________________</w:t>
      </w:r>
      <w:r w:rsidRPr="006C2019">
        <w:rPr>
          <w:rFonts w:ascii="Liberation Serif" w:hAnsi="Liberation Serif" w:cs="Arial"/>
          <w:b/>
          <w:szCs w:val="24"/>
          <w:lang w:val="en-GB"/>
        </w:rPr>
        <w:t>________________________</w:t>
      </w:r>
    </w:p>
    <w:p w:rsidR="00161AAE" w:rsidRPr="00FB5691" w:rsidRDefault="00161AAE" w:rsidP="00161AAE">
      <w:pPr>
        <w:ind w:left="1440" w:hanging="1014"/>
        <w:rPr>
          <w:rFonts w:ascii="Liberation Serif" w:hAnsi="Liberation Serif" w:cs="Arial"/>
          <w:b/>
          <w:szCs w:val="24"/>
        </w:rPr>
      </w:pPr>
    </w:p>
    <w:p w:rsidR="00C3043D" w:rsidRPr="00FB5691" w:rsidRDefault="00C3043D" w:rsidP="00161AAE">
      <w:pPr>
        <w:ind w:left="1440" w:hanging="1014"/>
        <w:rPr>
          <w:rFonts w:ascii="Liberation Serif" w:hAnsi="Liberation Serif" w:cs="Arial"/>
          <w:b/>
          <w:szCs w:val="24"/>
        </w:rPr>
      </w:pPr>
    </w:p>
    <w:p w:rsidR="00C3043D" w:rsidRPr="00FB5691" w:rsidRDefault="00161AAE" w:rsidP="00C3043D">
      <w:pPr>
        <w:numPr>
          <w:ilvl w:val="1"/>
          <w:numId w:val="18"/>
        </w:numPr>
        <w:ind w:hanging="1014"/>
        <w:jc w:val="left"/>
        <w:rPr>
          <w:rFonts w:ascii="Liberation Serif" w:hAnsi="Liberation Serif" w:cs="Arial"/>
          <w:szCs w:val="24"/>
          <w:lang w:val="en-US"/>
        </w:rPr>
      </w:pPr>
      <w:r w:rsidRPr="00FB5691">
        <w:rPr>
          <w:rFonts w:ascii="Liberation Serif" w:hAnsi="Liberation Serif" w:cs="Arial"/>
          <w:b/>
          <w:szCs w:val="24"/>
          <w:lang w:val="en-US"/>
        </w:rPr>
        <w:t xml:space="preserve">“When George notices that the man is gone, he searches for him”. </w:t>
      </w:r>
    </w:p>
    <w:p w:rsidR="00161AAE" w:rsidRPr="00FB5691" w:rsidRDefault="00161AAE" w:rsidP="00C3043D">
      <w:pPr>
        <w:ind w:left="426" w:firstLine="282"/>
        <w:jc w:val="left"/>
        <w:rPr>
          <w:rFonts w:ascii="Liberation Serif" w:hAnsi="Liberation Serif" w:cs="Arial"/>
          <w:szCs w:val="24"/>
          <w:lang w:val="en-US"/>
        </w:rPr>
      </w:pPr>
      <w:r w:rsidRPr="00FB5691">
        <w:rPr>
          <w:rFonts w:ascii="Liberation Serif" w:hAnsi="Liberation Serif" w:cs="Arial"/>
          <w:b/>
          <w:szCs w:val="24"/>
          <w:lang w:val="en-US"/>
        </w:rPr>
        <w:t>This statement is</w:t>
      </w:r>
      <w:r w:rsidRPr="00FB5691">
        <w:rPr>
          <w:rFonts w:ascii="Liberation Serif" w:hAnsi="Liberation Serif" w:cs="Arial"/>
          <w:szCs w:val="24"/>
          <w:lang w:val="en-US"/>
        </w:rPr>
        <w:t xml:space="preserve"> …</w:t>
      </w:r>
    </w:p>
    <w:p w:rsidR="00C3043D" w:rsidRPr="00FB5691" w:rsidRDefault="00C3043D" w:rsidP="00C3043D">
      <w:pPr>
        <w:ind w:left="426" w:firstLine="282"/>
        <w:jc w:val="left"/>
        <w:rPr>
          <w:rFonts w:ascii="Liberation Serif" w:hAnsi="Liberation Serif" w:cs="Arial"/>
          <w:szCs w:val="24"/>
          <w:lang w:val="en-US"/>
        </w:rPr>
      </w:pPr>
    </w:p>
    <w:p w:rsidR="00161AAE" w:rsidRPr="00FB5691" w:rsidRDefault="00161AAE" w:rsidP="00161AAE">
      <w:pPr>
        <w:ind w:left="1440" w:hanging="1014"/>
        <w:rPr>
          <w:rFonts w:ascii="Liberation Serif" w:hAnsi="Liberation Serif" w:cs="Arial"/>
          <w:szCs w:val="24"/>
          <w:lang w:val="en-GB"/>
        </w:rPr>
      </w:pPr>
      <w:r w:rsidRPr="00FB5691">
        <w:rPr>
          <w:rFonts w:ascii="Liberation Serif" w:hAnsi="Liberation Serif" w:cs="Arial"/>
          <w:szCs w:val="24"/>
        </w:rPr>
        <w:sym w:font="Webdings" w:char="F063"/>
      </w:r>
      <w:r w:rsidRPr="00FB5691">
        <w:rPr>
          <w:rFonts w:ascii="Liberation Serif" w:hAnsi="Liberation Serif" w:cs="Arial"/>
          <w:szCs w:val="24"/>
          <w:lang w:val="en-GB"/>
        </w:rPr>
        <w:t xml:space="preserve"> </w:t>
      </w:r>
      <w:proofErr w:type="gramStart"/>
      <w:r w:rsidRPr="00FB5691">
        <w:rPr>
          <w:rFonts w:ascii="Liberation Serif" w:hAnsi="Liberation Serif" w:cs="Arial"/>
          <w:szCs w:val="24"/>
          <w:lang w:val="en-GB"/>
        </w:rPr>
        <w:t>true</w:t>
      </w:r>
      <w:proofErr w:type="gramEnd"/>
    </w:p>
    <w:p w:rsidR="00161AAE" w:rsidRPr="00FB5691" w:rsidRDefault="00161AAE" w:rsidP="00161AAE">
      <w:pPr>
        <w:ind w:left="1440" w:hanging="1014"/>
        <w:rPr>
          <w:rFonts w:ascii="Liberation Serif" w:hAnsi="Liberation Serif" w:cs="Arial"/>
          <w:szCs w:val="24"/>
          <w:lang w:val="en-GB"/>
        </w:rPr>
      </w:pPr>
      <w:r w:rsidRPr="00FB5691">
        <w:rPr>
          <w:rFonts w:ascii="Liberation Serif" w:hAnsi="Liberation Serif" w:cs="Arial"/>
          <w:szCs w:val="24"/>
        </w:rPr>
        <w:sym w:font="Webdings" w:char="F063"/>
      </w:r>
      <w:r w:rsidRPr="00FB5691">
        <w:rPr>
          <w:rFonts w:ascii="Liberation Serif" w:hAnsi="Liberation Serif" w:cs="Arial"/>
          <w:szCs w:val="24"/>
          <w:lang w:val="en-GB"/>
        </w:rPr>
        <w:t xml:space="preserve"> </w:t>
      </w:r>
      <w:proofErr w:type="gramStart"/>
      <w:r w:rsidRPr="00FB5691">
        <w:rPr>
          <w:rFonts w:ascii="Liberation Serif" w:hAnsi="Liberation Serif" w:cs="Arial"/>
          <w:szCs w:val="24"/>
          <w:lang w:val="en-GB"/>
        </w:rPr>
        <w:t>false</w:t>
      </w:r>
      <w:proofErr w:type="gramEnd"/>
      <w:r w:rsidRPr="00FB5691">
        <w:rPr>
          <w:rFonts w:ascii="Liberation Serif" w:hAnsi="Liberation Serif" w:cs="Arial"/>
          <w:szCs w:val="24"/>
          <w:lang w:val="en-GB"/>
        </w:rPr>
        <w:t xml:space="preserve"> </w:t>
      </w:r>
    </w:p>
    <w:p w:rsidR="00C3043D" w:rsidRPr="00FB5691" w:rsidRDefault="00C3043D" w:rsidP="00161AAE">
      <w:pPr>
        <w:ind w:left="1440" w:hanging="1014"/>
        <w:rPr>
          <w:rFonts w:ascii="Liberation Serif" w:hAnsi="Liberation Serif" w:cs="Arial"/>
          <w:szCs w:val="24"/>
          <w:lang w:val="en-GB"/>
        </w:rPr>
      </w:pPr>
    </w:p>
    <w:p w:rsidR="00C45169" w:rsidRDefault="00C45169" w:rsidP="00C45169">
      <w:pPr>
        <w:ind w:left="1440" w:hanging="1014"/>
        <w:jc w:val="left"/>
        <w:rPr>
          <w:rFonts w:ascii="Liberation Serif" w:hAnsi="Liberation Serif" w:cs="Arial"/>
          <w:b/>
          <w:szCs w:val="24"/>
          <w:lang w:val="en-GB"/>
        </w:rPr>
      </w:pPr>
      <w:proofErr w:type="gramStart"/>
      <w:r>
        <w:rPr>
          <w:rFonts w:ascii="Liberation Serif" w:hAnsi="Liberation Serif" w:cs="Arial"/>
          <w:szCs w:val="24"/>
          <w:lang w:val="en-GB"/>
        </w:rPr>
        <w:t>b</w:t>
      </w:r>
      <w:r w:rsidRPr="00FB5691">
        <w:rPr>
          <w:rFonts w:ascii="Liberation Serif" w:hAnsi="Liberation Serif" w:cs="Arial"/>
          <w:szCs w:val="24"/>
          <w:lang w:val="en-GB"/>
        </w:rPr>
        <w:t>ecause</w:t>
      </w:r>
      <w:proofErr w:type="gramEnd"/>
      <w:r>
        <w:rPr>
          <w:rFonts w:ascii="Liberation Serif" w:hAnsi="Liberation Serif" w:cs="Arial"/>
          <w:szCs w:val="24"/>
          <w:lang w:val="en-GB"/>
        </w:rPr>
        <w:t xml:space="preserve"> the text says</w:t>
      </w:r>
      <w:r w:rsidRPr="006C2019">
        <w:rPr>
          <w:rFonts w:ascii="Liberation Serif" w:hAnsi="Liberation Serif" w:cs="Arial"/>
          <w:b/>
          <w:szCs w:val="24"/>
          <w:lang w:val="en-GB"/>
        </w:rPr>
        <w:t xml:space="preserve">: </w:t>
      </w:r>
    </w:p>
    <w:p w:rsidR="00C45169" w:rsidRPr="006C2019" w:rsidRDefault="00C45169" w:rsidP="00C45169">
      <w:pPr>
        <w:ind w:left="1440" w:hanging="1014"/>
        <w:jc w:val="left"/>
        <w:rPr>
          <w:rFonts w:ascii="Liberation Serif" w:hAnsi="Liberation Serif" w:cs="Arial"/>
          <w:b/>
          <w:szCs w:val="24"/>
          <w:lang w:val="en-GB"/>
        </w:rPr>
      </w:pPr>
      <w:r w:rsidRPr="006C2019">
        <w:rPr>
          <w:rFonts w:ascii="Liberation Serif" w:hAnsi="Liberation Serif" w:cs="Arial"/>
          <w:b/>
          <w:szCs w:val="24"/>
          <w:lang w:val="en-GB"/>
        </w:rPr>
        <w:t>_______________________________</w:t>
      </w:r>
      <w:r>
        <w:rPr>
          <w:rFonts w:ascii="Liberation Serif" w:hAnsi="Liberation Serif" w:cs="Arial"/>
          <w:b/>
          <w:szCs w:val="24"/>
          <w:lang w:val="en-GB"/>
        </w:rPr>
        <w:t>_________________</w:t>
      </w:r>
      <w:r w:rsidRPr="006C2019">
        <w:rPr>
          <w:rFonts w:ascii="Liberation Serif" w:hAnsi="Liberation Serif" w:cs="Arial"/>
          <w:b/>
          <w:szCs w:val="24"/>
          <w:lang w:val="en-GB"/>
        </w:rPr>
        <w:t>________________________</w:t>
      </w:r>
    </w:p>
    <w:p w:rsidR="00161AAE" w:rsidRPr="00FB5691" w:rsidRDefault="00161AAE" w:rsidP="00161AAE">
      <w:pPr>
        <w:ind w:left="1440" w:hanging="1014"/>
        <w:rPr>
          <w:rFonts w:ascii="Liberation Serif" w:hAnsi="Liberation Serif" w:cs="Arial"/>
          <w:b/>
          <w:szCs w:val="24"/>
          <w:lang w:val="en-GB"/>
        </w:rPr>
      </w:pPr>
    </w:p>
    <w:p w:rsidR="00161AAE" w:rsidRPr="00FB5691" w:rsidRDefault="00161AAE" w:rsidP="00161AAE">
      <w:pPr>
        <w:numPr>
          <w:ilvl w:val="1"/>
          <w:numId w:val="18"/>
        </w:numPr>
        <w:spacing w:after="200"/>
        <w:ind w:hanging="1014"/>
        <w:jc w:val="left"/>
        <w:rPr>
          <w:rFonts w:ascii="Liberation Serif" w:hAnsi="Liberation Serif" w:cs="Arial"/>
          <w:b/>
          <w:szCs w:val="24"/>
          <w:lang w:val="en-US"/>
        </w:rPr>
      </w:pPr>
      <w:r w:rsidRPr="00FB5691">
        <w:rPr>
          <w:rFonts w:ascii="Liberation Serif" w:hAnsi="Liberation Serif" w:cs="Arial"/>
          <w:b/>
          <w:szCs w:val="24"/>
          <w:lang w:val="en-US"/>
        </w:rPr>
        <w:t xml:space="preserve">When George wants to meet the old man he is not there because he … </w:t>
      </w:r>
    </w:p>
    <w:p w:rsidR="00161AAE" w:rsidRPr="00FB5691" w:rsidRDefault="00161AAE" w:rsidP="00161AAE">
      <w:pPr>
        <w:numPr>
          <w:ilvl w:val="2"/>
          <w:numId w:val="18"/>
        </w:numPr>
        <w:spacing w:after="200"/>
        <w:ind w:hanging="1014"/>
        <w:jc w:val="left"/>
        <w:rPr>
          <w:rFonts w:ascii="Liberation Serif" w:hAnsi="Liberation Serif" w:cs="Arial"/>
          <w:szCs w:val="24"/>
          <w:lang w:val="en-US"/>
        </w:rPr>
      </w:pPr>
      <w:r w:rsidRPr="00FB5691">
        <w:rPr>
          <w:rFonts w:ascii="Liberation Serif" w:hAnsi="Liberation Serif" w:cs="Arial"/>
          <w:szCs w:val="24"/>
        </w:rPr>
        <w:sym w:font="Webdings" w:char="F063"/>
      </w:r>
      <w:r w:rsidRPr="00FB5691">
        <w:rPr>
          <w:rFonts w:ascii="Liberation Serif" w:hAnsi="Liberation Serif" w:cs="Arial"/>
          <w:szCs w:val="24"/>
          <w:lang w:val="en-US"/>
        </w:rPr>
        <w:t xml:space="preserve"> </w:t>
      </w:r>
      <w:proofErr w:type="gramStart"/>
      <w:r w:rsidRPr="00FB5691">
        <w:rPr>
          <w:rFonts w:ascii="Liberation Serif" w:hAnsi="Liberation Serif" w:cs="Arial"/>
          <w:szCs w:val="24"/>
          <w:lang w:val="en-US"/>
        </w:rPr>
        <w:t>gave</w:t>
      </w:r>
      <w:proofErr w:type="gramEnd"/>
      <w:r w:rsidRPr="00FB5691">
        <w:rPr>
          <w:rFonts w:ascii="Liberation Serif" w:hAnsi="Liberation Serif" w:cs="Arial"/>
          <w:szCs w:val="24"/>
          <w:lang w:val="en-US"/>
        </w:rPr>
        <w:t xml:space="preserve"> George the wrong address.</w:t>
      </w:r>
    </w:p>
    <w:p w:rsidR="00161AAE" w:rsidRPr="00FB5691" w:rsidRDefault="00161AAE" w:rsidP="00161AAE">
      <w:pPr>
        <w:numPr>
          <w:ilvl w:val="2"/>
          <w:numId w:val="18"/>
        </w:numPr>
        <w:spacing w:after="200"/>
        <w:ind w:hanging="1014"/>
        <w:jc w:val="left"/>
        <w:rPr>
          <w:rFonts w:ascii="Liberation Serif" w:hAnsi="Liberation Serif" w:cs="Arial"/>
          <w:szCs w:val="24"/>
          <w:lang w:val="en-US"/>
        </w:rPr>
      </w:pPr>
      <w:r w:rsidRPr="00FB5691">
        <w:rPr>
          <w:rFonts w:ascii="Liberation Serif" w:hAnsi="Liberation Serif" w:cs="Arial"/>
          <w:szCs w:val="24"/>
        </w:rPr>
        <w:sym w:font="Webdings" w:char="F063"/>
      </w:r>
      <w:r w:rsidRPr="00FB5691">
        <w:rPr>
          <w:rFonts w:ascii="Liberation Serif" w:hAnsi="Liberation Serif" w:cs="Arial"/>
          <w:szCs w:val="24"/>
          <w:lang w:val="en-US"/>
        </w:rPr>
        <w:t xml:space="preserve"> </w:t>
      </w:r>
      <w:proofErr w:type="gramStart"/>
      <w:r w:rsidRPr="00FB5691">
        <w:rPr>
          <w:rFonts w:ascii="Liberation Serif" w:hAnsi="Liberation Serif" w:cs="Arial"/>
          <w:szCs w:val="24"/>
          <w:lang w:val="en-US"/>
        </w:rPr>
        <w:t>didn’t</w:t>
      </w:r>
      <w:proofErr w:type="gramEnd"/>
      <w:r w:rsidRPr="00FB5691">
        <w:rPr>
          <w:rFonts w:ascii="Liberation Serif" w:hAnsi="Liberation Serif" w:cs="Arial"/>
          <w:szCs w:val="24"/>
          <w:lang w:val="en-US"/>
        </w:rPr>
        <w:t xml:space="preserve"> come home last night.</w:t>
      </w:r>
    </w:p>
    <w:p w:rsidR="00161AAE" w:rsidRPr="00FB5691" w:rsidRDefault="00161AAE" w:rsidP="00161AAE">
      <w:pPr>
        <w:numPr>
          <w:ilvl w:val="2"/>
          <w:numId w:val="18"/>
        </w:numPr>
        <w:spacing w:after="200"/>
        <w:ind w:hanging="1014"/>
        <w:jc w:val="left"/>
        <w:rPr>
          <w:rFonts w:ascii="Liberation Serif" w:hAnsi="Liberation Serif" w:cs="Arial"/>
          <w:szCs w:val="24"/>
          <w:lang w:val="en-US"/>
        </w:rPr>
      </w:pPr>
      <w:r w:rsidRPr="00FB5691">
        <w:rPr>
          <w:rFonts w:ascii="Liberation Serif" w:hAnsi="Liberation Serif" w:cs="Arial"/>
          <w:szCs w:val="24"/>
        </w:rPr>
        <w:sym w:font="Webdings" w:char="F063"/>
      </w:r>
      <w:r w:rsidR="00623CE5">
        <w:rPr>
          <w:rFonts w:ascii="Liberation Serif" w:hAnsi="Liberation Serif" w:cs="Arial"/>
          <w:szCs w:val="24"/>
          <w:lang w:val="en-US"/>
        </w:rPr>
        <w:t xml:space="preserve"> </w:t>
      </w:r>
      <w:proofErr w:type="gramStart"/>
      <w:r w:rsidRPr="00FB5691">
        <w:rPr>
          <w:rFonts w:ascii="Liberation Serif" w:hAnsi="Liberation Serif" w:cs="Arial"/>
          <w:szCs w:val="24"/>
          <w:lang w:val="en-US"/>
        </w:rPr>
        <w:t>is</w:t>
      </w:r>
      <w:proofErr w:type="gramEnd"/>
      <w:r w:rsidRPr="00FB5691">
        <w:rPr>
          <w:rFonts w:ascii="Liberation Serif" w:hAnsi="Liberation Serif" w:cs="Arial"/>
          <w:szCs w:val="24"/>
          <w:lang w:val="en-US"/>
        </w:rPr>
        <w:t xml:space="preserve"> dead.</w:t>
      </w:r>
    </w:p>
    <w:p w:rsidR="00161AAE" w:rsidRPr="00FB5691" w:rsidRDefault="00161AAE" w:rsidP="00161AAE">
      <w:pPr>
        <w:ind w:left="2160" w:hanging="1014"/>
        <w:rPr>
          <w:rFonts w:ascii="Liberation Serif" w:hAnsi="Liberation Serif" w:cs="Arial"/>
          <w:szCs w:val="24"/>
          <w:lang w:val="en-US"/>
        </w:rPr>
      </w:pPr>
    </w:p>
    <w:p w:rsidR="00161AAE" w:rsidRPr="00FB5691" w:rsidRDefault="00161AAE" w:rsidP="00161AAE">
      <w:pPr>
        <w:numPr>
          <w:ilvl w:val="1"/>
          <w:numId w:val="18"/>
        </w:numPr>
        <w:spacing w:after="200"/>
        <w:ind w:hanging="1014"/>
        <w:jc w:val="left"/>
        <w:rPr>
          <w:rFonts w:ascii="Liberation Serif" w:hAnsi="Liberation Serif" w:cs="Arial"/>
          <w:b/>
          <w:szCs w:val="24"/>
          <w:lang w:val="en-US"/>
        </w:rPr>
      </w:pPr>
      <w:r w:rsidRPr="00FB5691">
        <w:rPr>
          <w:rFonts w:ascii="Liberation Serif" w:hAnsi="Liberation Serif" w:cs="Arial"/>
          <w:b/>
          <w:szCs w:val="24"/>
          <w:lang w:val="en-US"/>
        </w:rPr>
        <w:t>Which of the following descriptions fits the story best?</w:t>
      </w:r>
    </w:p>
    <w:p w:rsidR="00161AAE" w:rsidRPr="00FB5691" w:rsidRDefault="00161AAE" w:rsidP="00161AAE">
      <w:pPr>
        <w:numPr>
          <w:ilvl w:val="2"/>
          <w:numId w:val="18"/>
        </w:numPr>
        <w:spacing w:after="200"/>
        <w:ind w:hanging="1014"/>
        <w:jc w:val="left"/>
        <w:rPr>
          <w:rFonts w:ascii="Liberation Serif" w:hAnsi="Liberation Serif" w:cs="Arial"/>
          <w:szCs w:val="24"/>
          <w:lang w:val="en-US"/>
        </w:rPr>
      </w:pPr>
      <w:r w:rsidRPr="00FB5691">
        <w:rPr>
          <w:rFonts w:ascii="Liberation Serif" w:hAnsi="Liberation Serif" w:cs="Arial"/>
          <w:szCs w:val="24"/>
        </w:rPr>
        <w:sym w:font="Webdings" w:char="F063"/>
      </w:r>
      <w:r w:rsidRPr="00FB5691">
        <w:rPr>
          <w:rFonts w:ascii="Liberation Serif" w:hAnsi="Liberation Serif" w:cs="Arial"/>
          <w:szCs w:val="24"/>
          <w:lang w:val="en-US"/>
        </w:rPr>
        <w:t xml:space="preserve"> funny story</w:t>
      </w:r>
    </w:p>
    <w:p w:rsidR="00161AAE" w:rsidRPr="00FB5691" w:rsidRDefault="00161AAE" w:rsidP="00161AAE">
      <w:pPr>
        <w:numPr>
          <w:ilvl w:val="2"/>
          <w:numId w:val="18"/>
        </w:numPr>
        <w:spacing w:after="200"/>
        <w:ind w:hanging="1014"/>
        <w:jc w:val="left"/>
        <w:rPr>
          <w:rFonts w:ascii="Liberation Serif" w:hAnsi="Liberation Serif" w:cs="Arial"/>
          <w:szCs w:val="24"/>
          <w:lang w:val="en-US"/>
        </w:rPr>
      </w:pPr>
      <w:r w:rsidRPr="00FB5691">
        <w:rPr>
          <w:rFonts w:ascii="Liberation Serif" w:hAnsi="Liberation Serif" w:cs="Arial"/>
          <w:szCs w:val="24"/>
        </w:rPr>
        <w:sym w:font="Webdings" w:char="F063"/>
      </w:r>
      <w:r w:rsidRPr="00FB5691">
        <w:rPr>
          <w:rFonts w:ascii="Liberation Serif" w:hAnsi="Liberation Serif" w:cs="Arial"/>
          <w:szCs w:val="24"/>
          <w:lang w:val="en-US"/>
        </w:rPr>
        <w:t xml:space="preserve"> ghost story</w:t>
      </w:r>
    </w:p>
    <w:p w:rsidR="00161AAE" w:rsidRPr="00FB5691" w:rsidRDefault="00161AAE" w:rsidP="00161AAE">
      <w:pPr>
        <w:numPr>
          <w:ilvl w:val="2"/>
          <w:numId w:val="18"/>
        </w:numPr>
        <w:spacing w:after="200"/>
        <w:ind w:hanging="1014"/>
        <w:jc w:val="left"/>
        <w:rPr>
          <w:rFonts w:ascii="Liberation Serif" w:hAnsi="Liberation Serif" w:cs="Arial"/>
          <w:szCs w:val="24"/>
          <w:lang w:val="en-US"/>
        </w:rPr>
      </w:pPr>
      <w:r w:rsidRPr="00FB5691">
        <w:rPr>
          <w:rFonts w:ascii="Liberation Serif" w:hAnsi="Liberation Serif" w:cs="Arial"/>
          <w:szCs w:val="24"/>
        </w:rPr>
        <w:sym w:font="Webdings" w:char="F063"/>
      </w:r>
      <w:r w:rsidRPr="00FB5691">
        <w:rPr>
          <w:rFonts w:ascii="Liberation Serif" w:hAnsi="Liberation Serif" w:cs="Arial"/>
          <w:szCs w:val="24"/>
          <w:lang w:val="en-US"/>
        </w:rPr>
        <w:t xml:space="preserve"> horror story</w:t>
      </w:r>
    </w:p>
    <w:p w:rsidR="00161AAE" w:rsidRPr="00C30514" w:rsidRDefault="00161AAE" w:rsidP="00C30514">
      <w:pPr>
        <w:rPr>
          <w:rFonts w:cs="Arial"/>
          <w:sz w:val="28"/>
          <w:szCs w:val="28"/>
          <w:lang w:val="en-US"/>
        </w:rPr>
      </w:pPr>
      <w:r w:rsidRPr="00FB5691">
        <w:rPr>
          <w:rFonts w:ascii="Liberation Serif" w:hAnsi="Liberation Serif" w:cs="Arial"/>
          <w:i/>
          <w:szCs w:val="24"/>
          <w:lang w:val="en-US"/>
        </w:rPr>
        <w:br w:type="page"/>
      </w:r>
      <w:r w:rsidR="00C30514">
        <w:rPr>
          <w:rFonts w:cs="Arial"/>
          <w:b/>
          <w:sz w:val="28"/>
          <w:szCs w:val="28"/>
          <w:lang w:val="en-US"/>
        </w:rPr>
        <w:lastRenderedPageBreak/>
        <w:t xml:space="preserve">6.2 </w:t>
      </w:r>
      <w:r w:rsidR="00C30514" w:rsidRPr="007856F6">
        <w:rPr>
          <w:rFonts w:cs="Arial"/>
          <w:color w:val="000000"/>
          <w:sz w:val="36"/>
          <w:szCs w:val="36"/>
          <w:lang w:val="en-US"/>
        </w:rPr>
        <w:sym w:font="Wingdings" w:char="F021"/>
      </w:r>
      <w:r w:rsidR="00C30514">
        <w:rPr>
          <w:rFonts w:cs="Arial"/>
          <w:color w:val="000000"/>
          <w:sz w:val="36"/>
          <w:szCs w:val="36"/>
          <w:lang w:val="en-US"/>
        </w:rPr>
        <w:t xml:space="preserve"> </w:t>
      </w:r>
      <w:r w:rsidR="00C30514">
        <w:rPr>
          <w:rFonts w:cs="Arial"/>
          <w:b/>
          <w:sz w:val="28"/>
          <w:szCs w:val="28"/>
          <w:lang w:val="en-US"/>
        </w:rPr>
        <w:t xml:space="preserve">Writing </w:t>
      </w:r>
      <w:r w:rsidR="00623CE5">
        <w:rPr>
          <w:rFonts w:cs="Arial"/>
          <w:b/>
          <w:sz w:val="28"/>
          <w:szCs w:val="28"/>
          <w:lang w:val="en-US"/>
        </w:rPr>
        <w:t>–</w:t>
      </w:r>
      <w:r w:rsidR="00C30514">
        <w:rPr>
          <w:rFonts w:cs="Arial"/>
          <w:b/>
          <w:sz w:val="28"/>
          <w:szCs w:val="28"/>
          <w:lang w:val="en-US"/>
        </w:rPr>
        <w:t xml:space="preserve"> </w:t>
      </w:r>
      <w:r w:rsidRPr="00C30514">
        <w:rPr>
          <w:rFonts w:cs="Arial"/>
          <w:b/>
          <w:color w:val="000000"/>
          <w:sz w:val="28"/>
          <w:szCs w:val="28"/>
          <w:lang w:val="en-US"/>
        </w:rPr>
        <w:t xml:space="preserve">Speculations  </w:t>
      </w:r>
    </w:p>
    <w:p w:rsidR="00C3043D" w:rsidRDefault="00C3043D" w:rsidP="00C3043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Calibri" w:cs="Arial"/>
          <w:kern w:val="1"/>
          <w:lang w:val="en-US"/>
        </w:rPr>
      </w:pPr>
    </w:p>
    <w:p w:rsidR="00C3043D" w:rsidRPr="00FB5691" w:rsidRDefault="00C3043D" w:rsidP="00C3043D">
      <w:pPr>
        <w:widowControl w:val="0"/>
        <w:pBdr>
          <w:top w:val="single" w:sz="2" w:space="0" w:color="auto"/>
          <w:left w:val="single" w:sz="2" w:space="4" w:color="auto"/>
          <w:bottom w:val="single" w:sz="2" w:space="1" w:color="auto"/>
          <w:right w:val="single" w:sz="2" w:space="4" w:color="auto"/>
        </w:pBdr>
        <w:shd w:val="clear" w:color="auto" w:fill="E6E6E6"/>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Liberation Serif" w:eastAsia="Calibri" w:hAnsi="Liberation Serif" w:cs="Arial"/>
          <w:kern w:val="1"/>
          <w:szCs w:val="24"/>
          <w:lang w:val="en-US"/>
        </w:rPr>
      </w:pPr>
      <w:r w:rsidRPr="00FB5691">
        <w:rPr>
          <w:rFonts w:ascii="Liberation Serif" w:eastAsia="Calibri" w:hAnsi="Liberation Serif" w:cs="Arial"/>
          <w:kern w:val="1"/>
          <w:szCs w:val="24"/>
          <w:lang w:val="en-US"/>
        </w:rPr>
        <w:sym w:font="Wingdings" w:char="F046"/>
      </w:r>
      <w:r w:rsidRPr="00FB5691">
        <w:rPr>
          <w:rFonts w:ascii="Liberation Serif" w:eastAsia="Calibri" w:hAnsi="Liberation Serif" w:cs="Arial"/>
          <w:kern w:val="1"/>
          <w:szCs w:val="24"/>
          <w:lang w:val="en-US"/>
        </w:rPr>
        <w:t xml:space="preserve"> Read the following tasks and write a comment.</w:t>
      </w:r>
    </w:p>
    <w:p w:rsidR="00C3043D" w:rsidRPr="00FB5691" w:rsidRDefault="00C3043D" w:rsidP="00C3043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Liberation Serif" w:eastAsia="Calibri" w:hAnsi="Liberation Serif" w:cs="Arial"/>
          <w:i/>
          <w:kern w:val="1"/>
          <w:szCs w:val="24"/>
          <w:highlight w:val="lightGray"/>
          <w:lang w:val="en-US"/>
        </w:rPr>
      </w:pPr>
    </w:p>
    <w:p w:rsidR="00C3043D" w:rsidRPr="00FB5691" w:rsidRDefault="00C3043D" w:rsidP="00C3043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20"/>
        <w:jc w:val="center"/>
        <w:rPr>
          <w:rFonts w:ascii="Liberation Serif" w:eastAsia="Calibri" w:hAnsi="Liberation Serif" w:cs="Arial"/>
          <w:b/>
          <w:kern w:val="1"/>
          <w:szCs w:val="24"/>
          <w:lang w:val="en-US"/>
        </w:rPr>
      </w:pPr>
      <w:r w:rsidRPr="00FB5691">
        <w:rPr>
          <w:rFonts w:ascii="Liberation Serif" w:eastAsia="Calibri" w:hAnsi="Liberation Serif" w:cs="Arial"/>
          <w:b/>
          <w:kern w:val="1"/>
          <w:szCs w:val="24"/>
          <w:lang w:val="en-US"/>
        </w:rPr>
        <w:t xml:space="preserve">Do you think </w:t>
      </w:r>
      <w:r w:rsidR="00161AAE" w:rsidRPr="00FB5691">
        <w:rPr>
          <w:rFonts w:ascii="Liberation Serif" w:eastAsia="Calibri" w:hAnsi="Liberation Serif" w:cs="Arial"/>
          <w:b/>
          <w:kern w:val="1"/>
          <w:szCs w:val="24"/>
          <w:lang w:val="en-US"/>
        </w:rPr>
        <w:t>George simply wants to make a fool of his friends?</w:t>
      </w:r>
    </w:p>
    <w:p w:rsidR="00C3043D" w:rsidRPr="00FB5691" w:rsidRDefault="00C3043D" w:rsidP="00C3043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20"/>
        <w:jc w:val="center"/>
        <w:rPr>
          <w:rFonts w:ascii="Liberation Serif" w:eastAsia="Calibri" w:hAnsi="Liberation Serif" w:cs="Arial"/>
          <w:b/>
          <w:kern w:val="1"/>
          <w:szCs w:val="24"/>
          <w:lang w:val="en-US"/>
        </w:rPr>
      </w:pPr>
    </w:p>
    <w:p w:rsidR="00C3043D" w:rsidRPr="00FB5691" w:rsidRDefault="00C30514" w:rsidP="00C3043D">
      <w:pPr>
        <w:widowControl w:val="0"/>
        <w:numPr>
          <w:ilvl w:val="0"/>
          <w:numId w:val="20"/>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left"/>
        <w:rPr>
          <w:rFonts w:ascii="Liberation Serif" w:eastAsia="Calibri" w:hAnsi="Liberation Serif" w:cs="Arial"/>
          <w:kern w:val="1"/>
          <w:szCs w:val="24"/>
          <w:lang w:val="en-US"/>
        </w:rPr>
      </w:pPr>
      <w:r w:rsidRPr="00FB5691">
        <w:rPr>
          <w:rFonts w:ascii="Liberation Serif" w:eastAsia="Calibri" w:hAnsi="Liberation Serif" w:cs="Arial"/>
          <w:kern w:val="1"/>
          <w:szCs w:val="24"/>
          <w:lang w:val="en-US"/>
        </w:rPr>
        <w:t>Write a text and g</w:t>
      </w:r>
      <w:r w:rsidR="00161AAE" w:rsidRPr="00FB5691">
        <w:rPr>
          <w:rFonts w:ascii="Liberation Serif" w:eastAsia="Calibri" w:hAnsi="Liberation Serif" w:cs="Arial"/>
          <w:kern w:val="1"/>
          <w:szCs w:val="24"/>
          <w:lang w:val="en-US"/>
        </w:rPr>
        <w:t xml:space="preserve">ive reasons for your opinion (150 words). </w:t>
      </w:r>
    </w:p>
    <w:p w:rsidR="00161AAE" w:rsidRPr="00FB5691" w:rsidRDefault="00161AAE" w:rsidP="00C3043D">
      <w:pPr>
        <w:widowControl w:val="0"/>
        <w:numPr>
          <w:ilvl w:val="0"/>
          <w:numId w:val="20"/>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left"/>
        <w:rPr>
          <w:rFonts w:ascii="Liberation Serif" w:eastAsia="Calibri" w:hAnsi="Liberation Serif" w:cs="Arial"/>
          <w:kern w:val="1"/>
          <w:szCs w:val="24"/>
          <w:lang w:val="en-US"/>
        </w:rPr>
      </w:pPr>
      <w:r w:rsidRPr="00FB5691">
        <w:rPr>
          <w:rFonts w:ascii="Liberation Serif" w:eastAsia="Calibri" w:hAnsi="Liberation Serif" w:cs="Arial"/>
          <w:kern w:val="1"/>
          <w:szCs w:val="24"/>
          <w:lang w:val="en-US"/>
        </w:rPr>
        <w:t>Make sure you plan and structure your text well.</w:t>
      </w:r>
    </w:p>
    <w:p w:rsidR="00C3043D" w:rsidRPr="00FB5691" w:rsidRDefault="00C3043D" w:rsidP="00C3043D">
      <w:pPr>
        <w:rPr>
          <w:rFonts w:ascii="Liberation Serif" w:eastAsia="Calibri" w:hAnsi="Liberation Serif" w:cs="Arial"/>
          <w:kern w:val="1"/>
          <w:szCs w:val="24"/>
          <w:lang w:val="en-US"/>
        </w:rPr>
      </w:pPr>
    </w:p>
    <w:p w:rsidR="00161AAE" w:rsidRPr="00FB5691" w:rsidRDefault="00C3043D" w:rsidP="00C3043D">
      <w:pPr>
        <w:pBdr>
          <w:top w:val="single" w:sz="2" w:space="1" w:color="auto"/>
          <w:left w:val="single" w:sz="2" w:space="4" w:color="auto"/>
          <w:bottom w:val="single" w:sz="2" w:space="1" w:color="auto"/>
          <w:right w:val="single" w:sz="2" w:space="4" w:color="auto"/>
        </w:pBdr>
        <w:shd w:val="clear" w:color="auto" w:fill="E6E6E6"/>
        <w:rPr>
          <w:rFonts w:ascii="Liberation Serif" w:hAnsi="Liberation Serif" w:cs="Arial"/>
          <w:szCs w:val="24"/>
          <w:lang w:val="en-US"/>
        </w:rPr>
      </w:pPr>
      <w:r w:rsidRPr="00FB5691">
        <w:rPr>
          <w:rFonts w:ascii="Liberation Serif" w:eastAsia="Calibri" w:hAnsi="Liberation Serif" w:cs="Arial"/>
          <w:kern w:val="1"/>
          <w:szCs w:val="24"/>
          <w:lang w:val="en-US"/>
        </w:rPr>
        <w:sym w:font="Wingdings" w:char="F046"/>
      </w:r>
      <w:r w:rsidRPr="00FB5691">
        <w:rPr>
          <w:rFonts w:ascii="Liberation Serif" w:eastAsia="Calibri" w:hAnsi="Liberation Serif" w:cs="Arial"/>
          <w:kern w:val="1"/>
          <w:szCs w:val="24"/>
          <w:lang w:val="en-US"/>
        </w:rPr>
        <w:t xml:space="preserve"> </w:t>
      </w:r>
      <w:r w:rsidR="00161AAE" w:rsidRPr="00FB5691">
        <w:rPr>
          <w:rFonts w:ascii="Liberation Serif" w:hAnsi="Liberation Serif" w:cs="Arial"/>
          <w:szCs w:val="24"/>
          <w:lang w:val="en-US"/>
        </w:rPr>
        <w:t>After you have finished: Remember to check your text!</w:t>
      </w:r>
    </w:p>
    <w:p w:rsidR="00C3043D" w:rsidRPr="00FB5691" w:rsidRDefault="00C3043D" w:rsidP="00161AAE">
      <w:pPr>
        <w:ind w:firstLine="708"/>
        <w:rPr>
          <w:rFonts w:ascii="Liberation Serif" w:hAnsi="Liberation Serif" w:cs="Arial"/>
          <w:szCs w:val="24"/>
          <w:lang w:val="en-US"/>
        </w:rPr>
      </w:pPr>
    </w:p>
    <w:tbl>
      <w:tblPr>
        <w:tblW w:w="9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308"/>
        <w:gridCol w:w="1904"/>
      </w:tblGrid>
      <w:tr w:rsidR="00C3043D" w:rsidRPr="00FB5691" w:rsidTr="00EC5FDD">
        <w:tc>
          <w:tcPr>
            <w:tcW w:w="7308" w:type="dxa"/>
            <w:shd w:val="clear" w:color="auto" w:fill="auto"/>
          </w:tcPr>
          <w:p w:rsidR="00C3043D" w:rsidRPr="00FB5691" w:rsidRDefault="00C3043D" w:rsidP="00161AAE">
            <w:pPr>
              <w:rPr>
                <w:rFonts w:ascii="Liberation Serif" w:hAnsi="Liberation Serif" w:cs="Arial"/>
                <w:szCs w:val="24"/>
                <w:lang w:val="en-US"/>
              </w:rPr>
            </w:pPr>
          </w:p>
        </w:tc>
        <w:tc>
          <w:tcPr>
            <w:tcW w:w="1904" w:type="dxa"/>
            <w:shd w:val="clear" w:color="auto" w:fill="auto"/>
          </w:tcPr>
          <w:p w:rsidR="00C3043D" w:rsidRPr="00FB5691" w:rsidRDefault="00C3043D" w:rsidP="008C7796">
            <w:pPr>
              <w:rPr>
                <w:rFonts w:ascii="Liberation Serif" w:hAnsi="Liberation Serif" w:cs="Arial"/>
                <w:b/>
                <w:szCs w:val="24"/>
                <w:lang w:val="en-US"/>
              </w:rPr>
            </w:pPr>
            <w:r w:rsidRPr="00FB5691">
              <w:rPr>
                <w:rFonts w:ascii="Liberation Serif" w:hAnsi="Liberation Serif" w:cs="Arial"/>
                <w:b/>
                <w:szCs w:val="24"/>
                <w:lang w:val="en-US"/>
              </w:rPr>
              <w:t xml:space="preserve">Check </w:t>
            </w:r>
            <w:r w:rsidRPr="00FB5691">
              <w:rPr>
                <w:rFonts w:ascii="Liberation Serif" w:hAnsi="Liberation Serif" w:cs="Arial"/>
                <w:b/>
                <w:szCs w:val="24"/>
                <w:lang w:val="en-US"/>
              </w:rPr>
              <w:sym w:font="Wingdings 2" w:char="F052"/>
            </w:r>
          </w:p>
        </w:tc>
      </w:tr>
      <w:tr w:rsidR="00C3043D" w:rsidRPr="00FB5691" w:rsidTr="00EC5FDD">
        <w:tc>
          <w:tcPr>
            <w:tcW w:w="7308" w:type="dxa"/>
            <w:shd w:val="clear" w:color="auto" w:fill="auto"/>
          </w:tcPr>
          <w:p w:rsidR="00C3043D" w:rsidRPr="00FB5691" w:rsidRDefault="00C3043D" w:rsidP="00EC5FDD">
            <w:pPr>
              <w:numPr>
                <w:ilvl w:val="0"/>
                <w:numId w:val="21"/>
              </w:numPr>
              <w:spacing w:after="200"/>
              <w:jc w:val="left"/>
              <w:rPr>
                <w:rFonts w:ascii="Liberation Serif" w:hAnsi="Liberation Serif" w:cs="Arial"/>
                <w:szCs w:val="24"/>
                <w:lang w:val="en-US"/>
              </w:rPr>
            </w:pPr>
            <w:r w:rsidRPr="00FB5691">
              <w:rPr>
                <w:rFonts w:ascii="Liberation Serif" w:hAnsi="Liberation Serif" w:cs="Arial"/>
                <w:szCs w:val="24"/>
                <w:lang w:val="en-US"/>
              </w:rPr>
              <w:t>Re-read your comment for logical correctness and clarity. Have you left out any ideas?</w:t>
            </w:r>
          </w:p>
          <w:p w:rsidR="00C3043D" w:rsidRPr="00FB5691" w:rsidRDefault="00C3043D" w:rsidP="00EC5FDD">
            <w:pPr>
              <w:numPr>
                <w:ilvl w:val="0"/>
                <w:numId w:val="21"/>
              </w:numPr>
              <w:spacing w:after="200"/>
              <w:jc w:val="left"/>
              <w:rPr>
                <w:rFonts w:ascii="Liberation Serif" w:hAnsi="Liberation Serif" w:cs="Arial"/>
                <w:szCs w:val="24"/>
                <w:lang w:val="en-US"/>
              </w:rPr>
            </w:pPr>
            <w:r w:rsidRPr="00FB5691">
              <w:rPr>
                <w:rFonts w:ascii="Liberation Serif" w:hAnsi="Liberation Serif" w:cs="Arial"/>
                <w:szCs w:val="24"/>
                <w:lang w:val="en-US"/>
              </w:rPr>
              <w:t xml:space="preserve">Make sure you have expressed your position clearly enough. </w:t>
            </w:r>
          </w:p>
          <w:p w:rsidR="00C3043D" w:rsidRPr="00FB5691" w:rsidRDefault="00C3043D" w:rsidP="00EC5FDD">
            <w:pPr>
              <w:numPr>
                <w:ilvl w:val="0"/>
                <w:numId w:val="21"/>
              </w:numPr>
              <w:spacing w:after="200"/>
              <w:jc w:val="left"/>
              <w:rPr>
                <w:rFonts w:ascii="Liberation Serif" w:hAnsi="Liberation Serif" w:cs="Arial"/>
                <w:szCs w:val="24"/>
                <w:lang w:val="en-US"/>
              </w:rPr>
            </w:pPr>
            <w:r w:rsidRPr="00FB5691">
              <w:rPr>
                <w:rFonts w:ascii="Liberation Serif" w:hAnsi="Liberation Serif" w:cs="Arial"/>
                <w:szCs w:val="24"/>
                <w:lang w:val="en-US"/>
              </w:rPr>
              <w:t>Check if your language is clear enough and suitable for a comment.</w:t>
            </w:r>
          </w:p>
          <w:p w:rsidR="00C3043D" w:rsidRPr="00FB5691" w:rsidRDefault="00C3043D" w:rsidP="00EC5FDD">
            <w:pPr>
              <w:numPr>
                <w:ilvl w:val="0"/>
                <w:numId w:val="21"/>
              </w:numPr>
              <w:spacing w:after="200"/>
              <w:jc w:val="left"/>
              <w:rPr>
                <w:rFonts w:ascii="Liberation Serif" w:hAnsi="Liberation Serif" w:cs="Arial"/>
                <w:szCs w:val="24"/>
                <w:lang w:val="en-US"/>
              </w:rPr>
            </w:pPr>
            <w:r w:rsidRPr="00FB5691">
              <w:rPr>
                <w:rFonts w:ascii="Liberation Serif" w:hAnsi="Liberation Serif" w:cs="Arial"/>
                <w:szCs w:val="24"/>
                <w:lang w:val="en-US"/>
              </w:rPr>
              <w:t>Proofread your comment for language errors and correct them. (May be you need</w:t>
            </w:r>
            <w:r w:rsidRPr="00FB5691">
              <w:rPr>
                <w:rFonts w:ascii="Liberation Serif" w:hAnsi="Liberation Serif" w:cs="Arial"/>
                <w:szCs w:val="24"/>
                <w:lang w:val="en-US"/>
              </w:rPr>
              <w:tab/>
              <w:t xml:space="preserve"> to consult your “error page” in your portfolio). </w:t>
            </w:r>
          </w:p>
          <w:p w:rsidR="00C3043D" w:rsidRPr="00FB5691" w:rsidRDefault="00C3043D" w:rsidP="00EC5FDD">
            <w:pPr>
              <w:numPr>
                <w:ilvl w:val="0"/>
                <w:numId w:val="21"/>
              </w:numPr>
              <w:spacing w:after="200"/>
              <w:jc w:val="left"/>
              <w:rPr>
                <w:rFonts w:ascii="Liberation Serif" w:hAnsi="Liberation Serif" w:cs="Arial"/>
                <w:szCs w:val="24"/>
                <w:lang w:val="en-US"/>
              </w:rPr>
            </w:pPr>
            <w:r w:rsidRPr="00FB5691">
              <w:rPr>
                <w:rFonts w:ascii="Liberation Serif" w:hAnsi="Liberation Serif" w:cs="Arial"/>
                <w:szCs w:val="24"/>
                <w:lang w:val="en-US"/>
              </w:rPr>
              <w:t xml:space="preserve">Write a fair copy. </w:t>
            </w:r>
          </w:p>
          <w:p w:rsidR="00C3043D" w:rsidRPr="00FB5691" w:rsidRDefault="00C3043D" w:rsidP="00161AAE">
            <w:pPr>
              <w:rPr>
                <w:rFonts w:ascii="Liberation Serif" w:hAnsi="Liberation Serif" w:cs="Arial"/>
                <w:szCs w:val="24"/>
                <w:lang w:val="en-US"/>
              </w:rPr>
            </w:pPr>
          </w:p>
        </w:tc>
        <w:tc>
          <w:tcPr>
            <w:tcW w:w="1904" w:type="dxa"/>
            <w:shd w:val="clear" w:color="auto" w:fill="auto"/>
          </w:tcPr>
          <w:p w:rsidR="00C3043D" w:rsidRPr="00FB5691" w:rsidRDefault="00C3043D" w:rsidP="00EC5FDD">
            <w:pPr>
              <w:jc w:val="center"/>
              <w:rPr>
                <w:rFonts w:ascii="Liberation Serif" w:hAnsi="Liberation Serif" w:cs="Arial"/>
                <w:szCs w:val="24"/>
                <w:lang w:val="en-US"/>
              </w:rPr>
            </w:pPr>
          </w:p>
          <w:p w:rsidR="00C3043D" w:rsidRPr="00FB5691" w:rsidRDefault="00C3043D" w:rsidP="00EC5FDD">
            <w:pPr>
              <w:jc w:val="center"/>
              <w:rPr>
                <w:rFonts w:ascii="Liberation Serif" w:hAnsi="Liberation Serif" w:cs="Arial"/>
                <w:szCs w:val="24"/>
                <w:lang w:val="en-US"/>
              </w:rPr>
            </w:pPr>
            <w:r w:rsidRPr="00FB5691">
              <w:rPr>
                <w:rFonts w:ascii="Liberation Serif" w:hAnsi="Liberation Serif" w:cs="Arial"/>
                <w:szCs w:val="24"/>
                <w:lang w:val="en-US"/>
              </w:rPr>
              <w:sym w:font="Webdings" w:char="F063"/>
            </w:r>
          </w:p>
          <w:p w:rsidR="00C3043D" w:rsidRPr="00FB5691" w:rsidRDefault="00C3043D" w:rsidP="00EC5FDD">
            <w:pPr>
              <w:jc w:val="center"/>
              <w:rPr>
                <w:rFonts w:ascii="Liberation Serif" w:hAnsi="Liberation Serif" w:cs="Arial"/>
                <w:szCs w:val="24"/>
                <w:lang w:val="en-US"/>
              </w:rPr>
            </w:pPr>
          </w:p>
          <w:p w:rsidR="00C3043D" w:rsidRPr="00FB5691" w:rsidRDefault="00C3043D" w:rsidP="00EC5FDD">
            <w:pPr>
              <w:jc w:val="center"/>
              <w:rPr>
                <w:rFonts w:ascii="Liberation Serif" w:hAnsi="Liberation Serif" w:cs="Arial"/>
                <w:szCs w:val="24"/>
                <w:lang w:val="en-US"/>
              </w:rPr>
            </w:pPr>
            <w:r w:rsidRPr="00FB5691">
              <w:rPr>
                <w:rFonts w:ascii="Liberation Serif" w:hAnsi="Liberation Serif" w:cs="Arial"/>
                <w:szCs w:val="24"/>
                <w:lang w:val="en-US"/>
              </w:rPr>
              <w:sym w:font="Webdings" w:char="F063"/>
            </w:r>
          </w:p>
          <w:p w:rsidR="00C3043D" w:rsidRPr="00FB5691" w:rsidRDefault="00C3043D" w:rsidP="00EC5FDD">
            <w:pPr>
              <w:jc w:val="center"/>
              <w:rPr>
                <w:rFonts w:ascii="Liberation Serif" w:hAnsi="Liberation Serif" w:cs="Arial"/>
                <w:szCs w:val="24"/>
                <w:lang w:val="en-US"/>
              </w:rPr>
            </w:pPr>
          </w:p>
          <w:p w:rsidR="00C3043D" w:rsidRPr="00FB5691" w:rsidRDefault="00C3043D" w:rsidP="00EC5FDD">
            <w:pPr>
              <w:jc w:val="center"/>
              <w:rPr>
                <w:rFonts w:ascii="Liberation Serif" w:hAnsi="Liberation Serif" w:cs="Arial"/>
                <w:szCs w:val="24"/>
                <w:lang w:val="en-US"/>
              </w:rPr>
            </w:pPr>
            <w:r w:rsidRPr="00FB5691">
              <w:rPr>
                <w:rFonts w:ascii="Liberation Serif" w:hAnsi="Liberation Serif" w:cs="Arial"/>
                <w:szCs w:val="24"/>
                <w:lang w:val="en-US"/>
              </w:rPr>
              <w:sym w:font="Webdings" w:char="F063"/>
            </w:r>
          </w:p>
          <w:p w:rsidR="00C3043D" w:rsidRPr="00FB5691" w:rsidRDefault="00C3043D" w:rsidP="00EC5FDD">
            <w:pPr>
              <w:jc w:val="center"/>
              <w:rPr>
                <w:rFonts w:ascii="Liberation Serif" w:hAnsi="Liberation Serif" w:cs="Arial"/>
                <w:szCs w:val="24"/>
                <w:lang w:val="en-US"/>
              </w:rPr>
            </w:pPr>
          </w:p>
          <w:p w:rsidR="00C3043D" w:rsidRDefault="00C3043D" w:rsidP="00EC5FDD">
            <w:pPr>
              <w:jc w:val="center"/>
              <w:rPr>
                <w:rFonts w:ascii="Liberation Serif" w:hAnsi="Liberation Serif" w:cs="Arial"/>
                <w:szCs w:val="24"/>
                <w:lang w:val="en-US"/>
              </w:rPr>
            </w:pPr>
            <w:r w:rsidRPr="00FB5691">
              <w:rPr>
                <w:rFonts w:ascii="Liberation Serif" w:hAnsi="Liberation Serif" w:cs="Arial"/>
                <w:szCs w:val="24"/>
                <w:lang w:val="en-US"/>
              </w:rPr>
              <w:sym w:font="Webdings" w:char="F063"/>
            </w:r>
          </w:p>
          <w:p w:rsidR="00623CE5" w:rsidRDefault="00623CE5" w:rsidP="00EC5FDD">
            <w:pPr>
              <w:jc w:val="center"/>
              <w:rPr>
                <w:rFonts w:ascii="Liberation Serif" w:hAnsi="Liberation Serif" w:cs="Arial"/>
                <w:szCs w:val="24"/>
                <w:lang w:val="en-US"/>
              </w:rPr>
            </w:pPr>
          </w:p>
          <w:p w:rsidR="005249F8" w:rsidRDefault="005249F8" w:rsidP="00EC5FDD">
            <w:pPr>
              <w:jc w:val="center"/>
              <w:rPr>
                <w:rFonts w:ascii="Liberation Serif" w:hAnsi="Liberation Serif" w:cs="Arial"/>
                <w:szCs w:val="24"/>
                <w:lang w:val="en-US"/>
              </w:rPr>
            </w:pPr>
          </w:p>
          <w:p w:rsidR="00623CE5" w:rsidRPr="00FB5691" w:rsidRDefault="00623CE5" w:rsidP="00EC5FDD">
            <w:pPr>
              <w:jc w:val="center"/>
              <w:rPr>
                <w:rFonts w:ascii="Liberation Serif" w:hAnsi="Liberation Serif" w:cs="Arial"/>
                <w:szCs w:val="24"/>
                <w:lang w:val="en-US"/>
              </w:rPr>
            </w:pPr>
            <w:r w:rsidRPr="00FB5691">
              <w:rPr>
                <w:rFonts w:ascii="Liberation Serif" w:hAnsi="Liberation Serif" w:cs="Arial"/>
                <w:szCs w:val="24"/>
                <w:lang w:val="en-US"/>
              </w:rPr>
              <w:sym w:font="Webdings" w:char="F063"/>
            </w:r>
          </w:p>
        </w:tc>
      </w:tr>
    </w:tbl>
    <w:p w:rsidR="00161AAE" w:rsidRPr="00FB5691" w:rsidRDefault="00161AAE" w:rsidP="00161AA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20"/>
        <w:rPr>
          <w:rFonts w:ascii="Liberation Serif" w:eastAsia="Calibri" w:hAnsi="Liberation Serif" w:cs="Arial"/>
          <w:kern w:val="1"/>
          <w:szCs w:val="24"/>
          <w:lang w:val="en-US"/>
        </w:rPr>
      </w:pPr>
    </w:p>
    <w:p w:rsidR="00161AAE" w:rsidRPr="00FB5691" w:rsidRDefault="00161AAE" w:rsidP="00C3043D">
      <w:pPr>
        <w:widowControl w:val="0"/>
        <w:tabs>
          <w:tab w:val="left" w:pos="560"/>
          <w:tab w:val="left" w:pos="1120"/>
        </w:tabs>
        <w:autoSpaceDE w:val="0"/>
        <w:autoSpaceDN w:val="0"/>
        <w:adjustRightInd w:val="0"/>
        <w:ind w:left="720"/>
        <w:jc w:val="center"/>
        <w:rPr>
          <w:rFonts w:ascii="Liberation Serif" w:eastAsia="Calibri" w:hAnsi="Liberation Serif" w:cs="Arial"/>
          <w:b/>
          <w:i/>
          <w:kern w:val="1"/>
          <w:szCs w:val="24"/>
          <w:u w:val="single"/>
          <w:lang w:val="en-US"/>
        </w:rPr>
      </w:pPr>
      <w:r w:rsidRPr="00FB5691">
        <w:rPr>
          <w:rFonts w:ascii="Liberation Serif" w:eastAsia="Calibri" w:hAnsi="Liberation Serif" w:cs="Arial"/>
          <w:b/>
          <w:i/>
          <w:kern w:val="1"/>
          <w:szCs w:val="24"/>
          <w:u w:val="single"/>
          <w:lang w:val="en-US"/>
        </w:rPr>
        <w:t>OR:</w:t>
      </w:r>
    </w:p>
    <w:p w:rsidR="00161AAE" w:rsidRPr="00FB5691" w:rsidRDefault="00161AAE" w:rsidP="00161AA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20"/>
        <w:rPr>
          <w:rFonts w:ascii="Liberation Serif" w:eastAsia="Calibri" w:hAnsi="Liberation Serif" w:cs="Arial"/>
          <w:kern w:val="1"/>
          <w:szCs w:val="24"/>
          <w:lang w:val="en-US"/>
        </w:rPr>
      </w:pPr>
    </w:p>
    <w:p w:rsidR="00161AAE" w:rsidRPr="00FB5691" w:rsidRDefault="00C3043D" w:rsidP="00C3043D">
      <w:pPr>
        <w:widowControl w:val="0"/>
        <w:pBdr>
          <w:top w:val="single" w:sz="2" w:space="1" w:color="auto"/>
          <w:left w:val="single" w:sz="2" w:space="4" w:color="auto"/>
          <w:bottom w:val="single" w:sz="2" w:space="1" w:color="auto"/>
          <w:right w:val="single" w:sz="2" w:space="4" w:color="auto"/>
        </w:pBdr>
        <w:shd w:val="clear" w:color="auto" w:fill="E6E6E6"/>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left"/>
        <w:rPr>
          <w:rFonts w:ascii="Liberation Serif" w:eastAsia="Calibri" w:hAnsi="Liberation Serif" w:cs="Arial"/>
          <w:kern w:val="1"/>
          <w:szCs w:val="24"/>
          <w:lang w:val="en-US"/>
        </w:rPr>
      </w:pPr>
      <w:r w:rsidRPr="00FB5691">
        <w:rPr>
          <w:rFonts w:ascii="Liberation Serif" w:eastAsia="Calibri" w:hAnsi="Liberation Serif" w:cs="Arial"/>
          <w:i/>
          <w:kern w:val="1"/>
          <w:szCs w:val="24"/>
          <w:lang w:val="en-US"/>
        </w:rPr>
        <w:sym w:font="Wingdings" w:char="F046"/>
      </w:r>
      <w:r w:rsidRPr="00FB5691">
        <w:rPr>
          <w:rFonts w:ascii="Liberation Serif" w:eastAsia="Calibri" w:hAnsi="Liberation Serif" w:cs="Arial"/>
          <w:i/>
          <w:kern w:val="1"/>
          <w:szCs w:val="24"/>
          <w:lang w:val="en-US"/>
        </w:rPr>
        <w:t xml:space="preserve"> </w:t>
      </w:r>
      <w:r w:rsidRPr="00FB5691">
        <w:rPr>
          <w:rFonts w:ascii="Liberation Serif" w:eastAsia="Calibri" w:hAnsi="Liberation Serif" w:cs="Arial"/>
          <w:i/>
          <w:kern w:val="1"/>
          <w:szCs w:val="24"/>
          <w:lang w:val="en-US"/>
        </w:rPr>
        <w:tab/>
      </w:r>
      <w:r w:rsidR="00FE14E3" w:rsidRPr="00FB5691">
        <w:rPr>
          <w:rFonts w:ascii="Liberation Serif" w:eastAsia="Calibri" w:hAnsi="Liberation Serif" w:cs="Arial"/>
          <w:b/>
          <w:kern w:val="1"/>
          <w:szCs w:val="24"/>
          <w:lang w:val="en-US"/>
        </w:rPr>
        <w:t>Creative writing:</w:t>
      </w:r>
      <w:r w:rsidR="00FE14E3" w:rsidRPr="00FB5691">
        <w:rPr>
          <w:rFonts w:ascii="Liberation Serif" w:eastAsia="Calibri" w:hAnsi="Liberation Serif" w:cs="Arial"/>
          <w:i/>
          <w:kern w:val="1"/>
          <w:szCs w:val="24"/>
          <w:lang w:val="en-US"/>
        </w:rPr>
        <w:t xml:space="preserve">  </w:t>
      </w:r>
      <w:r w:rsidR="00FE14E3" w:rsidRPr="00FB5691">
        <w:rPr>
          <w:rFonts w:ascii="Liberation Serif" w:eastAsia="Calibri" w:hAnsi="Liberation Serif" w:cs="Arial"/>
          <w:kern w:val="1"/>
          <w:szCs w:val="24"/>
          <w:lang w:val="en-US"/>
        </w:rPr>
        <w:t>Write a possible continuation of the story</w:t>
      </w:r>
      <w:r w:rsidR="00FE14E3" w:rsidRPr="00FB5691">
        <w:rPr>
          <w:rFonts w:ascii="Liberation Serif" w:eastAsia="Calibri" w:hAnsi="Liberation Serif" w:cs="Arial"/>
          <w:i/>
          <w:kern w:val="1"/>
          <w:szCs w:val="24"/>
          <w:lang w:val="en-US"/>
        </w:rPr>
        <w:t>.</w:t>
      </w:r>
    </w:p>
    <w:p w:rsidR="00161AAE" w:rsidRPr="00FB5691" w:rsidRDefault="00161AAE" w:rsidP="00161AAE">
      <w:pPr>
        <w:rPr>
          <w:rFonts w:ascii="Liberation Serif" w:hAnsi="Liberation Serif" w:cs="Arial"/>
          <w:szCs w:val="24"/>
          <w:lang w:val="en-US"/>
        </w:rPr>
      </w:pPr>
    </w:p>
    <w:p w:rsidR="00FE14E3" w:rsidRPr="00FB5691" w:rsidRDefault="00FE14E3" w:rsidP="00FE14E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55" w:hanging="555"/>
        <w:jc w:val="center"/>
        <w:rPr>
          <w:rFonts w:ascii="Liberation Serif" w:eastAsia="Calibri" w:hAnsi="Liberation Serif" w:cs="Arial"/>
          <w:b/>
          <w:kern w:val="1"/>
          <w:szCs w:val="24"/>
          <w:lang w:val="en-US"/>
        </w:rPr>
      </w:pPr>
      <w:r w:rsidRPr="00FB5691">
        <w:rPr>
          <w:rFonts w:ascii="Liberation Serif" w:eastAsia="Calibri" w:hAnsi="Liberation Serif" w:cs="Arial"/>
          <w:b/>
          <w:kern w:val="1"/>
          <w:szCs w:val="24"/>
          <w:lang w:val="en-US"/>
        </w:rPr>
        <w:t>The story is ended with the sentences</w:t>
      </w:r>
    </w:p>
    <w:p w:rsidR="00FE14E3" w:rsidRPr="00FB5691" w:rsidRDefault="00FE14E3" w:rsidP="00FE14E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55" w:hanging="555"/>
        <w:jc w:val="center"/>
        <w:rPr>
          <w:rFonts w:ascii="Liberation Serif" w:eastAsia="Calibri" w:hAnsi="Liberation Serif" w:cs="Arial"/>
          <w:b/>
          <w:i/>
          <w:kern w:val="1"/>
          <w:szCs w:val="24"/>
          <w:lang w:val="en-US"/>
        </w:rPr>
      </w:pPr>
      <w:r w:rsidRPr="00FB5691">
        <w:rPr>
          <w:rFonts w:ascii="Liberation Serif" w:eastAsia="Calibri" w:hAnsi="Liberation Serif" w:cs="Arial"/>
          <w:b/>
          <w:i/>
          <w:kern w:val="1"/>
          <w:szCs w:val="24"/>
          <w:lang w:val="en-US"/>
        </w:rPr>
        <w:t>George finished his beer. ‘I think I’ll have</w:t>
      </w:r>
    </w:p>
    <w:p w:rsidR="00FE14E3" w:rsidRPr="00FB5691" w:rsidRDefault="00FE14E3" w:rsidP="00FE14E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Liberation Serif" w:eastAsia="Calibri" w:hAnsi="Liberation Serif" w:cs="Arial"/>
          <w:b/>
          <w:kern w:val="1"/>
          <w:szCs w:val="24"/>
          <w:lang w:val="en-US"/>
        </w:rPr>
      </w:pPr>
      <w:proofErr w:type="gramStart"/>
      <w:r w:rsidRPr="00FB5691">
        <w:rPr>
          <w:rFonts w:ascii="Liberation Serif" w:eastAsia="Calibri" w:hAnsi="Liberation Serif" w:cs="Arial"/>
          <w:b/>
          <w:i/>
          <w:kern w:val="1"/>
          <w:szCs w:val="24"/>
          <w:lang w:val="en-US"/>
        </w:rPr>
        <w:t>the</w:t>
      </w:r>
      <w:proofErr w:type="gramEnd"/>
      <w:r w:rsidRPr="00FB5691">
        <w:rPr>
          <w:rFonts w:ascii="Liberation Serif" w:eastAsia="Calibri" w:hAnsi="Liberation Serif" w:cs="Arial"/>
          <w:b/>
          <w:i/>
          <w:kern w:val="1"/>
          <w:szCs w:val="24"/>
          <w:lang w:val="en-US"/>
        </w:rPr>
        <w:t xml:space="preserve"> same again,’ he said</w:t>
      </w:r>
      <w:r w:rsidRPr="00FB5691">
        <w:rPr>
          <w:rFonts w:ascii="Liberation Serif" w:eastAsia="Calibri" w:hAnsi="Liberation Serif" w:cs="Arial"/>
          <w:b/>
          <w:kern w:val="1"/>
          <w:szCs w:val="24"/>
          <w:lang w:val="en-US"/>
        </w:rPr>
        <w:t>.</w:t>
      </w:r>
    </w:p>
    <w:p w:rsidR="00FE14E3" w:rsidRPr="00FB5691" w:rsidRDefault="00FE14E3" w:rsidP="00FE14E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Liberation Serif" w:eastAsia="Calibri" w:hAnsi="Liberation Serif" w:cs="Arial"/>
          <w:kern w:val="1"/>
          <w:szCs w:val="24"/>
          <w:lang w:val="en-US"/>
        </w:rPr>
      </w:pPr>
    </w:p>
    <w:p w:rsidR="00FE14E3" w:rsidRPr="00FB5691" w:rsidRDefault="00FE14E3" w:rsidP="00FE14E3">
      <w:pPr>
        <w:widowControl w:val="0"/>
        <w:numPr>
          <w:ilvl w:val="0"/>
          <w:numId w:val="20"/>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left"/>
        <w:rPr>
          <w:rFonts w:ascii="Liberation Serif" w:eastAsia="Calibri" w:hAnsi="Liberation Serif" w:cs="Arial"/>
          <w:kern w:val="1"/>
          <w:szCs w:val="24"/>
          <w:lang w:val="en-US"/>
        </w:rPr>
      </w:pPr>
      <w:r w:rsidRPr="00FB5691">
        <w:rPr>
          <w:rFonts w:ascii="Liberation Serif" w:eastAsia="Calibri" w:hAnsi="Liberation Serif" w:cs="Arial"/>
          <w:kern w:val="1"/>
          <w:szCs w:val="24"/>
          <w:lang w:val="en-US"/>
        </w:rPr>
        <w:t xml:space="preserve">What do you think might his friend say or ask? </w:t>
      </w:r>
    </w:p>
    <w:p w:rsidR="00FE14E3" w:rsidRPr="00FB5691" w:rsidRDefault="00FE14E3" w:rsidP="00FE14E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left"/>
        <w:rPr>
          <w:rFonts w:ascii="Liberation Serif" w:eastAsia="Calibri" w:hAnsi="Liberation Serif" w:cs="Arial"/>
          <w:kern w:val="1"/>
          <w:szCs w:val="24"/>
          <w:lang w:val="en-US"/>
        </w:rPr>
      </w:pPr>
      <w:r w:rsidRPr="00FB5691">
        <w:rPr>
          <w:rFonts w:ascii="Liberation Serif" w:eastAsia="Calibri" w:hAnsi="Liberation Serif" w:cs="Arial"/>
          <w:kern w:val="1"/>
          <w:szCs w:val="24"/>
          <w:lang w:val="en-US"/>
        </w:rPr>
        <w:tab/>
      </w:r>
      <w:r w:rsidRPr="00FB5691">
        <w:rPr>
          <w:rFonts w:ascii="Liberation Serif" w:eastAsia="Calibri" w:hAnsi="Liberation Serif" w:cs="Arial"/>
          <w:kern w:val="1"/>
          <w:szCs w:val="24"/>
          <w:lang w:val="en-US"/>
        </w:rPr>
        <w:tab/>
        <w:t>Write a continuation of the dialogue be</w:t>
      </w:r>
      <w:r w:rsidR="005249F8">
        <w:rPr>
          <w:rFonts w:ascii="Liberation Serif" w:eastAsia="Calibri" w:hAnsi="Liberation Serif" w:cs="Arial"/>
          <w:kern w:val="1"/>
          <w:szCs w:val="24"/>
          <w:lang w:val="en-US"/>
        </w:rPr>
        <w:t>tween the three men (150 words).</w:t>
      </w:r>
    </w:p>
    <w:p w:rsidR="00FE14E3" w:rsidRPr="00FB5691" w:rsidRDefault="00FE14E3" w:rsidP="00FE14E3">
      <w:pPr>
        <w:widowControl w:val="0"/>
        <w:numPr>
          <w:ilvl w:val="0"/>
          <w:numId w:val="20"/>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left"/>
        <w:rPr>
          <w:rFonts w:ascii="Liberation Serif" w:hAnsi="Liberation Serif" w:cs="Arial"/>
          <w:szCs w:val="24"/>
          <w:lang w:val="en-US"/>
        </w:rPr>
      </w:pPr>
      <w:r w:rsidRPr="00FB5691">
        <w:rPr>
          <w:rFonts w:ascii="Liberation Serif" w:eastAsia="Calibri" w:hAnsi="Liberation Serif" w:cs="Arial"/>
          <w:kern w:val="1"/>
          <w:szCs w:val="24"/>
          <w:lang w:val="en-US"/>
        </w:rPr>
        <w:t>Make sure you plan and structure your text well.</w:t>
      </w:r>
    </w:p>
    <w:p w:rsidR="00FE14E3" w:rsidRPr="00FB5691" w:rsidRDefault="00FE14E3" w:rsidP="00161AAE">
      <w:pPr>
        <w:rPr>
          <w:rFonts w:ascii="Liberation Serif" w:hAnsi="Liberation Serif" w:cs="Arial"/>
          <w:szCs w:val="24"/>
          <w:lang w:val="en-US"/>
        </w:rPr>
      </w:pPr>
    </w:p>
    <w:p w:rsidR="00FE14E3" w:rsidRPr="00FB5691" w:rsidRDefault="00FE14E3" w:rsidP="00FE14E3">
      <w:pPr>
        <w:pBdr>
          <w:top w:val="single" w:sz="2" w:space="1" w:color="auto"/>
          <w:left w:val="single" w:sz="2" w:space="4" w:color="auto"/>
          <w:bottom w:val="single" w:sz="2" w:space="1" w:color="auto"/>
          <w:right w:val="single" w:sz="2" w:space="4" w:color="auto"/>
        </w:pBdr>
        <w:shd w:val="clear" w:color="auto" w:fill="E6E6E6"/>
        <w:rPr>
          <w:rFonts w:ascii="Liberation Serif" w:hAnsi="Liberation Serif" w:cs="Arial"/>
          <w:szCs w:val="24"/>
          <w:lang w:val="en-US"/>
        </w:rPr>
      </w:pPr>
      <w:r w:rsidRPr="00FB5691">
        <w:rPr>
          <w:rFonts w:ascii="Liberation Serif" w:eastAsia="Calibri" w:hAnsi="Liberation Serif" w:cs="Arial"/>
          <w:kern w:val="1"/>
          <w:szCs w:val="24"/>
          <w:lang w:val="en-US"/>
        </w:rPr>
        <w:sym w:font="Wingdings" w:char="F046"/>
      </w:r>
      <w:r w:rsidRPr="00FB5691">
        <w:rPr>
          <w:rFonts w:ascii="Liberation Serif" w:eastAsia="Calibri" w:hAnsi="Liberation Serif" w:cs="Arial"/>
          <w:kern w:val="1"/>
          <w:szCs w:val="24"/>
          <w:lang w:val="en-US"/>
        </w:rPr>
        <w:t xml:space="preserve"> </w:t>
      </w:r>
      <w:r w:rsidRPr="00FB5691">
        <w:rPr>
          <w:rFonts w:ascii="Liberation Serif" w:hAnsi="Liberation Serif" w:cs="Arial"/>
          <w:szCs w:val="24"/>
          <w:lang w:val="en-US"/>
        </w:rPr>
        <w:t>After you have finished: Remember to check your text!</w:t>
      </w:r>
    </w:p>
    <w:p w:rsidR="00FE14E3" w:rsidRPr="00FB5691" w:rsidRDefault="00FE14E3" w:rsidP="00FE14E3">
      <w:pPr>
        <w:jc w:val="left"/>
        <w:rPr>
          <w:rFonts w:ascii="Liberation Serif" w:hAnsi="Liberation Serif" w:cs="Arial"/>
          <w:szCs w:val="24"/>
          <w:lang w:val="en-US"/>
        </w:rPr>
      </w:pPr>
    </w:p>
    <w:tbl>
      <w:tblPr>
        <w:tblW w:w="9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308"/>
        <w:gridCol w:w="1904"/>
      </w:tblGrid>
      <w:tr w:rsidR="00FE14E3" w:rsidRPr="00FB5691" w:rsidTr="00EC5FDD">
        <w:tc>
          <w:tcPr>
            <w:tcW w:w="7308" w:type="dxa"/>
            <w:shd w:val="clear" w:color="auto" w:fill="auto"/>
          </w:tcPr>
          <w:p w:rsidR="00FE14E3" w:rsidRPr="00FB5691" w:rsidRDefault="00FE14E3" w:rsidP="008C7796">
            <w:pPr>
              <w:rPr>
                <w:rFonts w:ascii="Liberation Serif" w:hAnsi="Liberation Serif" w:cs="Arial"/>
                <w:szCs w:val="24"/>
                <w:lang w:val="en-US"/>
              </w:rPr>
            </w:pPr>
          </w:p>
        </w:tc>
        <w:tc>
          <w:tcPr>
            <w:tcW w:w="1904" w:type="dxa"/>
            <w:shd w:val="clear" w:color="auto" w:fill="auto"/>
          </w:tcPr>
          <w:p w:rsidR="00FE14E3" w:rsidRPr="00FB5691" w:rsidRDefault="00FE14E3" w:rsidP="008C7796">
            <w:pPr>
              <w:rPr>
                <w:rFonts w:ascii="Liberation Serif" w:hAnsi="Liberation Serif" w:cs="Arial"/>
                <w:b/>
                <w:szCs w:val="24"/>
                <w:lang w:val="en-US"/>
              </w:rPr>
            </w:pPr>
            <w:r w:rsidRPr="00FB5691">
              <w:rPr>
                <w:rFonts w:ascii="Liberation Serif" w:hAnsi="Liberation Serif" w:cs="Arial"/>
                <w:b/>
                <w:szCs w:val="24"/>
                <w:lang w:val="en-US"/>
              </w:rPr>
              <w:t xml:space="preserve">Check </w:t>
            </w:r>
            <w:r w:rsidRPr="00FB5691">
              <w:rPr>
                <w:rFonts w:ascii="Liberation Serif" w:hAnsi="Liberation Serif" w:cs="Arial"/>
                <w:b/>
                <w:szCs w:val="24"/>
                <w:lang w:val="en-US"/>
              </w:rPr>
              <w:sym w:font="Wingdings 2" w:char="F052"/>
            </w:r>
          </w:p>
        </w:tc>
      </w:tr>
      <w:tr w:rsidR="00FE14E3" w:rsidRPr="00FB5691" w:rsidTr="00EC5FDD">
        <w:tc>
          <w:tcPr>
            <w:tcW w:w="7308" w:type="dxa"/>
            <w:shd w:val="clear" w:color="auto" w:fill="auto"/>
          </w:tcPr>
          <w:p w:rsidR="00FE14E3" w:rsidRPr="00FB5691" w:rsidRDefault="00FE14E3" w:rsidP="00EC5FDD">
            <w:pPr>
              <w:jc w:val="left"/>
              <w:rPr>
                <w:rFonts w:ascii="Liberation Serif" w:hAnsi="Liberation Serif" w:cs="Arial"/>
                <w:szCs w:val="24"/>
                <w:lang w:val="en-US"/>
              </w:rPr>
            </w:pPr>
          </w:p>
          <w:p w:rsidR="00FE14E3" w:rsidRPr="00FB5691" w:rsidRDefault="00FE14E3" w:rsidP="00EC5FDD">
            <w:pPr>
              <w:numPr>
                <w:ilvl w:val="0"/>
                <w:numId w:val="21"/>
              </w:numPr>
              <w:spacing w:after="200"/>
              <w:jc w:val="left"/>
              <w:rPr>
                <w:rFonts w:ascii="Liberation Serif" w:hAnsi="Liberation Serif" w:cs="Arial"/>
                <w:szCs w:val="24"/>
                <w:lang w:val="en-US"/>
              </w:rPr>
            </w:pPr>
            <w:r w:rsidRPr="00FB5691">
              <w:rPr>
                <w:rFonts w:ascii="Liberation Serif" w:hAnsi="Liberation Serif" w:cs="Arial"/>
                <w:szCs w:val="24"/>
                <w:lang w:val="en-US"/>
              </w:rPr>
              <w:t>Re-read your dialogue for logical correctness and clarity.</w:t>
            </w:r>
          </w:p>
          <w:p w:rsidR="00FE14E3" w:rsidRPr="00FB5691" w:rsidRDefault="00FE14E3" w:rsidP="00EC5FDD">
            <w:pPr>
              <w:numPr>
                <w:ilvl w:val="0"/>
                <w:numId w:val="21"/>
              </w:numPr>
              <w:spacing w:after="200"/>
              <w:jc w:val="left"/>
              <w:rPr>
                <w:rFonts w:ascii="Liberation Serif" w:hAnsi="Liberation Serif" w:cs="Arial"/>
                <w:szCs w:val="24"/>
                <w:lang w:val="en-US"/>
              </w:rPr>
            </w:pPr>
            <w:r w:rsidRPr="00FB5691">
              <w:rPr>
                <w:rFonts w:ascii="Liberation Serif" w:hAnsi="Liberation Serif" w:cs="Arial"/>
                <w:szCs w:val="24"/>
                <w:lang w:val="en-US"/>
              </w:rPr>
              <w:t>Check if your text AND language is close enough to the original.</w:t>
            </w:r>
          </w:p>
          <w:p w:rsidR="00FE14E3" w:rsidRPr="00FB5691" w:rsidRDefault="00FE14E3" w:rsidP="00EC5FDD">
            <w:pPr>
              <w:numPr>
                <w:ilvl w:val="0"/>
                <w:numId w:val="21"/>
              </w:numPr>
              <w:spacing w:after="200"/>
              <w:jc w:val="left"/>
              <w:rPr>
                <w:rFonts w:ascii="Liberation Serif" w:hAnsi="Liberation Serif" w:cs="Arial"/>
                <w:szCs w:val="24"/>
                <w:lang w:val="en-US"/>
              </w:rPr>
            </w:pPr>
            <w:r w:rsidRPr="00FB5691">
              <w:rPr>
                <w:rFonts w:ascii="Liberation Serif" w:hAnsi="Liberation Serif" w:cs="Arial"/>
                <w:szCs w:val="24"/>
                <w:lang w:val="en-US"/>
              </w:rPr>
              <w:t>Proofread your dialogue for language errors and</w:t>
            </w:r>
            <w:r w:rsidR="005249F8">
              <w:rPr>
                <w:rFonts w:ascii="Liberation Serif" w:hAnsi="Liberation Serif" w:cs="Arial"/>
                <w:szCs w:val="24"/>
                <w:lang w:val="en-US"/>
              </w:rPr>
              <w:t xml:space="preserve"> correct them. (May be you need</w:t>
            </w:r>
            <w:r w:rsidRPr="00FB5691">
              <w:rPr>
                <w:rFonts w:ascii="Liberation Serif" w:hAnsi="Liberation Serif" w:cs="Arial"/>
                <w:szCs w:val="24"/>
                <w:lang w:val="en-US"/>
              </w:rPr>
              <w:t xml:space="preserve"> to consult your “error page” in your portfolio).</w:t>
            </w:r>
          </w:p>
          <w:p w:rsidR="00FE14E3" w:rsidRPr="00FB5691" w:rsidRDefault="00FE14E3" w:rsidP="00EC5FDD">
            <w:pPr>
              <w:numPr>
                <w:ilvl w:val="0"/>
                <w:numId w:val="21"/>
              </w:numPr>
              <w:spacing w:after="200"/>
              <w:jc w:val="left"/>
              <w:rPr>
                <w:rFonts w:ascii="Liberation Serif" w:hAnsi="Liberation Serif" w:cs="Arial"/>
                <w:szCs w:val="24"/>
                <w:lang w:val="en-US"/>
              </w:rPr>
            </w:pPr>
            <w:r w:rsidRPr="00FB5691">
              <w:rPr>
                <w:rFonts w:ascii="Liberation Serif" w:hAnsi="Liberation Serif" w:cs="Arial"/>
                <w:szCs w:val="24"/>
                <w:lang w:val="en-US"/>
              </w:rPr>
              <w:t xml:space="preserve">Write a fair copy. </w:t>
            </w:r>
          </w:p>
        </w:tc>
        <w:tc>
          <w:tcPr>
            <w:tcW w:w="1904" w:type="dxa"/>
            <w:shd w:val="clear" w:color="auto" w:fill="auto"/>
          </w:tcPr>
          <w:p w:rsidR="00FE14E3" w:rsidRPr="00FB5691" w:rsidRDefault="00FE14E3" w:rsidP="00EC5FDD">
            <w:pPr>
              <w:jc w:val="center"/>
              <w:rPr>
                <w:rFonts w:ascii="Liberation Serif" w:hAnsi="Liberation Serif" w:cs="Arial"/>
                <w:szCs w:val="24"/>
                <w:lang w:val="en-US"/>
              </w:rPr>
            </w:pPr>
          </w:p>
          <w:p w:rsidR="00FE14E3" w:rsidRPr="00FB5691" w:rsidRDefault="00FE14E3" w:rsidP="00EC5FDD">
            <w:pPr>
              <w:jc w:val="center"/>
              <w:rPr>
                <w:rFonts w:ascii="Liberation Serif" w:hAnsi="Liberation Serif" w:cs="Arial"/>
                <w:szCs w:val="24"/>
                <w:lang w:val="en-US"/>
              </w:rPr>
            </w:pPr>
            <w:r w:rsidRPr="00FB5691">
              <w:rPr>
                <w:rFonts w:ascii="Liberation Serif" w:hAnsi="Liberation Serif" w:cs="Arial"/>
                <w:szCs w:val="24"/>
                <w:lang w:val="en-US"/>
              </w:rPr>
              <w:sym w:font="Webdings" w:char="F063"/>
            </w:r>
          </w:p>
          <w:p w:rsidR="00FE14E3" w:rsidRPr="00FB5691" w:rsidRDefault="00FE14E3" w:rsidP="00EC5FDD">
            <w:pPr>
              <w:jc w:val="center"/>
              <w:rPr>
                <w:rFonts w:ascii="Liberation Serif" w:hAnsi="Liberation Serif" w:cs="Arial"/>
                <w:szCs w:val="24"/>
                <w:lang w:val="en-US"/>
              </w:rPr>
            </w:pPr>
          </w:p>
          <w:p w:rsidR="00FE14E3" w:rsidRPr="00FB5691" w:rsidRDefault="00FE14E3" w:rsidP="00EC5FDD">
            <w:pPr>
              <w:jc w:val="center"/>
              <w:rPr>
                <w:rFonts w:ascii="Liberation Serif" w:hAnsi="Liberation Serif" w:cs="Arial"/>
                <w:szCs w:val="24"/>
                <w:lang w:val="en-US"/>
              </w:rPr>
            </w:pPr>
            <w:r w:rsidRPr="00FB5691">
              <w:rPr>
                <w:rFonts w:ascii="Liberation Serif" w:hAnsi="Liberation Serif" w:cs="Arial"/>
                <w:szCs w:val="24"/>
                <w:lang w:val="en-US"/>
              </w:rPr>
              <w:sym w:font="Webdings" w:char="F063"/>
            </w:r>
          </w:p>
          <w:p w:rsidR="00FE14E3" w:rsidRPr="00FB5691" w:rsidRDefault="00FE14E3" w:rsidP="00EC5FDD">
            <w:pPr>
              <w:jc w:val="center"/>
              <w:rPr>
                <w:rFonts w:ascii="Liberation Serif" w:hAnsi="Liberation Serif" w:cs="Arial"/>
                <w:szCs w:val="24"/>
                <w:lang w:val="en-US"/>
              </w:rPr>
            </w:pPr>
          </w:p>
          <w:p w:rsidR="00FE14E3" w:rsidRPr="00FB5691" w:rsidRDefault="00FE14E3" w:rsidP="00EC5FDD">
            <w:pPr>
              <w:jc w:val="center"/>
              <w:rPr>
                <w:rFonts w:ascii="Liberation Serif" w:hAnsi="Liberation Serif" w:cs="Arial"/>
                <w:szCs w:val="24"/>
                <w:lang w:val="en-US"/>
              </w:rPr>
            </w:pPr>
            <w:r w:rsidRPr="00FB5691">
              <w:rPr>
                <w:rFonts w:ascii="Liberation Serif" w:hAnsi="Liberation Serif" w:cs="Arial"/>
                <w:szCs w:val="24"/>
                <w:lang w:val="en-US"/>
              </w:rPr>
              <w:sym w:font="Webdings" w:char="F063"/>
            </w:r>
          </w:p>
          <w:p w:rsidR="00FE14E3" w:rsidRPr="00FB5691" w:rsidRDefault="00FE14E3" w:rsidP="00EC5FDD">
            <w:pPr>
              <w:jc w:val="center"/>
              <w:rPr>
                <w:rFonts w:ascii="Liberation Serif" w:hAnsi="Liberation Serif" w:cs="Arial"/>
                <w:szCs w:val="24"/>
                <w:lang w:val="en-US"/>
              </w:rPr>
            </w:pPr>
          </w:p>
          <w:p w:rsidR="00FE14E3" w:rsidRPr="00FB5691" w:rsidRDefault="00FE14E3" w:rsidP="00EC5FDD">
            <w:pPr>
              <w:jc w:val="center"/>
              <w:rPr>
                <w:rFonts w:ascii="Liberation Serif" w:hAnsi="Liberation Serif" w:cs="Arial"/>
                <w:szCs w:val="24"/>
                <w:lang w:val="en-US"/>
              </w:rPr>
            </w:pPr>
          </w:p>
          <w:p w:rsidR="00FE14E3" w:rsidRPr="00FB5691" w:rsidRDefault="00FE14E3" w:rsidP="00EC5FDD">
            <w:pPr>
              <w:jc w:val="center"/>
              <w:rPr>
                <w:rFonts w:ascii="Liberation Serif" w:hAnsi="Liberation Serif" w:cs="Arial"/>
                <w:szCs w:val="24"/>
                <w:lang w:val="en-US"/>
              </w:rPr>
            </w:pPr>
            <w:r w:rsidRPr="00FB5691">
              <w:rPr>
                <w:rFonts w:ascii="Liberation Serif" w:hAnsi="Liberation Serif" w:cs="Arial"/>
                <w:szCs w:val="24"/>
                <w:lang w:val="en-US"/>
              </w:rPr>
              <w:sym w:font="Webdings" w:char="F063"/>
            </w:r>
          </w:p>
        </w:tc>
      </w:tr>
    </w:tbl>
    <w:p w:rsidR="00FB5691" w:rsidRDefault="00FB5691" w:rsidP="00161AAE">
      <w:pPr>
        <w:rPr>
          <w:rFonts w:cs="Arial"/>
          <w:sz w:val="2"/>
          <w:szCs w:val="2"/>
          <w:lang w:val="en-US"/>
        </w:rPr>
      </w:pPr>
    </w:p>
    <w:p w:rsidR="00FB5691" w:rsidRDefault="00FB5691" w:rsidP="00FB5691">
      <w:pPr>
        <w:jc w:val="center"/>
        <w:rPr>
          <w:lang w:val="en-GB"/>
        </w:rPr>
      </w:pPr>
      <w:r>
        <w:rPr>
          <w:rFonts w:cs="Arial"/>
          <w:sz w:val="2"/>
          <w:szCs w:val="2"/>
          <w:lang w:val="en-US"/>
        </w:rPr>
        <w:br w:type="page"/>
      </w:r>
    </w:p>
    <w:p w:rsidR="00FB5691" w:rsidRDefault="00FB5691" w:rsidP="00FB5691">
      <w:pPr>
        <w:jc w:val="center"/>
        <w:rPr>
          <w:lang w:val="en-GB"/>
        </w:rPr>
      </w:pPr>
    </w:p>
    <w:p w:rsidR="00FB5691" w:rsidRDefault="00FB5691" w:rsidP="00FB5691">
      <w:pPr>
        <w:jc w:val="center"/>
        <w:rPr>
          <w:lang w:val="en-GB"/>
        </w:rPr>
      </w:pPr>
    </w:p>
    <w:p w:rsidR="00FB5691" w:rsidRDefault="00FB5691" w:rsidP="00FB5691">
      <w:pPr>
        <w:jc w:val="center"/>
        <w:rPr>
          <w:lang w:val="en-GB"/>
        </w:rPr>
      </w:pPr>
    </w:p>
    <w:p w:rsidR="00FB5691" w:rsidRDefault="00FB5691" w:rsidP="00FB5691">
      <w:pPr>
        <w:jc w:val="center"/>
        <w:rPr>
          <w:lang w:val="en-GB"/>
        </w:rPr>
      </w:pPr>
    </w:p>
    <w:p w:rsidR="00FB5691" w:rsidRDefault="00FB5691" w:rsidP="00FB5691">
      <w:pPr>
        <w:jc w:val="center"/>
        <w:rPr>
          <w:lang w:val="en-GB"/>
        </w:rPr>
      </w:pPr>
    </w:p>
    <w:p w:rsidR="00FB5691" w:rsidRDefault="00FB5691" w:rsidP="00FB5691">
      <w:pPr>
        <w:jc w:val="center"/>
        <w:rPr>
          <w:lang w:val="en-GB"/>
        </w:rPr>
      </w:pPr>
    </w:p>
    <w:p w:rsidR="00FB5691" w:rsidRDefault="00FB5691" w:rsidP="00FB5691">
      <w:pPr>
        <w:jc w:val="center"/>
        <w:rPr>
          <w:lang w:val="en-GB"/>
        </w:rPr>
      </w:pPr>
    </w:p>
    <w:p w:rsidR="00FB5691" w:rsidRDefault="00FB5691" w:rsidP="00FB5691">
      <w:pPr>
        <w:jc w:val="center"/>
        <w:rPr>
          <w:lang w:val="en-GB"/>
        </w:rPr>
      </w:pPr>
    </w:p>
    <w:p w:rsidR="00FB5691" w:rsidRDefault="00FB5691" w:rsidP="00FB5691">
      <w:pPr>
        <w:jc w:val="center"/>
        <w:rPr>
          <w:lang w:val="en-GB"/>
        </w:rPr>
      </w:pPr>
    </w:p>
    <w:p w:rsidR="00FB5691" w:rsidRDefault="00FB5691" w:rsidP="00FB5691">
      <w:pPr>
        <w:jc w:val="center"/>
        <w:rPr>
          <w:lang w:val="en-GB"/>
        </w:rPr>
      </w:pPr>
    </w:p>
    <w:p w:rsidR="00FB5691" w:rsidRDefault="00FB5691" w:rsidP="00FB5691">
      <w:pPr>
        <w:jc w:val="center"/>
        <w:rPr>
          <w:lang w:val="en-GB"/>
        </w:rPr>
      </w:pPr>
    </w:p>
    <w:p w:rsidR="00FB5691" w:rsidRDefault="00FB5691" w:rsidP="00FB5691">
      <w:pPr>
        <w:jc w:val="center"/>
        <w:rPr>
          <w:lang w:val="en-GB"/>
        </w:rPr>
      </w:pPr>
    </w:p>
    <w:p w:rsidR="00FB5691" w:rsidRDefault="00FB5691" w:rsidP="00FB5691">
      <w:pPr>
        <w:jc w:val="center"/>
        <w:rPr>
          <w:lang w:val="en-GB"/>
        </w:rPr>
      </w:pPr>
    </w:p>
    <w:p w:rsidR="00FB5691" w:rsidRDefault="00FB5691" w:rsidP="00FB5691">
      <w:pPr>
        <w:jc w:val="center"/>
        <w:rPr>
          <w:lang w:val="en-GB"/>
        </w:rPr>
      </w:pPr>
    </w:p>
    <w:p w:rsidR="00FB5691" w:rsidRDefault="00FB5691" w:rsidP="00FB5691">
      <w:pPr>
        <w:jc w:val="center"/>
        <w:rPr>
          <w:lang w:val="en-GB"/>
        </w:rPr>
      </w:pPr>
    </w:p>
    <w:p w:rsidR="00FB5691" w:rsidRDefault="00FB5691" w:rsidP="00FB5691">
      <w:pPr>
        <w:jc w:val="center"/>
        <w:rPr>
          <w:lang w:val="en-GB"/>
        </w:rPr>
      </w:pPr>
    </w:p>
    <w:p w:rsidR="00FB5691" w:rsidRDefault="00FB5691" w:rsidP="00FB5691">
      <w:pPr>
        <w:jc w:val="center"/>
        <w:rPr>
          <w:lang w:val="en-GB"/>
        </w:rPr>
      </w:pPr>
    </w:p>
    <w:p w:rsidR="00FB5691" w:rsidRDefault="00FB5691" w:rsidP="00FB5691">
      <w:pPr>
        <w:jc w:val="center"/>
        <w:rPr>
          <w:lang w:val="en-GB"/>
        </w:rPr>
      </w:pPr>
    </w:p>
    <w:p w:rsidR="00FB5691" w:rsidRDefault="00FB5691" w:rsidP="00FB5691">
      <w:pPr>
        <w:jc w:val="center"/>
        <w:rPr>
          <w:b/>
          <w:sz w:val="40"/>
          <w:szCs w:val="40"/>
          <w:lang w:val="en-GB"/>
        </w:rPr>
      </w:pPr>
      <w:r w:rsidRPr="00946635">
        <w:rPr>
          <w:b/>
          <w:sz w:val="40"/>
          <w:szCs w:val="40"/>
          <w:lang w:val="en-GB"/>
        </w:rPr>
        <w:t>Anhang</w:t>
      </w:r>
    </w:p>
    <w:p w:rsidR="00FB5691" w:rsidRDefault="00FB5691" w:rsidP="00FB5691">
      <w:pPr>
        <w:rPr>
          <w:b/>
          <w:sz w:val="28"/>
          <w:szCs w:val="28"/>
          <w:lang w:val="en-GB"/>
        </w:rPr>
      </w:pPr>
      <w:r>
        <w:rPr>
          <w:b/>
          <w:sz w:val="40"/>
          <w:szCs w:val="40"/>
          <w:lang w:val="en-GB"/>
        </w:rPr>
        <w:br w:type="page"/>
      </w:r>
      <w:r w:rsidRPr="00946635">
        <w:rPr>
          <w:b/>
          <w:sz w:val="28"/>
          <w:szCs w:val="28"/>
          <w:lang w:val="en-GB"/>
        </w:rPr>
        <w:lastRenderedPageBreak/>
        <w:t>Lösungen</w:t>
      </w:r>
    </w:p>
    <w:p w:rsidR="00FB5691" w:rsidRDefault="00FB5691" w:rsidP="00FB5691">
      <w:pPr>
        <w:rPr>
          <w:b/>
          <w:sz w:val="28"/>
          <w:szCs w:val="28"/>
          <w:lang w:val="en-GB"/>
        </w:rPr>
      </w:pPr>
    </w:p>
    <w:p w:rsidR="00FB5691" w:rsidRPr="002865EB" w:rsidRDefault="00FB5691" w:rsidP="00FB569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Arial"/>
          <w:color w:val="000000"/>
          <w:sz w:val="28"/>
          <w:szCs w:val="28"/>
          <w:lang w:val="en-US"/>
        </w:rPr>
      </w:pPr>
      <w:r w:rsidRPr="002865EB">
        <w:rPr>
          <w:rFonts w:cs="Arial"/>
          <w:b/>
          <w:color w:val="000000"/>
          <w:sz w:val="28"/>
          <w:szCs w:val="28"/>
          <w:lang w:val="en-US"/>
        </w:rPr>
        <w:t>1</w:t>
      </w:r>
      <w:r>
        <w:rPr>
          <w:rFonts w:cs="Arial"/>
          <w:b/>
          <w:color w:val="000000"/>
          <w:sz w:val="28"/>
          <w:szCs w:val="28"/>
          <w:lang w:val="en-US"/>
        </w:rPr>
        <w:t xml:space="preserve">. </w:t>
      </w:r>
      <w:r w:rsidRPr="007856F6">
        <w:rPr>
          <w:sz w:val="36"/>
          <w:szCs w:val="36"/>
          <w:lang w:val="en-GB"/>
        </w:rPr>
        <w:sym w:font="Wingdings" w:char="F026"/>
      </w:r>
      <w:r>
        <w:rPr>
          <w:sz w:val="36"/>
          <w:szCs w:val="36"/>
          <w:lang w:val="en-GB"/>
        </w:rPr>
        <w:t xml:space="preserve"> </w:t>
      </w:r>
      <w:r>
        <w:rPr>
          <w:rFonts w:cs="Arial"/>
          <w:b/>
          <w:color w:val="000000"/>
          <w:sz w:val="28"/>
          <w:szCs w:val="28"/>
          <w:lang w:val="en-US"/>
        </w:rPr>
        <w:t>Reading comprehension</w:t>
      </w:r>
      <w:r w:rsidRPr="002865EB">
        <w:rPr>
          <w:rFonts w:cs="Arial"/>
          <w:b/>
          <w:color w:val="000000"/>
          <w:sz w:val="28"/>
          <w:szCs w:val="28"/>
          <w:lang w:val="en-US"/>
        </w:rPr>
        <w:t xml:space="preserve"> - </w:t>
      </w:r>
      <w:r w:rsidRPr="005249F8">
        <w:rPr>
          <w:rFonts w:cs="Arial"/>
          <w:b/>
          <w:i/>
          <w:color w:val="000000"/>
          <w:sz w:val="28"/>
          <w:szCs w:val="28"/>
          <w:lang w:val="en-US"/>
        </w:rPr>
        <w:t>An accident</w:t>
      </w:r>
    </w:p>
    <w:p w:rsidR="00FB5691" w:rsidRDefault="00FB5691" w:rsidP="00FB5691">
      <w:pPr>
        <w:rPr>
          <w:b/>
          <w:sz w:val="28"/>
          <w:szCs w:val="28"/>
          <w:lang w:val="en-GB"/>
        </w:rPr>
      </w:pPr>
    </w:p>
    <w:p w:rsidR="00FB5691" w:rsidRPr="00FB5691" w:rsidRDefault="00FB5691" w:rsidP="00FB5691">
      <w:pPr>
        <w:numPr>
          <w:ilvl w:val="0"/>
          <w:numId w:val="23"/>
        </w:numPr>
        <w:spacing w:after="200"/>
        <w:jc w:val="left"/>
        <w:rPr>
          <w:rFonts w:ascii="Liberation Serif" w:eastAsia="Calibri" w:hAnsi="Liberation Serif" w:cs="Arial"/>
          <w:b/>
          <w:color w:val="000000"/>
          <w:szCs w:val="24"/>
          <w:lang w:val="en-US"/>
        </w:rPr>
      </w:pPr>
      <w:r w:rsidRPr="00FB5691">
        <w:rPr>
          <w:rFonts w:ascii="Liberation Serif" w:eastAsia="Calibri" w:hAnsi="Liberation Serif" w:cs="Arial"/>
          <w:b/>
          <w:color w:val="000000"/>
          <w:szCs w:val="24"/>
          <w:lang w:val="en-US"/>
        </w:rPr>
        <w:t>Fortunately, nobody got hurt in the accident.</w:t>
      </w:r>
    </w:p>
    <w:p w:rsidR="00FB5691" w:rsidRPr="00FB5691" w:rsidRDefault="00FB5691" w:rsidP="00FB5691">
      <w:pPr>
        <w:tabs>
          <w:tab w:val="left" w:pos="1368"/>
        </w:tabs>
        <w:rPr>
          <w:rFonts w:ascii="Liberation Serif" w:eastAsia="Calibri" w:hAnsi="Liberation Serif" w:cs="Arial"/>
          <w:color w:val="000000"/>
          <w:szCs w:val="24"/>
          <w:lang w:val="en-US"/>
        </w:rPr>
      </w:pPr>
      <w:r w:rsidRPr="00FB5691">
        <w:rPr>
          <w:rFonts w:ascii="Liberation Serif" w:eastAsia="Calibri" w:hAnsi="Liberation Serif" w:cs="Arial"/>
          <w:color w:val="000000"/>
          <w:szCs w:val="24"/>
          <w:lang w:val="en-US"/>
        </w:rPr>
        <w:t xml:space="preserve">True </w:t>
      </w:r>
      <w:r w:rsidRPr="00FB5691">
        <w:rPr>
          <w:rFonts w:ascii="Liberation Serif" w:eastAsia="Calibri" w:hAnsi="Liberation Serif" w:cs="Arial"/>
          <w:color w:val="000000"/>
          <w:szCs w:val="24"/>
          <w:lang w:val="en-US"/>
        </w:rPr>
        <w:tab/>
      </w:r>
      <w:r w:rsidRPr="00FB5691">
        <w:rPr>
          <w:rFonts w:ascii="Liberation Serif" w:eastAsia="Calibri" w:hAnsi="Liberation Serif" w:cs="Arial"/>
          <w:color w:val="000000"/>
          <w:szCs w:val="24"/>
          <w:lang w:val="en-US"/>
        </w:rPr>
        <w:sym w:font="Webdings" w:char="F063"/>
      </w:r>
    </w:p>
    <w:p w:rsidR="00FB5691" w:rsidRPr="00FB5691" w:rsidRDefault="00FB5691" w:rsidP="00FB5691">
      <w:pPr>
        <w:tabs>
          <w:tab w:val="left" w:pos="1368"/>
        </w:tabs>
        <w:rPr>
          <w:rFonts w:ascii="Liberation Serif" w:eastAsia="Calibri" w:hAnsi="Liberation Serif" w:cs="Arial"/>
          <w:color w:val="000000"/>
          <w:szCs w:val="24"/>
          <w:lang w:val="en-US"/>
        </w:rPr>
      </w:pPr>
      <w:r w:rsidRPr="00FB5691">
        <w:rPr>
          <w:rFonts w:ascii="Liberation Serif" w:eastAsia="Calibri" w:hAnsi="Liberation Serif" w:cs="Arial"/>
          <w:color w:val="000000"/>
          <w:szCs w:val="24"/>
          <w:lang w:val="en-US"/>
        </w:rPr>
        <w:t xml:space="preserve">False </w:t>
      </w:r>
      <w:r w:rsidRPr="00FB5691">
        <w:rPr>
          <w:rFonts w:ascii="Liberation Serif" w:eastAsia="Calibri" w:hAnsi="Liberation Serif" w:cs="Arial"/>
          <w:color w:val="000000"/>
          <w:szCs w:val="24"/>
          <w:lang w:val="en-US"/>
        </w:rPr>
        <w:tab/>
      </w:r>
      <w:r>
        <w:rPr>
          <w:rFonts w:ascii="Liberation Serif" w:eastAsia="Calibri" w:hAnsi="Liberation Serif" w:cs="Arial"/>
          <w:color w:val="000000"/>
          <w:szCs w:val="24"/>
          <w:lang w:val="en-US"/>
        </w:rPr>
        <w:sym w:font="Wingdings" w:char="F078"/>
      </w:r>
    </w:p>
    <w:p w:rsidR="00FB5691" w:rsidRPr="00FB5691" w:rsidRDefault="005249F8" w:rsidP="00FB5691">
      <w:pPr>
        <w:tabs>
          <w:tab w:val="left" w:pos="1368"/>
        </w:tabs>
        <w:rPr>
          <w:rFonts w:ascii="Liberation Serif" w:eastAsia="Calibri" w:hAnsi="Liberation Serif" w:cs="Arial"/>
          <w:color w:val="000000"/>
          <w:szCs w:val="24"/>
          <w:lang w:val="en-US"/>
        </w:rPr>
      </w:pPr>
      <w:proofErr w:type="gramStart"/>
      <w:r>
        <w:rPr>
          <w:rFonts w:ascii="Liberation Serif" w:eastAsia="Calibri" w:hAnsi="Liberation Serif" w:cs="Arial"/>
          <w:color w:val="000000"/>
          <w:szCs w:val="24"/>
          <w:lang w:val="en-US"/>
        </w:rPr>
        <w:t>b</w:t>
      </w:r>
      <w:r w:rsidR="00446225" w:rsidRPr="00FB5691">
        <w:rPr>
          <w:rFonts w:ascii="Liberation Serif" w:eastAsia="Calibri" w:hAnsi="Liberation Serif" w:cs="Arial"/>
          <w:color w:val="000000"/>
          <w:szCs w:val="24"/>
          <w:lang w:val="en-US"/>
        </w:rPr>
        <w:t>ecause</w:t>
      </w:r>
      <w:proofErr w:type="gramEnd"/>
      <w:r w:rsidR="00446225">
        <w:rPr>
          <w:rFonts w:ascii="Liberation Serif" w:eastAsia="Calibri" w:hAnsi="Liberation Serif" w:cs="Arial"/>
          <w:color w:val="000000"/>
          <w:szCs w:val="24"/>
          <w:lang w:val="en-US"/>
        </w:rPr>
        <w:t xml:space="preserve"> the text says</w:t>
      </w:r>
      <w:r w:rsidR="00446225" w:rsidRPr="00FB5691">
        <w:rPr>
          <w:rFonts w:ascii="Liberation Serif" w:eastAsia="Calibri" w:hAnsi="Liberation Serif" w:cs="Arial"/>
          <w:color w:val="000000"/>
          <w:szCs w:val="24"/>
          <w:lang w:val="en-US"/>
        </w:rPr>
        <w:t>:</w:t>
      </w:r>
      <w:r w:rsidR="00446225">
        <w:rPr>
          <w:rFonts w:ascii="Liberation Serif" w:eastAsia="Calibri" w:hAnsi="Liberation Serif" w:cs="Arial"/>
          <w:color w:val="000000"/>
          <w:szCs w:val="24"/>
          <w:lang w:val="en-US"/>
        </w:rPr>
        <w:t xml:space="preserve"> </w:t>
      </w:r>
      <w:r w:rsidR="00FB5691" w:rsidRPr="005249F8">
        <w:rPr>
          <w:rFonts w:eastAsia="Calibri" w:cs="Arial"/>
          <w:i/>
          <w:color w:val="000000"/>
          <w:sz w:val="22"/>
          <w:szCs w:val="22"/>
          <w:lang w:val="en-US"/>
        </w:rPr>
        <w:t>Several people were injured this morning …</w:t>
      </w:r>
    </w:p>
    <w:p w:rsidR="00FB5691" w:rsidRPr="00FB5691" w:rsidRDefault="00FB5691" w:rsidP="00FB5691">
      <w:pPr>
        <w:tabs>
          <w:tab w:val="left" w:pos="1368"/>
        </w:tabs>
        <w:rPr>
          <w:rFonts w:ascii="Liberation Serif" w:eastAsia="Calibri" w:hAnsi="Liberation Serif" w:cs="Arial"/>
          <w:color w:val="000000"/>
          <w:szCs w:val="24"/>
          <w:lang w:val="en-US"/>
        </w:rPr>
      </w:pPr>
    </w:p>
    <w:p w:rsidR="00FB5691" w:rsidRPr="00FB5691" w:rsidRDefault="00FB5691" w:rsidP="00FB5691">
      <w:pPr>
        <w:numPr>
          <w:ilvl w:val="0"/>
          <w:numId w:val="23"/>
        </w:numPr>
        <w:spacing w:after="200"/>
        <w:jc w:val="left"/>
        <w:rPr>
          <w:rFonts w:ascii="Liberation Serif" w:eastAsia="Calibri" w:hAnsi="Liberation Serif" w:cs="Arial"/>
          <w:b/>
          <w:color w:val="000000"/>
          <w:szCs w:val="24"/>
          <w:lang w:val="en-US"/>
        </w:rPr>
      </w:pPr>
      <w:r w:rsidRPr="00FB5691">
        <w:rPr>
          <w:rFonts w:ascii="Liberation Serif" w:eastAsia="Calibri" w:hAnsi="Liberation Serif" w:cs="Arial"/>
          <w:b/>
          <w:color w:val="000000"/>
          <w:szCs w:val="24"/>
          <w:lang w:val="en-US"/>
        </w:rPr>
        <w:t>After the accident the road had to be repaired.</w:t>
      </w:r>
    </w:p>
    <w:p w:rsidR="00FB5691" w:rsidRPr="00FB5691" w:rsidRDefault="00FB5691" w:rsidP="00FB5691">
      <w:pPr>
        <w:tabs>
          <w:tab w:val="left" w:pos="1368"/>
        </w:tabs>
        <w:rPr>
          <w:rFonts w:ascii="Liberation Serif" w:eastAsia="Calibri" w:hAnsi="Liberation Serif" w:cs="Arial"/>
          <w:color w:val="000000"/>
          <w:szCs w:val="24"/>
          <w:lang w:val="en-US"/>
        </w:rPr>
      </w:pPr>
      <w:r w:rsidRPr="00FB5691">
        <w:rPr>
          <w:rFonts w:ascii="Liberation Serif" w:eastAsia="Calibri" w:hAnsi="Liberation Serif" w:cs="Arial"/>
          <w:color w:val="000000"/>
          <w:szCs w:val="24"/>
          <w:lang w:val="en-US"/>
        </w:rPr>
        <w:t xml:space="preserve">True </w:t>
      </w:r>
      <w:r w:rsidRPr="00FB5691">
        <w:rPr>
          <w:rFonts w:ascii="Liberation Serif" w:eastAsia="Calibri" w:hAnsi="Liberation Serif" w:cs="Arial"/>
          <w:color w:val="000000"/>
          <w:szCs w:val="24"/>
          <w:lang w:val="en-US"/>
        </w:rPr>
        <w:tab/>
      </w:r>
      <w:r w:rsidRPr="00FB5691">
        <w:rPr>
          <w:rFonts w:ascii="Liberation Serif" w:eastAsia="Calibri" w:hAnsi="Liberation Serif" w:cs="Arial"/>
          <w:color w:val="000000"/>
          <w:szCs w:val="24"/>
          <w:lang w:val="en-US"/>
        </w:rPr>
        <w:sym w:font="Webdings" w:char="F063"/>
      </w:r>
    </w:p>
    <w:p w:rsidR="00FB5691" w:rsidRPr="00FB5691" w:rsidRDefault="00FB5691" w:rsidP="00FB5691">
      <w:pPr>
        <w:tabs>
          <w:tab w:val="left" w:pos="1368"/>
        </w:tabs>
        <w:rPr>
          <w:rFonts w:ascii="Liberation Serif" w:eastAsia="Calibri" w:hAnsi="Liberation Serif" w:cs="Arial"/>
          <w:color w:val="000000"/>
          <w:szCs w:val="24"/>
          <w:lang w:val="en-US"/>
        </w:rPr>
      </w:pPr>
      <w:r w:rsidRPr="00FB5691">
        <w:rPr>
          <w:rFonts w:ascii="Liberation Serif" w:eastAsia="Calibri" w:hAnsi="Liberation Serif" w:cs="Arial"/>
          <w:color w:val="000000"/>
          <w:szCs w:val="24"/>
          <w:lang w:val="en-US"/>
        </w:rPr>
        <w:t xml:space="preserve">False </w:t>
      </w:r>
      <w:r w:rsidRPr="00FB5691">
        <w:rPr>
          <w:rFonts w:ascii="Liberation Serif" w:eastAsia="Calibri" w:hAnsi="Liberation Serif" w:cs="Arial"/>
          <w:color w:val="000000"/>
          <w:szCs w:val="24"/>
          <w:lang w:val="en-US"/>
        </w:rPr>
        <w:tab/>
      </w:r>
      <w:r w:rsidR="005249F8">
        <w:rPr>
          <w:rFonts w:ascii="Liberation Serif" w:eastAsia="Calibri" w:hAnsi="Liberation Serif" w:cs="Arial"/>
          <w:color w:val="000000"/>
          <w:szCs w:val="24"/>
          <w:lang w:val="en-US"/>
        </w:rPr>
        <w:sym w:font="Wingdings" w:char="F078"/>
      </w:r>
    </w:p>
    <w:p w:rsidR="00FB5691" w:rsidRPr="00446225" w:rsidRDefault="005249F8" w:rsidP="006C2019">
      <w:pPr>
        <w:tabs>
          <w:tab w:val="left" w:pos="1368"/>
        </w:tabs>
        <w:rPr>
          <w:rFonts w:ascii="Liberation Serif" w:eastAsia="Calibri" w:hAnsi="Liberation Serif" w:cs="Arial"/>
          <w:i/>
          <w:color w:val="000000"/>
          <w:szCs w:val="24"/>
          <w:lang w:val="en-US"/>
        </w:rPr>
      </w:pPr>
      <w:proofErr w:type="gramStart"/>
      <w:r>
        <w:rPr>
          <w:rFonts w:ascii="Liberation Serif" w:eastAsia="Calibri" w:hAnsi="Liberation Serif" w:cs="Arial"/>
          <w:color w:val="000000"/>
          <w:szCs w:val="24"/>
          <w:lang w:val="en-US"/>
        </w:rPr>
        <w:t>b</w:t>
      </w:r>
      <w:r w:rsidR="00446225" w:rsidRPr="00FB5691">
        <w:rPr>
          <w:rFonts w:ascii="Liberation Serif" w:eastAsia="Calibri" w:hAnsi="Liberation Serif" w:cs="Arial"/>
          <w:color w:val="000000"/>
          <w:szCs w:val="24"/>
          <w:lang w:val="en-US"/>
        </w:rPr>
        <w:t>ecause</w:t>
      </w:r>
      <w:proofErr w:type="gramEnd"/>
      <w:r w:rsidR="00446225">
        <w:rPr>
          <w:rFonts w:ascii="Liberation Serif" w:eastAsia="Calibri" w:hAnsi="Liberation Serif" w:cs="Arial"/>
          <w:color w:val="000000"/>
          <w:szCs w:val="24"/>
          <w:lang w:val="en-US"/>
        </w:rPr>
        <w:t xml:space="preserve"> the text says</w:t>
      </w:r>
      <w:r w:rsidR="00446225" w:rsidRPr="00FB5691">
        <w:rPr>
          <w:rFonts w:ascii="Liberation Serif" w:eastAsia="Calibri" w:hAnsi="Liberation Serif" w:cs="Arial"/>
          <w:color w:val="000000"/>
          <w:szCs w:val="24"/>
          <w:lang w:val="en-US"/>
        </w:rPr>
        <w:t xml:space="preserve">: </w:t>
      </w:r>
      <w:r w:rsidR="006C2019" w:rsidRPr="00446225">
        <w:rPr>
          <w:rFonts w:eastAsia="Calibri" w:cs="Arial"/>
          <w:i/>
          <w:color w:val="000000"/>
          <w:sz w:val="22"/>
          <w:szCs w:val="22"/>
          <w:lang w:val="en-US"/>
        </w:rPr>
        <w:t>The accident happened in Alfred Road, where road repairs were on their way.</w:t>
      </w:r>
    </w:p>
    <w:p w:rsidR="006C2019" w:rsidRPr="00FB5691" w:rsidRDefault="006C2019" w:rsidP="006C2019">
      <w:pPr>
        <w:tabs>
          <w:tab w:val="left" w:pos="1368"/>
        </w:tabs>
        <w:rPr>
          <w:rFonts w:ascii="Liberation Serif" w:hAnsi="Liberation Serif" w:cs="Arial"/>
          <w:szCs w:val="24"/>
          <w:lang w:val="en-US"/>
        </w:rPr>
      </w:pPr>
    </w:p>
    <w:p w:rsidR="00FB5691" w:rsidRPr="00FB5691" w:rsidRDefault="00FB5691" w:rsidP="00FB5691">
      <w:pPr>
        <w:numPr>
          <w:ilvl w:val="0"/>
          <w:numId w:val="23"/>
        </w:numPr>
        <w:spacing w:after="200"/>
        <w:jc w:val="left"/>
        <w:rPr>
          <w:rFonts w:ascii="Liberation Serif" w:eastAsia="Calibri" w:hAnsi="Liberation Serif" w:cs="Arial"/>
          <w:b/>
          <w:color w:val="000000"/>
          <w:szCs w:val="24"/>
          <w:lang w:val="en-US"/>
        </w:rPr>
      </w:pPr>
      <w:r w:rsidRPr="00FB5691">
        <w:rPr>
          <w:rFonts w:ascii="Liberation Serif" w:eastAsia="Calibri" w:hAnsi="Liberation Serif" w:cs="Arial"/>
          <w:b/>
          <w:color w:val="000000"/>
          <w:szCs w:val="24"/>
          <w:lang w:val="en-US"/>
        </w:rPr>
        <w:t>Eye witnesses say that the accident was not the lorry driver’s fault.</w:t>
      </w:r>
    </w:p>
    <w:p w:rsidR="00FB5691" w:rsidRPr="00FB5691" w:rsidRDefault="00FB5691" w:rsidP="00FB5691">
      <w:pPr>
        <w:tabs>
          <w:tab w:val="left" w:pos="1368"/>
        </w:tabs>
        <w:rPr>
          <w:rFonts w:ascii="Liberation Serif" w:eastAsia="Calibri" w:hAnsi="Liberation Serif" w:cs="Arial"/>
          <w:color w:val="000000"/>
          <w:szCs w:val="24"/>
          <w:lang w:val="en-US"/>
        </w:rPr>
      </w:pPr>
      <w:r w:rsidRPr="00FB5691">
        <w:rPr>
          <w:rFonts w:ascii="Liberation Serif" w:eastAsia="Calibri" w:hAnsi="Liberation Serif" w:cs="Arial"/>
          <w:color w:val="000000"/>
          <w:szCs w:val="24"/>
          <w:lang w:val="en-US"/>
        </w:rPr>
        <w:t xml:space="preserve">True </w:t>
      </w:r>
      <w:r w:rsidRPr="00FB5691">
        <w:rPr>
          <w:rFonts w:ascii="Liberation Serif" w:eastAsia="Calibri" w:hAnsi="Liberation Serif" w:cs="Arial"/>
          <w:color w:val="000000"/>
          <w:szCs w:val="24"/>
          <w:lang w:val="en-US"/>
        </w:rPr>
        <w:tab/>
      </w:r>
      <w:r w:rsidRPr="00FB5691">
        <w:rPr>
          <w:rFonts w:ascii="Liberation Serif" w:eastAsia="Calibri" w:hAnsi="Liberation Serif" w:cs="Arial"/>
          <w:color w:val="000000"/>
          <w:szCs w:val="24"/>
          <w:lang w:val="en-US"/>
        </w:rPr>
        <w:sym w:font="Webdings" w:char="F063"/>
      </w:r>
    </w:p>
    <w:p w:rsidR="00FB5691" w:rsidRPr="00FB5691" w:rsidRDefault="00FB5691" w:rsidP="00FB5691">
      <w:pPr>
        <w:tabs>
          <w:tab w:val="left" w:pos="1368"/>
        </w:tabs>
        <w:rPr>
          <w:rFonts w:ascii="Liberation Serif" w:eastAsia="Calibri" w:hAnsi="Liberation Serif" w:cs="Arial"/>
          <w:color w:val="000000"/>
          <w:szCs w:val="24"/>
          <w:lang w:val="en-US"/>
        </w:rPr>
      </w:pPr>
      <w:r w:rsidRPr="00FB5691">
        <w:rPr>
          <w:rFonts w:ascii="Liberation Serif" w:eastAsia="Calibri" w:hAnsi="Liberation Serif" w:cs="Arial"/>
          <w:color w:val="000000"/>
          <w:szCs w:val="24"/>
          <w:lang w:val="en-US"/>
        </w:rPr>
        <w:t xml:space="preserve">False </w:t>
      </w:r>
      <w:r w:rsidRPr="00FB5691">
        <w:rPr>
          <w:rFonts w:ascii="Liberation Serif" w:eastAsia="Calibri" w:hAnsi="Liberation Serif" w:cs="Arial"/>
          <w:color w:val="000000"/>
          <w:szCs w:val="24"/>
          <w:lang w:val="en-US"/>
        </w:rPr>
        <w:tab/>
      </w:r>
      <w:r w:rsidR="006C2019">
        <w:rPr>
          <w:rFonts w:ascii="Liberation Serif" w:eastAsia="Calibri" w:hAnsi="Liberation Serif" w:cs="Arial"/>
          <w:color w:val="000000"/>
          <w:szCs w:val="24"/>
          <w:lang w:val="en-US"/>
        </w:rPr>
        <w:sym w:font="Wingdings" w:char="F078"/>
      </w:r>
    </w:p>
    <w:p w:rsidR="00FB5691" w:rsidRPr="00446225" w:rsidRDefault="005249F8" w:rsidP="00446225">
      <w:pPr>
        <w:tabs>
          <w:tab w:val="left" w:pos="1368"/>
        </w:tabs>
        <w:rPr>
          <w:rFonts w:ascii="Liberation Serif" w:eastAsia="Calibri" w:hAnsi="Liberation Serif" w:cs="Arial"/>
          <w:i/>
          <w:color w:val="000000"/>
          <w:szCs w:val="24"/>
          <w:lang w:val="en-US"/>
        </w:rPr>
      </w:pPr>
      <w:r>
        <w:rPr>
          <w:rFonts w:ascii="Liberation Serif" w:eastAsia="Calibri" w:hAnsi="Liberation Serif" w:cs="Arial"/>
          <w:color w:val="000000"/>
          <w:szCs w:val="24"/>
          <w:lang w:val="en-US"/>
        </w:rPr>
        <w:t>b</w:t>
      </w:r>
      <w:r w:rsidR="00446225" w:rsidRPr="00FB5691">
        <w:rPr>
          <w:rFonts w:ascii="Liberation Serif" w:eastAsia="Calibri" w:hAnsi="Liberation Serif" w:cs="Arial"/>
          <w:color w:val="000000"/>
          <w:szCs w:val="24"/>
          <w:lang w:val="en-US"/>
        </w:rPr>
        <w:t>ecause</w:t>
      </w:r>
      <w:r w:rsidR="00446225">
        <w:rPr>
          <w:rFonts w:ascii="Liberation Serif" w:eastAsia="Calibri" w:hAnsi="Liberation Serif" w:cs="Arial"/>
          <w:color w:val="000000"/>
          <w:szCs w:val="24"/>
          <w:lang w:val="en-US"/>
        </w:rPr>
        <w:t xml:space="preserve"> the text says</w:t>
      </w:r>
      <w:r w:rsidR="00446225" w:rsidRPr="00FB5691">
        <w:rPr>
          <w:rFonts w:ascii="Liberation Serif" w:eastAsia="Calibri" w:hAnsi="Liberation Serif" w:cs="Arial"/>
          <w:color w:val="000000"/>
          <w:szCs w:val="24"/>
          <w:lang w:val="en-US"/>
        </w:rPr>
        <w:t xml:space="preserve">: </w:t>
      </w:r>
      <w:r w:rsidR="006C2019" w:rsidRPr="00446225">
        <w:rPr>
          <w:rFonts w:eastAsia="Calibri" w:cs="Arial"/>
          <w:i/>
          <w:color w:val="000000"/>
          <w:sz w:val="22"/>
          <w:szCs w:val="22"/>
          <w:lang w:val="en-US"/>
        </w:rPr>
        <w:t xml:space="preserve">People who saw the accident say that the lorry hit the cars after it swerved to avoid a pile of stones which was left in the road. </w:t>
      </w:r>
    </w:p>
    <w:p w:rsidR="00FB5691" w:rsidRPr="006C2019" w:rsidRDefault="00FB5691" w:rsidP="00FB569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Liberation Serif" w:hAnsi="Liberation Serif" w:cs="Arial"/>
          <w:b/>
          <w:color w:val="000000"/>
          <w:szCs w:val="24"/>
          <w:lang w:val="en-US"/>
        </w:rPr>
      </w:pPr>
    </w:p>
    <w:p w:rsidR="00FB5691" w:rsidRPr="00FB5691" w:rsidRDefault="00FB5691" w:rsidP="00FB5691">
      <w:pPr>
        <w:numPr>
          <w:ilvl w:val="0"/>
          <w:numId w:val="23"/>
        </w:numPr>
        <w:spacing w:after="200"/>
        <w:jc w:val="left"/>
        <w:rPr>
          <w:rFonts w:ascii="Liberation Serif" w:eastAsia="Calibri" w:hAnsi="Liberation Serif" w:cs="Arial"/>
          <w:b/>
          <w:color w:val="000000"/>
          <w:szCs w:val="24"/>
          <w:lang w:val="en-US"/>
        </w:rPr>
      </w:pPr>
      <w:r w:rsidRPr="00FB5691">
        <w:rPr>
          <w:rFonts w:ascii="Liberation Serif" w:eastAsia="Calibri" w:hAnsi="Liberation Serif" w:cs="Arial"/>
          <w:b/>
          <w:color w:val="000000"/>
          <w:szCs w:val="24"/>
          <w:lang w:val="en-US"/>
        </w:rPr>
        <w:t>Many people were late for work.</w:t>
      </w:r>
    </w:p>
    <w:p w:rsidR="00FB5691" w:rsidRPr="00FB5691" w:rsidRDefault="00FB5691" w:rsidP="00FB5691">
      <w:pPr>
        <w:tabs>
          <w:tab w:val="left" w:pos="1368"/>
        </w:tabs>
        <w:rPr>
          <w:rFonts w:ascii="Liberation Serif" w:eastAsia="Calibri" w:hAnsi="Liberation Serif" w:cs="Arial"/>
          <w:color w:val="000000"/>
          <w:szCs w:val="24"/>
          <w:lang w:val="en-US"/>
        </w:rPr>
      </w:pPr>
      <w:r w:rsidRPr="00FB5691">
        <w:rPr>
          <w:rFonts w:ascii="Liberation Serif" w:eastAsia="Calibri" w:hAnsi="Liberation Serif" w:cs="Arial"/>
          <w:color w:val="000000"/>
          <w:szCs w:val="24"/>
          <w:lang w:val="en-US"/>
        </w:rPr>
        <w:t xml:space="preserve">True </w:t>
      </w:r>
      <w:r w:rsidRPr="00FB5691">
        <w:rPr>
          <w:rFonts w:ascii="Liberation Serif" w:eastAsia="Calibri" w:hAnsi="Liberation Serif" w:cs="Arial"/>
          <w:color w:val="000000"/>
          <w:szCs w:val="24"/>
          <w:lang w:val="en-US"/>
        </w:rPr>
        <w:tab/>
      </w:r>
      <w:r w:rsidR="006C2019">
        <w:rPr>
          <w:rFonts w:ascii="Liberation Serif" w:eastAsia="Calibri" w:hAnsi="Liberation Serif" w:cs="Arial"/>
          <w:color w:val="000000"/>
          <w:szCs w:val="24"/>
          <w:lang w:val="en-US"/>
        </w:rPr>
        <w:sym w:font="Wingdings" w:char="F078"/>
      </w:r>
    </w:p>
    <w:p w:rsidR="00FB5691" w:rsidRPr="00FB5691" w:rsidRDefault="00FB5691" w:rsidP="00FB5691">
      <w:pPr>
        <w:tabs>
          <w:tab w:val="left" w:pos="1368"/>
        </w:tabs>
        <w:rPr>
          <w:rFonts w:ascii="Liberation Serif" w:eastAsia="Calibri" w:hAnsi="Liberation Serif" w:cs="Arial"/>
          <w:color w:val="000000"/>
          <w:szCs w:val="24"/>
          <w:lang w:val="en-US"/>
        </w:rPr>
      </w:pPr>
      <w:r w:rsidRPr="00FB5691">
        <w:rPr>
          <w:rFonts w:ascii="Liberation Serif" w:eastAsia="Calibri" w:hAnsi="Liberation Serif" w:cs="Arial"/>
          <w:color w:val="000000"/>
          <w:szCs w:val="24"/>
          <w:lang w:val="en-US"/>
        </w:rPr>
        <w:t xml:space="preserve">False </w:t>
      </w:r>
      <w:r w:rsidRPr="00FB5691">
        <w:rPr>
          <w:rFonts w:ascii="Liberation Serif" w:eastAsia="Calibri" w:hAnsi="Liberation Serif" w:cs="Arial"/>
          <w:color w:val="000000"/>
          <w:szCs w:val="24"/>
          <w:lang w:val="en-US"/>
        </w:rPr>
        <w:tab/>
      </w:r>
      <w:r w:rsidRPr="00FB5691">
        <w:rPr>
          <w:rFonts w:ascii="Liberation Serif" w:eastAsia="Calibri" w:hAnsi="Liberation Serif" w:cs="Arial"/>
          <w:color w:val="000000"/>
          <w:szCs w:val="24"/>
          <w:lang w:val="en-US"/>
        </w:rPr>
        <w:sym w:font="Webdings" w:char="F063"/>
      </w:r>
    </w:p>
    <w:p w:rsidR="00FB5691" w:rsidRPr="00446225" w:rsidRDefault="005249F8" w:rsidP="00446225">
      <w:pPr>
        <w:rPr>
          <w:rFonts w:ascii="Liberation Serif" w:eastAsia="Calibri" w:hAnsi="Liberation Serif" w:cs="Arial"/>
          <w:i/>
          <w:color w:val="000000"/>
          <w:szCs w:val="24"/>
          <w:lang w:val="en-US"/>
        </w:rPr>
      </w:pPr>
      <w:proofErr w:type="gramStart"/>
      <w:r>
        <w:rPr>
          <w:rFonts w:ascii="Liberation Serif" w:eastAsia="Calibri" w:hAnsi="Liberation Serif" w:cs="Arial"/>
          <w:color w:val="000000"/>
          <w:szCs w:val="24"/>
          <w:lang w:val="en-US"/>
        </w:rPr>
        <w:t>b</w:t>
      </w:r>
      <w:r w:rsidR="00446225" w:rsidRPr="00FB5691">
        <w:rPr>
          <w:rFonts w:ascii="Liberation Serif" w:eastAsia="Calibri" w:hAnsi="Liberation Serif" w:cs="Arial"/>
          <w:color w:val="000000"/>
          <w:szCs w:val="24"/>
          <w:lang w:val="en-US"/>
        </w:rPr>
        <w:t>ecause</w:t>
      </w:r>
      <w:proofErr w:type="gramEnd"/>
      <w:r w:rsidR="00446225">
        <w:rPr>
          <w:rFonts w:ascii="Liberation Serif" w:eastAsia="Calibri" w:hAnsi="Liberation Serif" w:cs="Arial"/>
          <w:color w:val="000000"/>
          <w:szCs w:val="24"/>
          <w:lang w:val="en-US"/>
        </w:rPr>
        <w:t xml:space="preserve"> the text says</w:t>
      </w:r>
      <w:r w:rsidR="00446225" w:rsidRPr="00FB5691">
        <w:rPr>
          <w:rFonts w:ascii="Liberation Serif" w:eastAsia="Calibri" w:hAnsi="Liberation Serif" w:cs="Arial"/>
          <w:color w:val="000000"/>
          <w:szCs w:val="24"/>
          <w:lang w:val="en-US"/>
        </w:rPr>
        <w:t>:</w:t>
      </w:r>
      <w:r w:rsidR="00FB5691" w:rsidRPr="00FB5691">
        <w:rPr>
          <w:rFonts w:ascii="Liberation Serif" w:eastAsia="Calibri" w:hAnsi="Liberation Serif" w:cs="Arial"/>
          <w:color w:val="000000"/>
          <w:szCs w:val="24"/>
          <w:lang w:val="en-US"/>
        </w:rPr>
        <w:t xml:space="preserve"> </w:t>
      </w:r>
      <w:r w:rsidR="006C2019" w:rsidRPr="00446225">
        <w:rPr>
          <w:rFonts w:eastAsia="Calibri" w:cs="Arial"/>
          <w:i/>
          <w:color w:val="000000"/>
          <w:sz w:val="22"/>
          <w:szCs w:val="22"/>
          <w:lang w:val="en-US"/>
        </w:rPr>
        <w:t xml:space="preserve">The traffic chaos was caused by the accident has meant a lot of delays for people who were travelling to work. </w:t>
      </w:r>
    </w:p>
    <w:p w:rsidR="00FB5691" w:rsidRDefault="00FB5691" w:rsidP="00FB5691">
      <w:pPr>
        <w:rPr>
          <w:b/>
          <w:sz w:val="28"/>
          <w:szCs w:val="28"/>
          <w:lang w:val="en-GB"/>
        </w:rPr>
      </w:pPr>
    </w:p>
    <w:p w:rsidR="006C2019" w:rsidRDefault="006C2019" w:rsidP="006C2019">
      <w:pPr>
        <w:widowControl w:val="0"/>
        <w:tabs>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20" w:hanging="720"/>
        <w:rPr>
          <w:rFonts w:cs="Arial"/>
          <w:b/>
          <w:color w:val="000000"/>
          <w:sz w:val="28"/>
          <w:szCs w:val="28"/>
          <w:lang w:val="en-US"/>
        </w:rPr>
      </w:pPr>
    </w:p>
    <w:p w:rsidR="006C2019" w:rsidRPr="005249F8" w:rsidRDefault="006C2019" w:rsidP="006C2019">
      <w:pPr>
        <w:widowControl w:val="0"/>
        <w:tabs>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20" w:hanging="720"/>
        <w:rPr>
          <w:rFonts w:cs="Arial"/>
          <w:b/>
          <w:i/>
          <w:color w:val="000000"/>
          <w:sz w:val="28"/>
          <w:szCs w:val="28"/>
          <w:lang w:val="en-US"/>
        </w:rPr>
      </w:pPr>
      <w:r>
        <w:rPr>
          <w:rFonts w:cs="Arial"/>
          <w:b/>
          <w:color w:val="000000"/>
          <w:sz w:val="28"/>
          <w:szCs w:val="28"/>
          <w:lang w:val="en-US"/>
        </w:rPr>
        <w:t xml:space="preserve">4. </w:t>
      </w:r>
      <w:r w:rsidRPr="007856F6">
        <w:rPr>
          <w:rFonts w:cs="Arial"/>
          <w:color w:val="000000"/>
          <w:sz w:val="36"/>
          <w:szCs w:val="36"/>
          <w:lang w:val="en-US"/>
        </w:rPr>
        <w:sym w:font="Webdings" w:char="F04F"/>
      </w:r>
      <w:r>
        <w:rPr>
          <w:rFonts w:cs="Arial"/>
          <w:b/>
          <w:color w:val="000000"/>
          <w:sz w:val="28"/>
          <w:szCs w:val="28"/>
          <w:lang w:val="en-US"/>
        </w:rPr>
        <w:t xml:space="preserve">Listening comprehension - </w:t>
      </w:r>
      <w:r w:rsidRPr="005249F8">
        <w:rPr>
          <w:rFonts w:cs="Arial"/>
          <w:b/>
          <w:i/>
          <w:color w:val="000000"/>
          <w:sz w:val="28"/>
          <w:szCs w:val="28"/>
          <w:lang w:val="en-US"/>
        </w:rPr>
        <w:t xml:space="preserve">Young People and </w:t>
      </w:r>
      <w:proofErr w:type="gramStart"/>
      <w:r w:rsidRPr="005249F8">
        <w:rPr>
          <w:rFonts w:cs="Arial"/>
          <w:b/>
          <w:i/>
          <w:color w:val="000000"/>
          <w:sz w:val="28"/>
          <w:szCs w:val="28"/>
          <w:lang w:val="en-US"/>
        </w:rPr>
        <w:t>Driving  Dangers</w:t>
      </w:r>
      <w:proofErr w:type="gramEnd"/>
    </w:p>
    <w:p w:rsidR="006C2019" w:rsidRPr="00FB5691" w:rsidRDefault="006C2019" w:rsidP="006C2019">
      <w:pPr>
        <w:spacing w:line="360" w:lineRule="auto"/>
        <w:rPr>
          <w:rFonts w:ascii="Liberation Serif" w:hAnsi="Liberation Serif" w:cs="Arial"/>
          <w:szCs w:val="24"/>
          <w:lang w:val="en-US"/>
        </w:rPr>
      </w:pPr>
    </w:p>
    <w:p w:rsidR="006C2019" w:rsidRPr="00FB5691" w:rsidRDefault="006C2019" w:rsidP="006C2019">
      <w:pPr>
        <w:spacing w:line="360" w:lineRule="auto"/>
        <w:rPr>
          <w:rFonts w:ascii="Liberation Serif" w:hAnsi="Liberation Serif" w:cs="Arial"/>
          <w:szCs w:val="24"/>
          <w:lang w:val="en-US"/>
        </w:rPr>
      </w:pPr>
      <w:proofErr w:type="gramStart"/>
      <w:r w:rsidRPr="00FB5691">
        <w:rPr>
          <w:rFonts w:ascii="Liberation Serif" w:hAnsi="Liberation Serif" w:cs="Arial"/>
          <w:szCs w:val="24"/>
          <w:lang w:val="en-US"/>
        </w:rPr>
        <w:t xml:space="preserve">Text </w:t>
      </w:r>
      <w:proofErr w:type="gramEnd"/>
      <w:r w:rsidRPr="00FB5691">
        <w:rPr>
          <w:rFonts w:ascii="Liberation Serif" w:hAnsi="Liberation Serif" w:cs="Arial"/>
          <w:szCs w:val="24"/>
          <w:lang w:val="en-US"/>
        </w:rPr>
        <w:sym w:font="Wingdings 2" w:char="F076"/>
      </w:r>
      <w:r w:rsidRPr="00FB5691">
        <w:rPr>
          <w:rFonts w:ascii="Liberation Serif" w:hAnsi="Liberation Serif" w:cs="Arial"/>
          <w:szCs w:val="24"/>
          <w:lang w:val="en-US"/>
        </w:rPr>
        <w:t xml:space="preserve">: </w:t>
      </w:r>
      <w:r w:rsidRPr="00FB5691">
        <w:rPr>
          <w:rFonts w:ascii="Liberation Serif" w:hAnsi="Liberation Serif" w:cs="Arial"/>
          <w:szCs w:val="24"/>
          <w:lang w:val="en-US"/>
        </w:rPr>
        <w:tab/>
        <w:t>___</w:t>
      </w:r>
      <w:proofErr w:type="spellStart"/>
      <w:r w:rsidR="00C45169" w:rsidRPr="005249F8">
        <w:rPr>
          <w:rFonts w:cs="Arial"/>
          <w:i/>
          <w:szCs w:val="24"/>
          <w:lang w:val="en-US"/>
        </w:rPr>
        <w:t>Speeding</w:t>
      </w:r>
      <w:r w:rsidRPr="00FB5691">
        <w:rPr>
          <w:rFonts w:ascii="Liberation Serif" w:hAnsi="Liberation Serif" w:cs="Arial"/>
          <w:szCs w:val="24"/>
          <w:lang w:val="en-US"/>
        </w:rPr>
        <w:t>_</w:t>
      </w:r>
      <w:r w:rsidRPr="00FB5691">
        <w:rPr>
          <w:rFonts w:ascii="Liberation Serif" w:hAnsi="Liberation Serif" w:cs="Arial"/>
          <w:i/>
          <w:szCs w:val="24"/>
          <w:lang w:val="en-US"/>
        </w:rPr>
        <w:t>__</w:t>
      </w:r>
      <w:r w:rsidRPr="00FB5691">
        <w:rPr>
          <w:rFonts w:ascii="Liberation Serif" w:hAnsi="Liberation Serif" w:cs="Arial"/>
          <w:szCs w:val="24"/>
          <w:lang w:val="en-US"/>
        </w:rPr>
        <w:t>can</w:t>
      </w:r>
      <w:proofErr w:type="spellEnd"/>
      <w:r w:rsidRPr="00FB5691">
        <w:rPr>
          <w:rFonts w:ascii="Liberation Serif" w:hAnsi="Liberation Serif" w:cs="Arial"/>
          <w:szCs w:val="24"/>
          <w:lang w:val="en-US"/>
        </w:rPr>
        <w:t xml:space="preserve"> be a deadly. </w:t>
      </w:r>
    </w:p>
    <w:p w:rsidR="006C2019" w:rsidRPr="00FB5691" w:rsidRDefault="006C2019" w:rsidP="006C2019">
      <w:pPr>
        <w:spacing w:line="360" w:lineRule="auto"/>
        <w:rPr>
          <w:rFonts w:ascii="Liberation Serif" w:hAnsi="Liberation Serif" w:cs="Arial"/>
          <w:szCs w:val="24"/>
          <w:lang w:val="en-US"/>
        </w:rPr>
      </w:pPr>
    </w:p>
    <w:p w:rsidR="006C2019" w:rsidRPr="00FB5691" w:rsidRDefault="006C2019" w:rsidP="006C2019">
      <w:pPr>
        <w:spacing w:line="360" w:lineRule="auto"/>
        <w:ind w:left="1410" w:hanging="1410"/>
        <w:rPr>
          <w:rFonts w:ascii="Liberation Serif" w:hAnsi="Liberation Serif" w:cs="Arial"/>
          <w:i/>
          <w:szCs w:val="24"/>
          <w:lang w:val="en-US"/>
        </w:rPr>
      </w:pPr>
      <w:proofErr w:type="gramStart"/>
      <w:r w:rsidRPr="00FB5691">
        <w:rPr>
          <w:rFonts w:ascii="Liberation Serif" w:hAnsi="Liberation Serif" w:cs="Arial"/>
          <w:szCs w:val="24"/>
          <w:lang w:val="en-US"/>
        </w:rPr>
        <w:t xml:space="preserve">Text </w:t>
      </w:r>
      <w:proofErr w:type="gramEnd"/>
      <w:r w:rsidRPr="00FB5691">
        <w:rPr>
          <w:rFonts w:ascii="Liberation Serif" w:hAnsi="Liberation Serif" w:cs="Arial"/>
          <w:szCs w:val="24"/>
          <w:lang w:val="en-US"/>
        </w:rPr>
        <w:sym w:font="Wingdings 2" w:char="F077"/>
      </w:r>
      <w:r w:rsidR="00C45169">
        <w:rPr>
          <w:rFonts w:ascii="Liberation Serif" w:hAnsi="Liberation Serif" w:cs="Arial"/>
          <w:szCs w:val="24"/>
          <w:lang w:val="en-US"/>
        </w:rPr>
        <w:t xml:space="preserve">: </w:t>
      </w:r>
      <w:r w:rsidR="00C45169">
        <w:rPr>
          <w:rFonts w:ascii="Liberation Serif" w:hAnsi="Liberation Serif" w:cs="Arial"/>
          <w:szCs w:val="24"/>
          <w:lang w:val="en-US"/>
        </w:rPr>
        <w:tab/>
        <w:t xml:space="preserve">You should always wear a </w:t>
      </w:r>
      <w:r w:rsidRPr="00FB5691">
        <w:rPr>
          <w:rFonts w:ascii="Liberation Serif" w:hAnsi="Liberation Serif" w:cs="Arial"/>
          <w:szCs w:val="24"/>
          <w:lang w:val="en-US"/>
        </w:rPr>
        <w:t>___</w:t>
      </w:r>
      <w:r w:rsidR="00446225" w:rsidRPr="005249F8">
        <w:rPr>
          <w:rFonts w:cs="Arial"/>
          <w:i/>
          <w:szCs w:val="24"/>
          <w:lang w:val="en-US"/>
        </w:rPr>
        <w:t>seatbelt</w:t>
      </w:r>
      <w:r w:rsidRPr="00FB5691">
        <w:rPr>
          <w:rFonts w:ascii="Liberation Serif" w:hAnsi="Liberation Serif" w:cs="Arial"/>
          <w:szCs w:val="24"/>
          <w:lang w:val="en-US"/>
        </w:rPr>
        <w:t>_</w:t>
      </w:r>
      <w:r w:rsidRPr="00FB5691">
        <w:rPr>
          <w:rFonts w:ascii="Liberation Serif" w:hAnsi="Liberation Serif" w:cs="Arial"/>
          <w:i/>
          <w:szCs w:val="24"/>
          <w:lang w:val="en-US"/>
        </w:rPr>
        <w:t xml:space="preserve">_______ </w:t>
      </w:r>
      <w:r w:rsidRPr="00FB5691">
        <w:rPr>
          <w:rFonts w:ascii="Liberation Serif" w:hAnsi="Liberation Serif" w:cs="Arial"/>
          <w:szCs w:val="24"/>
          <w:lang w:val="en-US"/>
        </w:rPr>
        <w:t>while you are driving.</w:t>
      </w:r>
      <w:r w:rsidRPr="00FB5691">
        <w:rPr>
          <w:rFonts w:ascii="Liberation Serif" w:hAnsi="Liberation Serif" w:cs="Arial"/>
          <w:i/>
          <w:szCs w:val="24"/>
          <w:lang w:val="en-US"/>
        </w:rPr>
        <w:t xml:space="preserve"> </w:t>
      </w:r>
    </w:p>
    <w:p w:rsidR="006C2019" w:rsidRPr="00FB5691" w:rsidRDefault="006C2019" w:rsidP="006C2019">
      <w:pPr>
        <w:spacing w:line="360" w:lineRule="auto"/>
        <w:rPr>
          <w:rFonts w:ascii="Liberation Serif" w:hAnsi="Liberation Serif" w:cs="Arial"/>
          <w:szCs w:val="24"/>
          <w:lang w:val="en-US"/>
        </w:rPr>
      </w:pPr>
    </w:p>
    <w:p w:rsidR="006C2019" w:rsidRPr="00FB5691" w:rsidRDefault="006C2019" w:rsidP="006C2019">
      <w:pPr>
        <w:spacing w:line="360" w:lineRule="auto"/>
        <w:ind w:left="1410" w:hanging="1410"/>
        <w:rPr>
          <w:rFonts w:ascii="Liberation Serif" w:hAnsi="Liberation Serif" w:cs="Arial"/>
          <w:szCs w:val="24"/>
          <w:lang w:val="en-US"/>
        </w:rPr>
      </w:pPr>
      <w:proofErr w:type="gramStart"/>
      <w:r w:rsidRPr="00FB5691">
        <w:rPr>
          <w:rFonts w:ascii="Liberation Serif" w:hAnsi="Liberation Serif" w:cs="Arial"/>
          <w:szCs w:val="24"/>
          <w:lang w:val="en-US"/>
        </w:rPr>
        <w:t xml:space="preserve">Text </w:t>
      </w:r>
      <w:proofErr w:type="gramEnd"/>
      <w:r w:rsidRPr="00FB5691">
        <w:rPr>
          <w:rFonts w:ascii="Liberation Serif" w:hAnsi="Liberation Serif" w:cs="Arial"/>
          <w:szCs w:val="24"/>
          <w:lang w:val="en-US"/>
        </w:rPr>
        <w:sym w:font="Wingdings 2" w:char="F078"/>
      </w:r>
      <w:r w:rsidRPr="00FB5691">
        <w:rPr>
          <w:rFonts w:ascii="Liberation Serif" w:hAnsi="Liberation Serif" w:cs="Arial"/>
          <w:szCs w:val="24"/>
          <w:lang w:val="en-US"/>
        </w:rPr>
        <w:t xml:space="preserve">: </w:t>
      </w:r>
      <w:r w:rsidRPr="00FB5691">
        <w:rPr>
          <w:rFonts w:ascii="Liberation Serif" w:hAnsi="Liberation Serif" w:cs="Arial"/>
          <w:szCs w:val="24"/>
          <w:lang w:val="en-US"/>
        </w:rPr>
        <w:tab/>
        <w:t>The dead student did not see the other car because she _</w:t>
      </w:r>
      <w:r w:rsidR="00446225" w:rsidRPr="005249F8">
        <w:rPr>
          <w:rFonts w:cs="Arial"/>
          <w:i/>
          <w:szCs w:val="24"/>
          <w:lang w:val="en-US"/>
        </w:rPr>
        <w:t>was using her cell phone / was distracted</w:t>
      </w:r>
      <w:r w:rsidRPr="00FB5691">
        <w:rPr>
          <w:rFonts w:ascii="Liberation Serif" w:hAnsi="Liberation Serif" w:cs="Arial"/>
          <w:i/>
          <w:szCs w:val="24"/>
          <w:lang w:val="en-US"/>
        </w:rPr>
        <w:t>___</w:t>
      </w:r>
      <w:r w:rsidRPr="00FB5691">
        <w:rPr>
          <w:rFonts w:ascii="Liberation Serif" w:hAnsi="Liberation Serif" w:cs="Arial"/>
          <w:szCs w:val="24"/>
          <w:lang w:val="en-US"/>
        </w:rPr>
        <w:t>.</w:t>
      </w:r>
    </w:p>
    <w:p w:rsidR="006C2019" w:rsidRPr="00FB5691" w:rsidRDefault="006C2019" w:rsidP="006C2019">
      <w:pPr>
        <w:spacing w:line="360" w:lineRule="auto"/>
        <w:ind w:left="1410"/>
        <w:rPr>
          <w:rFonts w:ascii="Liberation Serif" w:hAnsi="Liberation Serif" w:cs="Arial"/>
          <w:szCs w:val="24"/>
          <w:lang w:val="en-US"/>
        </w:rPr>
      </w:pPr>
    </w:p>
    <w:p w:rsidR="006C2019" w:rsidRPr="00FB5691" w:rsidRDefault="006C2019" w:rsidP="006C2019">
      <w:pPr>
        <w:spacing w:line="360" w:lineRule="auto"/>
        <w:ind w:left="1410" w:hanging="1410"/>
        <w:rPr>
          <w:rFonts w:ascii="Liberation Serif" w:hAnsi="Liberation Serif" w:cs="Arial"/>
          <w:szCs w:val="24"/>
          <w:lang w:val="en-US"/>
        </w:rPr>
      </w:pPr>
      <w:proofErr w:type="gramStart"/>
      <w:r w:rsidRPr="00FB5691">
        <w:rPr>
          <w:rFonts w:ascii="Liberation Serif" w:hAnsi="Liberation Serif" w:cs="Arial"/>
          <w:szCs w:val="24"/>
          <w:lang w:val="en-US"/>
        </w:rPr>
        <w:t xml:space="preserve">Text </w:t>
      </w:r>
      <w:proofErr w:type="gramEnd"/>
      <w:r w:rsidRPr="00FB5691">
        <w:rPr>
          <w:rFonts w:ascii="Liberation Serif" w:hAnsi="Liberation Serif" w:cs="Arial"/>
          <w:szCs w:val="24"/>
          <w:lang w:val="en-US"/>
        </w:rPr>
        <w:sym w:font="Wingdings 2" w:char="F079"/>
      </w:r>
      <w:r w:rsidRPr="00FB5691">
        <w:rPr>
          <w:rFonts w:ascii="Liberation Serif" w:hAnsi="Liberation Serif" w:cs="Arial"/>
          <w:szCs w:val="24"/>
          <w:lang w:val="en-US"/>
        </w:rPr>
        <w:t xml:space="preserve">: </w:t>
      </w:r>
      <w:r w:rsidRPr="00FB5691">
        <w:rPr>
          <w:rFonts w:ascii="Liberation Serif" w:hAnsi="Liberation Serif" w:cs="Arial"/>
          <w:szCs w:val="24"/>
          <w:lang w:val="en-US"/>
        </w:rPr>
        <w:tab/>
        <w:t>The girl didn’t notice the sharp curve because she __</w:t>
      </w:r>
      <w:r w:rsidR="00446225" w:rsidRPr="005249F8">
        <w:rPr>
          <w:rFonts w:cs="Arial"/>
          <w:i/>
          <w:szCs w:val="24"/>
          <w:lang w:val="en-US"/>
        </w:rPr>
        <w:t>was texting</w:t>
      </w:r>
      <w:r w:rsidR="00446225">
        <w:rPr>
          <w:rFonts w:ascii="Liberation Serif" w:hAnsi="Liberation Serif" w:cs="Arial"/>
          <w:szCs w:val="24"/>
          <w:lang w:val="en-US"/>
        </w:rPr>
        <w:t xml:space="preserve"> </w:t>
      </w:r>
      <w:r w:rsidRPr="00FB5691">
        <w:rPr>
          <w:rFonts w:ascii="Liberation Serif" w:hAnsi="Liberation Serif" w:cs="Arial"/>
          <w:szCs w:val="24"/>
          <w:lang w:val="en-US"/>
        </w:rPr>
        <w:t>_</w:t>
      </w:r>
      <w:r w:rsidRPr="00FB5691">
        <w:rPr>
          <w:rFonts w:ascii="Liberation Serif" w:hAnsi="Liberation Serif" w:cs="Arial"/>
          <w:i/>
          <w:szCs w:val="24"/>
          <w:lang w:val="en-US"/>
        </w:rPr>
        <w:t>.</w:t>
      </w:r>
      <w:r w:rsidRPr="00FB5691">
        <w:rPr>
          <w:rFonts w:ascii="Liberation Serif" w:hAnsi="Liberation Serif" w:cs="Arial"/>
          <w:szCs w:val="24"/>
          <w:lang w:val="en-US"/>
        </w:rPr>
        <w:t xml:space="preserve"> </w:t>
      </w:r>
    </w:p>
    <w:p w:rsidR="006C2019" w:rsidRPr="00161AAE" w:rsidRDefault="006C2019" w:rsidP="006C2019">
      <w:pPr>
        <w:rPr>
          <w:rFonts w:cs="Arial"/>
          <w:sz w:val="36"/>
          <w:szCs w:val="36"/>
          <w:lang w:val="en-US"/>
        </w:rPr>
      </w:pPr>
      <w:r>
        <w:rPr>
          <w:b/>
          <w:sz w:val="28"/>
          <w:szCs w:val="28"/>
          <w:lang w:val="en-US"/>
        </w:rPr>
        <w:br w:type="page"/>
      </w:r>
      <w:r w:rsidRPr="00C30514">
        <w:rPr>
          <w:rFonts w:cs="Arial"/>
          <w:color w:val="000000"/>
          <w:sz w:val="28"/>
          <w:szCs w:val="28"/>
          <w:lang w:val="en-US"/>
        </w:rPr>
        <w:lastRenderedPageBreak/>
        <w:t>6.1</w:t>
      </w:r>
      <w:r>
        <w:rPr>
          <w:rFonts w:cs="Arial"/>
          <w:color w:val="000000"/>
          <w:sz w:val="36"/>
          <w:szCs w:val="36"/>
          <w:lang w:val="en-US"/>
        </w:rPr>
        <w:t xml:space="preserve"> </w:t>
      </w:r>
      <w:r w:rsidRPr="007856F6">
        <w:rPr>
          <w:rFonts w:cs="Arial"/>
          <w:sz w:val="36"/>
          <w:szCs w:val="36"/>
        </w:rPr>
        <w:sym w:font="Wingdings" w:char="F026"/>
      </w:r>
      <w:r w:rsidRPr="00C30514">
        <w:rPr>
          <w:rFonts w:cs="Arial"/>
          <w:sz w:val="36"/>
          <w:szCs w:val="36"/>
          <w:lang w:val="en-GB"/>
        </w:rPr>
        <w:t xml:space="preserve"> </w:t>
      </w:r>
      <w:r w:rsidRPr="00C30514">
        <w:rPr>
          <w:rFonts w:cs="Arial"/>
          <w:b/>
          <w:color w:val="000000"/>
          <w:sz w:val="28"/>
          <w:szCs w:val="28"/>
          <w:lang w:val="en-US"/>
        </w:rPr>
        <w:t>Reading comprehension</w:t>
      </w:r>
    </w:p>
    <w:p w:rsidR="006C2019" w:rsidRDefault="006C2019" w:rsidP="00FB5691">
      <w:pPr>
        <w:rPr>
          <w:b/>
          <w:sz w:val="28"/>
          <w:szCs w:val="28"/>
          <w:lang w:val="en-US"/>
        </w:rPr>
      </w:pPr>
    </w:p>
    <w:p w:rsidR="006C2019" w:rsidRPr="00FB5691" w:rsidRDefault="006C2019" w:rsidP="006C2019">
      <w:pPr>
        <w:numPr>
          <w:ilvl w:val="0"/>
          <w:numId w:val="25"/>
        </w:numPr>
        <w:spacing w:after="200"/>
        <w:jc w:val="left"/>
        <w:rPr>
          <w:rFonts w:ascii="Liberation Serif" w:hAnsi="Liberation Serif" w:cs="Arial"/>
          <w:b/>
          <w:szCs w:val="24"/>
          <w:lang w:val="en-US"/>
        </w:rPr>
      </w:pPr>
      <w:r w:rsidRPr="00FB5691">
        <w:rPr>
          <w:rFonts w:ascii="Liberation Serif" w:hAnsi="Liberation Serif" w:cs="Arial"/>
          <w:b/>
          <w:szCs w:val="24"/>
          <w:lang w:val="en-US"/>
        </w:rPr>
        <w:t>“The narrator and his friends meet once a week”. This statement is …</w:t>
      </w:r>
    </w:p>
    <w:p w:rsidR="006C2019" w:rsidRPr="006C2019" w:rsidRDefault="006C2019" w:rsidP="006C2019">
      <w:pPr>
        <w:ind w:left="1440" w:hanging="1014"/>
        <w:rPr>
          <w:rFonts w:ascii="Liberation Serif" w:hAnsi="Liberation Serif" w:cs="Arial"/>
          <w:szCs w:val="24"/>
          <w:lang w:val="en-GB"/>
        </w:rPr>
      </w:pPr>
      <w:proofErr w:type="gramStart"/>
      <w:r w:rsidRPr="006C2019">
        <w:rPr>
          <w:rFonts w:ascii="Liberation Serif" w:hAnsi="Liberation Serif" w:cs="Arial"/>
          <w:szCs w:val="24"/>
          <w:lang w:val="en-GB"/>
        </w:rPr>
        <w:t>true</w:t>
      </w:r>
      <w:proofErr w:type="gramEnd"/>
      <w:r w:rsidR="005249F8">
        <w:rPr>
          <w:rFonts w:ascii="Liberation Serif" w:hAnsi="Liberation Serif" w:cs="Arial"/>
          <w:szCs w:val="24"/>
          <w:lang w:val="en-GB"/>
        </w:rPr>
        <w:t xml:space="preserve">  </w:t>
      </w:r>
      <w:r w:rsidR="005249F8">
        <w:rPr>
          <w:rFonts w:ascii="Liberation Serif" w:eastAsia="Calibri" w:hAnsi="Liberation Serif" w:cs="Arial"/>
          <w:color w:val="000000"/>
          <w:szCs w:val="24"/>
          <w:lang w:val="en-US"/>
        </w:rPr>
        <w:sym w:font="Wingdings" w:char="F078"/>
      </w:r>
    </w:p>
    <w:p w:rsidR="006C2019" w:rsidRPr="006C2019" w:rsidRDefault="006C2019" w:rsidP="006C2019">
      <w:pPr>
        <w:ind w:left="1440" w:hanging="1014"/>
        <w:rPr>
          <w:rFonts w:ascii="Liberation Serif" w:hAnsi="Liberation Serif" w:cs="Arial"/>
          <w:szCs w:val="24"/>
          <w:lang w:val="en-GB"/>
        </w:rPr>
      </w:pPr>
      <w:proofErr w:type="gramStart"/>
      <w:r w:rsidRPr="006C2019">
        <w:rPr>
          <w:rFonts w:ascii="Liberation Serif" w:hAnsi="Liberation Serif" w:cs="Arial"/>
          <w:szCs w:val="24"/>
          <w:lang w:val="en-GB"/>
        </w:rPr>
        <w:t>false</w:t>
      </w:r>
      <w:proofErr w:type="gramEnd"/>
      <w:r w:rsidRPr="006C2019">
        <w:rPr>
          <w:rFonts w:ascii="Liberation Serif" w:hAnsi="Liberation Serif" w:cs="Arial"/>
          <w:szCs w:val="24"/>
          <w:lang w:val="en-GB"/>
        </w:rPr>
        <w:t xml:space="preserve"> </w:t>
      </w:r>
      <w:r w:rsidR="005249F8" w:rsidRPr="00FB5691">
        <w:rPr>
          <w:rFonts w:ascii="Liberation Serif" w:hAnsi="Liberation Serif" w:cs="Arial"/>
          <w:szCs w:val="24"/>
        </w:rPr>
        <w:sym w:font="Webdings" w:char="F063"/>
      </w:r>
    </w:p>
    <w:p w:rsidR="006C2019" w:rsidRPr="006C2019" w:rsidRDefault="006C2019" w:rsidP="006C2019">
      <w:pPr>
        <w:ind w:left="1440" w:hanging="1014"/>
        <w:rPr>
          <w:rFonts w:ascii="Liberation Serif" w:hAnsi="Liberation Serif" w:cs="Arial"/>
          <w:szCs w:val="24"/>
          <w:lang w:val="en-GB"/>
        </w:rPr>
      </w:pPr>
    </w:p>
    <w:p w:rsidR="006C2019" w:rsidRPr="00C45169" w:rsidRDefault="00C45169" w:rsidP="006C2019">
      <w:pPr>
        <w:ind w:left="1440" w:hanging="1014"/>
        <w:rPr>
          <w:rFonts w:ascii="Liberation Serif" w:hAnsi="Liberation Serif" w:cs="Arial"/>
          <w:i/>
          <w:szCs w:val="24"/>
          <w:lang w:val="en-GB"/>
        </w:rPr>
      </w:pPr>
      <w:proofErr w:type="gramStart"/>
      <w:r>
        <w:rPr>
          <w:rFonts w:ascii="Liberation Serif" w:hAnsi="Liberation Serif" w:cs="Arial"/>
          <w:szCs w:val="24"/>
          <w:lang w:val="en-GB"/>
        </w:rPr>
        <w:t>b</w:t>
      </w:r>
      <w:r w:rsidR="006C2019" w:rsidRPr="00FB5691">
        <w:rPr>
          <w:rFonts w:ascii="Liberation Serif" w:hAnsi="Liberation Serif" w:cs="Arial"/>
          <w:szCs w:val="24"/>
          <w:lang w:val="en-GB"/>
        </w:rPr>
        <w:t>ecause</w:t>
      </w:r>
      <w:proofErr w:type="gramEnd"/>
      <w:r>
        <w:rPr>
          <w:rFonts w:ascii="Liberation Serif" w:hAnsi="Liberation Serif" w:cs="Arial"/>
          <w:szCs w:val="24"/>
          <w:lang w:val="en-GB"/>
        </w:rPr>
        <w:t xml:space="preserve"> the text says</w:t>
      </w:r>
      <w:r w:rsidR="006C2019" w:rsidRPr="006C2019">
        <w:rPr>
          <w:rFonts w:ascii="Liberation Serif" w:hAnsi="Liberation Serif" w:cs="Arial"/>
          <w:b/>
          <w:szCs w:val="24"/>
          <w:lang w:val="en-GB"/>
        </w:rPr>
        <w:t xml:space="preserve">: </w:t>
      </w:r>
      <w:r w:rsidR="006C2019" w:rsidRPr="005249F8">
        <w:rPr>
          <w:rFonts w:cs="Arial"/>
          <w:i/>
          <w:noProof/>
          <w:lang w:val="en-GB"/>
        </w:rPr>
        <w:t>George, Albert and I used</w:t>
      </w:r>
      <w:r w:rsidR="005249F8">
        <w:rPr>
          <w:rFonts w:cs="Arial"/>
          <w:i/>
          <w:noProof/>
          <w:lang w:val="en-GB"/>
        </w:rPr>
        <w:t xml:space="preserve"> to meet every Thursday evening</w:t>
      </w:r>
      <w:r w:rsidR="006C2019" w:rsidRPr="005249F8">
        <w:rPr>
          <w:rFonts w:cs="Arial"/>
          <w:i/>
          <w:noProof/>
          <w:lang w:val="en-GB"/>
        </w:rPr>
        <w:t>…</w:t>
      </w:r>
    </w:p>
    <w:p w:rsidR="006C2019" w:rsidRPr="00C45169" w:rsidRDefault="006C2019" w:rsidP="006C2019">
      <w:pPr>
        <w:ind w:left="1440" w:hanging="1014"/>
        <w:rPr>
          <w:rFonts w:ascii="Liberation Serif" w:hAnsi="Liberation Serif" w:cs="Arial"/>
          <w:i/>
          <w:szCs w:val="24"/>
          <w:lang w:val="en-GB"/>
        </w:rPr>
      </w:pPr>
    </w:p>
    <w:p w:rsidR="006C2019" w:rsidRPr="00FB5691" w:rsidRDefault="006C2019" w:rsidP="006C2019">
      <w:pPr>
        <w:numPr>
          <w:ilvl w:val="1"/>
          <w:numId w:val="24"/>
        </w:numPr>
        <w:spacing w:after="200"/>
        <w:ind w:hanging="1014"/>
        <w:jc w:val="left"/>
        <w:rPr>
          <w:rFonts w:ascii="Liberation Serif" w:hAnsi="Liberation Serif" w:cs="Arial"/>
          <w:b/>
          <w:szCs w:val="24"/>
          <w:lang w:val="en-US"/>
        </w:rPr>
      </w:pPr>
      <w:r w:rsidRPr="00FB5691">
        <w:rPr>
          <w:rFonts w:ascii="Liberation Serif" w:hAnsi="Liberation Serif" w:cs="Arial"/>
          <w:b/>
          <w:szCs w:val="24"/>
          <w:lang w:val="en-US"/>
        </w:rPr>
        <w:t xml:space="preserve">The narrator seems to be looking forward to George’s story. </w:t>
      </w:r>
      <w:r>
        <w:rPr>
          <w:rFonts w:ascii="Liberation Serif" w:hAnsi="Liberation Serif" w:cs="Arial"/>
          <w:b/>
          <w:szCs w:val="24"/>
          <w:lang w:val="en-US"/>
        </w:rPr>
        <w:t>Proof from the text.</w:t>
      </w:r>
      <w:r w:rsidRPr="00FB5691">
        <w:rPr>
          <w:rFonts w:ascii="Liberation Serif" w:hAnsi="Liberation Serif" w:cs="Arial"/>
          <w:b/>
          <w:szCs w:val="24"/>
          <w:lang w:val="en-US"/>
        </w:rPr>
        <w:t xml:space="preserve"> </w:t>
      </w:r>
    </w:p>
    <w:p w:rsidR="006C2019" w:rsidRPr="005249F8" w:rsidRDefault="006C2019" w:rsidP="006C2019">
      <w:pPr>
        <w:ind w:left="1440" w:hanging="1014"/>
        <w:rPr>
          <w:rFonts w:cs="Arial"/>
          <w:i/>
          <w:szCs w:val="24"/>
          <w:lang w:val="en-GB"/>
        </w:rPr>
      </w:pPr>
      <w:r w:rsidRPr="006C2019">
        <w:rPr>
          <w:rFonts w:ascii="Liberation Serif" w:hAnsi="Liberation Serif" w:cs="Arial"/>
          <w:szCs w:val="24"/>
          <w:lang w:val="en-GB"/>
        </w:rPr>
        <w:t xml:space="preserve">1 </w:t>
      </w:r>
      <w:r w:rsidRPr="005249F8">
        <w:rPr>
          <w:rFonts w:cs="Arial"/>
          <w:i/>
          <w:noProof/>
          <w:lang w:val="en-GB"/>
        </w:rPr>
        <w:t>I smiled and took a drink of our beers</w:t>
      </w:r>
    </w:p>
    <w:p w:rsidR="006C2019" w:rsidRPr="005249F8" w:rsidRDefault="006C2019" w:rsidP="006C2019">
      <w:pPr>
        <w:ind w:firstLine="426"/>
        <w:rPr>
          <w:rFonts w:cs="Arial"/>
          <w:i/>
          <w:szCs w:val="24"/>
          <w:lang w:val="en-GB"/>
        </w:rPr>
      </w:pPr>
      <w:r w:rsidRPr="006C2019">
        <w:rPr>
          <w:rFonts w:ascii="Liberation Serif" w:hAnsi="Liberation Serif" w:cs="Arial"/>
          <w:szCs w:val="24"/>
          <w:lang w:val="en-GB"/>
        </w:rPr>
        <w:t xml:space="preserve">2 </w:t>
      </w:r>
      <w:r w:rsidRPr="005249F8">
        <w:rPr>
          <w:rFonts w:cs="Arial"/>
          <w:i/>
          <w:szCs w:val="24"/>
          <w:lang w:val="en-GB"/>
        </w:rPr>
        <w:t>“Okay, George,” I said. “Out with it. This is going to be a good one, isn’t</w:t>
      </w:r>
      <w:r w:rsidRPr="005249F8">
        <w:rPr>
          <w:rFonts w:cs="Arial"/>
          <w:i/>
          <w:noProof/>
          <w:lang w:val="en-GB"/>
        </w:rPr>
        <w:t xml:space="preserve"> it?”</w:t>
      </w:r>
    </w:p>
    <w:p w:rsidR="006C2019" w:rsidRPr="00C45169" w:rsidRDefault="006C2019" w:rsidP="006C2019">
      <w:pPr>
        <w:ind w:hanging="1014"/>
        <w:rPr>
          <w:rFonts w:ascii="Liberation Serif" w:hAnsi="Liberation Serif" w:cs="Arial"/>
          <w:i/>
          <w:szCs w:val="24"/>
          <w:lang w:val="en-US"/>
        </w:rPr>
      </w:pPr>
    </w:p>
    <w:p w:rsidR="006C2019" w:rsidRPr="00FB5691" w:rsidRDefault="006C2019" w:rsidP="006C2019">
      <w:pPr>
        <w:ind w:hanging="1014"/>
        <w:rPr>
          <w:rFonts w:ascii="Liberation Serif" w:hAnsi="Liberation Serif" w:cs="Arial"/>
          <w:i/>
          <w:szCs w:val="24"/>
          <w:lang w:val="en-US"/>
        </w:rPr>
      </w:pPr>
    </w:p>
    <w:p w:rsidR="006C2019" w:rsidRPr="00FB5691" w:rsidRDefault="006C2019" w:rsidP="006C2019">
      <w:pPr>
        <w:numPr>
          <w:ilvl w:val="1"/>
          <w:numId w:val="24"/>
        </w:numPr>
        <w:spacing w:after="200"/>
        <w:ind w:hanging="1014"/>
        <w:jc w:val="left"/>
        <w:rPr>
          <w:rFonts w:ascii="Liberation Serif" w:hAnsi="Liberation Serif" w:cs="Arial"/>
          <w:b/>
          <w:szCs w:val="24"/>
          <w:lang w:val="en-US"/>
        </w:rPr>
      </w:pPr>
      <w:r w:rsidRPr="00FB5691">
        <w:rPr>
          <w:rFonts w:ascii="Liberation Serif" w:hAnsi="Liberation Serif" w:cs="Arial"/>
          <w:b/>
          <w:szCs w:val="24"/>
          <w:lang w:val="en-US"/>
        </w:rPr>
        <w:t>“In his story George has an accident”. This statement is …</w:t>
      </w:r>
    </w:p>
    <w:p w:rsidR="006C2019" w:rsidRPr="00FB5691" w:rsidRDefault="006C2019" w:rsidP="006C2019">
      <w:pPr>
        <w:ind w:left="1440" w:hanging="1014"/>
        <w:rPr>
          <w:rFonts w:ascii="Liberation Serif" w:hAnsi="Liberation Serif" w:cs="Arial"/>
          <w:szCs w:val="24"/>
        </w:rPr>
      </w:pPr>
      <w:proofErr w:type="spellStart"/>
      <w:r w:rsidRPr="00FB5691">
        <w:rPr>
          <w:rFonts w:ascii="Liberation Serif" w:hAnsi="Liberation Serif" w:cs="Arial"/>
          <w:szCs w:val="24"/>
        </w:rPr>
        <w:t>true</w:t>
      </w:r>
      <w:proofErr w:type="spellEnd"/>
      <w:r w:rsidR="005249F8">
        <w:rPr>
          <w:rFonts w:ascii="Liberation Serif" w:hAnsi="Liberation Serif" w:cs="Arial"/>
          <w:szCs w:val="24"/>
        </w:rPr>
        <w:t xml:space="preserve">  </w:t>
      </w:r>
      <w:r w:rsidR="005249F8" w:rsidRPr="00FB5691">
        <w:rPr>
          <w:rFonts w:ascii="Liberation Serif" w:hAnsi="Liberation Serif" w:cs="Arial"/>
          <w:szCs w:val="24"/>
        </w:rPr>
        <w:sym w:font="Webdings" w:char="F063"/>
      </w:r>
    </w:p>
    <w:p w:rsidR="006C2019" w:rsidRPr="00FB5691" w:rsidRDefault="006C2019" w:rsidP="006C2019">
      <w:pPr>
        <w:ind w:left="1440" w:hanging="1014"/>
        <w:rPr>
          <w:rFonts w:ascii="Liberation Serif" w:hAnsi="Liberation Serif" w:cs="Arial"/>
          <w:szCs w:val="24"/>
        </w:rPr>
      </w:pPr>
      <w:proofErr w:type="spellStart"/>
      <w:r w:rsidRPr="00FB5691">
        <w:rPr>
          <w:rFonts w:ascii="Liberation Serif" w:hAnsi="Liberation Serif" w:cs="Arial"/>
          <w:szCs w:val="24"/>
        </w:rPr>
        <w:t>false</w:t>
      </w:r>
      <w:proofErr w:type="spellEnd"/>
      <w:r w:rsidRPr="00FB5691">
        <w:rPr>
          <w:rFonts w:ascii="Liberation Serif" w:hAnsi="Liberation Serif" w:cs="Arial"/>
          <w:szCs w:val="24"/>
        </w:rPr>
        <w:t xml:space="preserve"> </w:t>
      </w:r>
      <w:r w:rsidR="005249F8">
        <w:rPr>
          <w:rFonts w:ascii="Liberation Serif" w:eastAsia="Calibri" w:hAnsi="Liberation Serif" w:cs="Arial"/>
          <w:color w:val="000000"/>
          <w:szCs w:val="24"/>
          <w:lang w:val="en-US"/>
        </w:rPr>
        <w:sym w:font="Wingdings" w:char="F078"/>
      </w:r>
    </w:p>
    <w:p w:rsidR="006C2019" w:rsidRPr="00FB5691" w:rsidRDefault="006C2019" w:rsidP="006C2019">
      <w:pPr>
        <w:ind w:left="1440" w:hanging="1014"/>
        <w:rPr>
          <w:rFonts w:ascii="Liberation Serif" w:hAnsi="Liberation Serif" w:cs="Arial"/>
          <w:szCs w:val="24"/>
        </w:rPr>
      </w:pPr>
    </w:p>
    <w:p w:rsidR="006C2019" w:rsidRPr="005249F8" w:rsidRDefault="00C45169" w:rsidP="006C2019">
      <w:pPr>
        <w:ind w:left="1440" w:hanging="1014"/>
        <w:rPr>
          <w:rFonts w:cs="Arial"/>
          <w:i/>
          <w:szCs w:val="24"/>
          <w:lang w:val="en-GB"/>
        </w:rPr>
      </w:pPr>
      <w:proofErr w:type="gramStart"/>
      <w:r>
        <w:rPr>
          <w:rFonts w:ascii="Liberation Serif" w:hAnsi="Liberation Serif" w:cs="Arial"/>
          <w:szCs w:val="24"/>
          <w:lang w:val="en-GB"/>
        </w:rPr>
        <w:t>b</w:t>
      </w:r>
      <w:r w:rsidRPr="00FB5691">
        <w:rPr>
          <w:rFonts w:ascii="Liberation Serif" w:hAnsi="Liberation Serif" w:cs="Arial"/>
          <w:szCs w:val="24"/>
          <w:lang w:val="en-GB"/>
        </w:rPr>
        <w:t>ecause</w:t>
      </w:r>
      <w:proofErr w:type="gramEnd"/>
      <w:r>
        <w:rPr>
          <w:rFonts w:ascii="Liberation Serif" w:hAnsi="Liberation Serif" w:cs="Arial"/>
          <w:szCs w:val="24"/>
          <w:lang w:val="en-GB"/>
        </w:rPr>
        <w:t xml:space="preserve"> the text says</w:t>
      </w:r>
      <w:r w:rsidR="006C2019" w:rsidRPr="00C45169">
        <w:rPr>
          <w:rFonts w:ascii="Liberation Serif" w:hAnsi="Liberation Serif" w:cs="Arial"/>
          <w:b/>
          <w:szCs w:val="24"/>
          <w:lang w:val="en-GB"/>
        </w:rPr>
        <w:t xml:space="preserve">: </w:t>
      </w:r>
      <w:r w:rsidRPr="005249F8">
        <w:rPr>
          <w:rFonts w:cs="Arial"/>
          <w:i/>
          <w:szCs w:val="24"/>
          <w:lang w:val="en-GB"/>
        </w:rPr>
        <w:t xml:space="preserve">… </w:t>
      </w:r>
      <w:r w:rsidRPr="005249F8">
        <w:rPr>
          <w:rFonts w:cs="Arial"/>
          <w:i/>
          <w:noProof/>
          <w:lang w:val="en-GB"/>
        </w:rPr>
        <w:t>the stranger said. “But I’ve had an accident with my car …</w:t>
      </w:r>
    </w:p>
    <w:p w:rsidR="006C2019" w:rsidRPr="00C45169" w:rsidRDefault="006C2019" w:rsidP="006C2019">
      <w:pPr>
        <w:ind w:left="1440" w:hanging="1014"/>
        <w:rPr>
          <w:rFonts w:ascii="Liberation Serif" w:hAnsi="Liberation Serif" w:cs="Arial"/>
          <w:b/>
          <w:szCs w:val="24"/>
          <w:lang w:val="en-GB"/>
        </w:rPr>
      </w:pPr>
    </w:p>
    <w:p w:rsidR="006C2019" w:rsidRPr="00FB5691" w:rsidRDefault="006C2019" w:rsidP="006C2019">
      <w:pPr>
        <w:numPr>
          <w:ilvl w:val="1"/>
          <w:numId w:val="24"/>
        </w:numPr>
        <w:ind w:hanging="1014"/>
        <w:jc w:val="left"/>
        <w:rPr>
          <w:rFonts w:ascii="Liberation Serif" w:hAnsi="Liberation Serif" w:cs="Arial"/>
          <w:szCs w:val="24"/>
          <w:lang w:val="en-US"/>
        </w:rPr>
      </w:pPr>
      <w:r w:rsidRPr="00FB5691">
        <w:rPr>
          <w:rFonts w:ascii="Liberation Serif" w:hAnsi="Liberation Serif" w:cs="Arial"/>
          <w:b/>
          <w:szCs w:val="24"/>
          <w:lang w:val="en-US"/>
        </w:rPr>
        <w:t xml:space="preserve">“When George notices that the man is gone, he searches for him”. </w:t>
      </w:r>
    </w:p>
    <w:p w:rsidR="006C2019" w:rsidRPr="00FB5691" w:rsidRDefault="006C2019" w:rsidP="006C2019">
      <w:pPr>
        <w:ind w:left="426" w:firstLine="282"/>
        <w:jc w:val="left"/>
        <w:rPr>
          <w:rFonts w:ascii="Liberation Serif" w:hAnsi="Liberation Serif" w:cs="Arial"/>
          <w:szCs w:val="24"/>
          <w:lang w:val="en-US"/>
        </w:rPr>
      </w:pPr>
      <w:r w:rsidRPr="00FB5691">
        <w:rPr>
          <w:rFonts w:ascii="Liberation Serif" w:hAnsi="Liberation Serif" w:cs="Arial"/>
          <w:b/>
          <w:szCs w:val="24"/>
          <w:lang w:val="en-US"/>
        </w:rPr>
        <w:t>This statement is</w:t>
      </w:r>
      <w:r w:rsidRPr="00FB5691">
        <w:rPr>
          <w:rFonts w:ascii="Liberation Serif" w:hAnsi="Liberation Serif" w:cs="Arial"/>
          <w:szCs w:val="24"/>
          <w:lang w:val="en-US"/>
        </w:rPr>
        <w:t xml:space="preserve"> …</w:t>
      </w:r>
    </w:p>
    <w:p w:rsidR="006C2019" w:rsidRPr="00FB5691" w:rsidRDefault="006C2019" w:rsidP="006C2019">
      <w:pPr>
        <w:ind w:left="426" w:firstLine="282"/>
        <w:jc w:val="left"/>
        <w:rPr>
          <w:rFonts w:ascii="Liberation Serif" w:hAnsi="Liberation Serif" w:cs="Arial"/>
          <w:szCs w:val="24"/>
          <w:lang w:val="en-US"/>
        </w:rPr>
      </w:pPr>
    </w:p>
    <w:p w:rsidR="006C2019" w:rsidRPr="00FB5691" w:rsidRDefault="00C45169" w:rsidP="006C2019">
      <w:pPr>
        <w:ind w:left="1440" w:hanging="1014"/>
        <w:rPr>
          <w:rFonts w:ascii="Liberation Serif" w:hAnsi="Liberation Serif" w:cs="Arial"/>
          <w:szCs w:val="24"/>
          <w:lang w:val="en-GB"/>
        </w:rPr>
      </w:pPr>
      <w:r>
        <w:rPr>
          <w:rFonts w:ascii="Liberation Serif" w:eastAsia="Calibri" w:hAnsi="Liberation Serif" w:cs="Arial"/>
          <w:color w:val="000000"/>
          <w:szCs w:val="24"/>
          <w:lang w:val="en-US"/>
        </w:rPr>
        <w:sym w:font="Wingdings" w:char="F078"/>
      </w:r>
      <w:r w:rsidR="006C2019" w:rsidRPr="00FB5691">
        <w:rPr>
          <w:rFonts w:ascii="Liberation Serif" w:hAnsi="Liberation Serif" w:cs="Arial"/>
          <w:szCs w:val="24"/>
          <w:lang w:val="en-GB"/>
        </w:rPr>
        <w:t xml:space="preserve"> </w:t>
      </w:r>
      <w:proofErr w:type="gramStart"/>
      <w:r w:rsidR="006C2019" w:rsidRPr="00FB5691">
        <w:rPr>
          <w:rFonts w:ascii="Liberation Serif" w:hAnsi="Liberation Serif" w:cs="Arial"/>
          <w:szCs w:val="24"/>
          <w:lang w:val="en-GB"/>
        </w:rPr>
        <w:t>true</w:t>
      </w:r>
      <w:proofErr w:type="gramEnd"/>
    </w:p>
    <w:p w:rsidR="006C2019" w:rsidRPr="00FB5691" w:rsidRDefault="006C2019" w:rsidP="006C2019">
      <w:pPr>
        <w:ind w:left="1440" w:hanging="1014"/>
        <w:rPr>
          <w:rFonts w:ascii="Liberation Serif" w:hAnsi="Liberation Serif" w:cs="Arial"/>
          <w:szCs w:val="24"/>
          <w:lang w:val="en-GB"/>
        </w:rPr>
      </w:pPr>
      <w:r w:rsidRPr="00FB5691">
        <w:rPr>
          <w:rFonts w:ascii="Liberation Serif" w:hAnsi="Liberation Serif" w:cs="Arial"/>
          <w:szCs w:val="24"/>
        </w:rPr>
        <w:sym w:font="Webdings" w:char="F063"/>
      </w:r>
      <w:r w:rsidRPr="00FB5691">
        <w:rPr>
          <w:rFonts w:ascii="Liberation Serif" w:hAnsi="Liberation Serif" w:cs="Arial"/>
          <w:szCs w:val="24"/>
          <w:lang w:val="en-GB"/>
        </w:rPr>
        <w:t xml:space="preserve"> </w:t>
      </w:r>
      <w:proofErr w:type="gramStart"/>
      <w:r w:rsidRPr="00FB5691">
        <w:rPr>
          <w:rFonts w:ascii="Liberation Serif" w:hAnsi="Liberation Serif" w:cs="Arial"/>
          <w:szCs w:val="24"/>
          <w:lang w:val="en-GB"/>
        </w:rPr>
        <w:t>false</w:t>
      </w:r>
      <w:proofErr w:type="gramEnd"/>
      <w:r w:rsidRPr="00FB5691">
        <w:rPr>
          <w:rFonts w:ascii="Liberation Serif" w:hAnsi="Liberation Serif" w:cs="Arial"/>
          <w:szCs w:val="24"/>
          <w:lang w:val="en-GB"/>
        </w:rPr>
        <w:t xml:space="preserve"> </w:t>
      </w:r>
    </w:p>
    <w:p w:rsidR="006C2019" w:rsidRPr="00FB5691" w:rsidRDefault="006C2019" w:rsidP="006C2019">
      <w:pPr>
        <w:ind w:left="1440" w:hanging="1014"/>
        <w:rPr>
          <w:rFonts w:ascii="Liberation Serif" w:hAnsi="Liberation Serif" w:cs="Arial"/>
          <w:szCs w:val="24"/>
          <w:lang w:val="en-GB"/>
        </w:rPr>
      </w:pPr>
    </w:p>
    <w:p w:rsidR="006C2019" w:rsidRPr="005249F8" w:rsidRDefault="00C45169" w:rsidP="006C2019">
      <w:pPr>
        <w:ind w:left="1440" w:hanging="1014"/>
        <w:rPr>
          <w:rFonts w:cs="Arial"/>
          <w:i/>
          <w:noProof/>
          <w:lang w:val="en-GB"/>
        </w:rPr>
      </w:pPr>
      <w:proofErr w:type="gramStart"/>
      <w:r>
        <w:rPr>
          <w:rFonts w:ascii="Liberation Serif" w:hAnsi="Liberation Serif" w:cs="Arial"/>
          <w:szCs w:val="24"/>
          <w:lang w:val="en-GB"/>
        </w:rPr>
        <w:t>b</w:t>
      </w:r>
      <w:r w:rsidRPr="00FB5691">
        <w:rPr>
          <w:rFonts w:ascii="Liberation Serif" w:hAnsi="Liberation Serif" w:cs="Arial"/>
          <w:szCs w:val="24"/>
          <w:lang w:val="en-GB"/>
        </w:rPr>
        <w:t>ecause</w:t>
      </w:r>
      <w:proofErr w:type="gramEnd"/>
      <w:r>
        <w:rPr>
          <w:rFonts w:ascii="Liberation Serif" w:hAnsi="Liberation Serif" w:cs="Arial"/>
          <w:szCs w:val="24"/>
          <w:lang w:val="en-GB"/>
        </w:rPr>
        <w:t xml:space="preserve"> the text says</w:t>
      </w:r>
      <w:r w:rsidR="006C2019" w:rsidRPr="00FB5691">
        <w:rPr>
          <w:rFonts w:ascii="Liberation Serif" w:hAnsi="Liberation Serif" w:cs="Arial"/>
          <w:b/>
          <w:szCs w:val="24"/>
          <w:lang w:val="en-GB"/>
        </w:rPr>
        <w:t xml:space="preserve">: </w:t>
      </w:r>
      <w:r w:rsidR="005249F8">
        <w:rPr>
          <w:rFonts w:ascii="Liberation Serif" w:hAnsi="Liberation Serif" w:cs="Arial"/>
          <w:b/>
          <w:szCs w:val="24"/>
          <w:lang w:val="en-GB"/>
        </w:rPr>
        <w:t>“</w:t>
      </w:r>
      <w:r w:rsidRPr="00C45169">
        <w:rPr>
          <w:rFonts w:ascii="Liberation Serif" w:hAnsi="Liberation Serif" w:cs="Arial"/>
          <w:i/>
          <w:szCs w:val="24"/>
          <w:lang w:val="en-GB"/>
        </w:rPr>
        <w:t xml:space="preserve">… </w:t>
      </w:r>
      <w:r w:rsidRPr="005249F8">
        <w:rPr>
          <w:rFonts w:cs="Arial"/>
          <w:i/>
          <w:noProof/>
          <w:lang w:val="en-GB"/>
        </w:rPr>
        <w:t>I looked everywhere but there was nobody on the road.</w:t>
      </w:r>
      <w:r w:rsidR="005249F8">
        <w:rPr>
          <w:rFonts w:cs="Arial"/>
          <w:i/>
          <w:noProof/>
          <w:lang w:val="en-GB"/>
        </w:rPr>
        <w:t>”</w:t>
      </w:r>
    </w:p>
    <w:p w:rsidR="00C45169" w:rsidRPr="00FB5691" w:rsidRDefault="00C45169" w:rsidP="006C2019">
      <w:pPr>
        <w:ind w:left="1440" w:hanging="1014"/>
        <w:rPr>
          <w:rFonts w:ascii="Liberation Serif" w:hAnsi="Liberation Serif" w:cs="Arial"/>
          <w:b/>
          <w:szCs w:val="24"/>
          <w:lang w:val="en-GB"/>
        </w:rPr>
      </w:pPr>
    </w:p>
    <w:p w:rsidR="006C2019" w:rsidRPr="00FB5691" w:rsidRDefault="006C2019" w:rsidP="006C2019">
      <w:pPr>
        <w:numPr>
          <w:ilvl w:val="1"/>
          <w:numId w:val="24"/>
        </w:numPr>
        <w:spacing w:after="200"/>
        <w:ind w:hanging="1014"/>
        <w:jc w:val="left"/>
        <w:rPr>
          <w:rFonts w:ascii="Liberation Serif" w:hAnsi="Liberation Serif" w:cs="Arial"/>
          <w:b/>
          <w:szCs w:val="24"/>
          <w:lang w:val="en-US"/>
        </w:rPr>
      </w:pPr>
      <w:r w:rsidRPr="00FB5691">
        <w:rPr>
          <w:rFonts w:ascii="Liberation Serif" w:hAnsi="Liberation Serif" w:cs="Arial"/>
          <w:b/>
          <w:szCs w:val="24"/>
          <w:lang w:val="en-US"/>
        </w:rPr>
        <w:t xml:space="preserve">When George wants to meet the old man he is not there because he … </w:t>
      </w:r>
    </w:p>
    <w:p w:rsidR="006C2019" w:rsidRPr="00FB5691" w:rsidRDefault="006C2019" w:rsidP="006C2019">
      <w:pPr>
        <w:numPr>
          <w:ilvl w:val="2"/>
          <w:numId w:val="24"/>
        </w:numPr>
        <w:spacing w:after="200"/>
        <w:ind w:hanging="1014"/>
        <w:jc w:val="left"/>
        <w:rPr>
          <w:rFonts w:ascii="Liberation Serif" w:hAnsi="Liberation Serif" w:cs="Arial"/>
          <w:szCs w:val="24"/>
          <w:lang w:val="en-US"/>
        </w:rPr>
      </w:pPr>
      <w:r w:rsidRPr="00FB5691">
        <w:rPr>
          <w:rFonts w:ascii="Liberation Serif" w:hAnsi="Liberation Serif" w:cs="Arial"/>
          <w:szCs w:val="24"/>
        </w:rPr>
        <w:sym w:font="Webdings" w:char="F063"/>
      </w:r>
      <w:r w:rsidRPr="00FB5691">
        <w:rPr>
          <w:rFonts w:ascii="Liberation Serif" w:hAnsi="Liberation Serif" w:cs="Arial"/>
          <w:szCs w:val="24"/>
          <w:lang w:val="en-US"/>
        </w:rPr>
        <w:t xml:space="preserve"> </w:t>
      </w:r>
      <w:proofErr w:type="gramStart"/>
      <w:r w:rsidRPr="00FB5691">
        <w:rPr>
          <w:rFonts w:ascii="Liberation Serif" w:hAnsi="Liberation Serif" w:cs="Arial"/>
          <w:szCs w:val="24"/>
          <w:lang w:val="en-US"/>
        </w:rPr>
        <w:t>gave</w:t>
      </w:r>
      <w:proofErr w:type="gramEnd"/>
      <w:r w:rsidRPr="00FB5691">
        <w:rPr>
          <w:rFonts w:ascii="Liberation Serif" w:hAnsi="Liberation Serif" w:cs="Arial"/>
          <w:szCs w:val="24"/>
          <w:lang w:val="en-US"/>
        </w:rPr>
        <w:t xml:space="preserve"> George the wrong address.</w:t>
      </w:r>
    </w:p>
    <w:p w:rsidR="006C2019" w:rsidRPr="00FB5691" w:rsidRDefault="006C2019" w:rsidP="006C2019">
      <w:pPr>
        <w:numPr>
          <w:ilvl w:val="2"/>
          <w:numId w:val="24"/>
        </w:numPr>
        <w:spacing w:after="200"/>
        <w:ind w:hanging="1014"/>
        <w:jc w:val="left"/>
        <w:rPr>
          <w:rFonts w:ascii="Liberation Serif" w:hAnsi="Liberation Serif" w:cs="Arial"/>
          <w:szCs w:val="24"/>
          <w:lang w:val="en-US"/>
        </w:rPr>
      </w:pPr>
      <w:r w:rsidRPr="00FB5691">
        <w:rPr>
          <w:rFonts w:ascii="Liberation Serif" w:hAnsi="Liberation Serif" w:cs="Arial"/>
          <w:szCs w:val="24"/>
        </w:rPr>
        <w:sym w:font="Webdings" w:char="F063"/>
      </w:r>
      <w:r w:rsidRPr="00FB5691">
        <w:rPr>
          <w:rFonts w:ascii="Liberation Serif" w:hAnsi="Liberation Serif" w:cs="Arial"/>
          <w:szCs w:val="24"/>
          <w:lang w:val="en-US"/>
        </w:rPr>
        <w:t xml:space="preserve"> </w:t>
      </w:r>
      <w:proofErr w:type="gramStart"/>
      <w:r w:rsidRPr="00FB5691">
        <w:rPr>
          <w:rFonts w:ascii="Liberation Serif" w:hAnsi="Liberation Serif" w:cs="Arial"/>
          <w:szCs w:val="24"/>
          <w:lang w:val="en-US"/>
        </w:rPr>
        <w:t>didn’t</w:t>
      </w:r>
      <w:proofErr w:type="gramEnd"/>
      <w:r w:rsidRPr="00FB5691">
        <w:rPr>
          <w:rFonts w:ascii="Liberation Serif" w:hAnsi="Liberation Serif" w:cs="Arial"/>
          <w:szCs w:val="24"/>
          <w:lang w:val="en-US"/>
        </w:rPr>
        <w:t xml:space="preserve"> come home last night.</w:t>
      </w:r>
    </w:p>
    <w:p w:rsidR="006C2019" w:rsidRPr="00FB5691" w:rsidRDefault="005249F8" w:rsidP="006C2019">
      <w:pPr>
        <w:numPr>
          <w:ilvl w:val="2"/>
          <w:numId w:val="24"/>
        </w:numPr>
        <w:spacing w:after="200"/>
        <w:ind w:hanging="1014"/>
        <w:jc w:val="left"/>
        <w:rPr>
          <w:rFonts w:ascii="Liberation Serif" w:hAnsi="Liberation Serif" w:cs="Arial"/>
          <w:szCs w:val="24"/>
          <w:lang w:val="en-US"/>
        </w:rPr>
      </w:pPr>
      <w:r>
        <w:rPr>
          <w:rFonts w:ascii="Liberation Serif" w:eastAsia="Calibri" w:hAnsi="Liberation Serif" w:cs="Arial"/>
          <w:color w:val="000000"/>
          <w:szCs w:val="24"/>
          <w:lang w:val="en-US"/>
        </w:rPr>
        <w:sym w:font="Wingdings" w:char="F078"/>
      </w:r>
      <w:r w:rsidR="006C2019" w:rsidRPr="00FB5691">
        <w:rPr>
          <w:rFonts w:ascii="Liberation Serif" w:hAnsi="Liberation Serif" w:cs="Arial"/>
          <w:szCs w:val="24"/>
          <w:lang w:val="en-US"/>
        </w:rPr>
        <w:t xml:space="preserve"> </w:t>
      </w:r>
      <w:proofErr w:type="gramStart"/>
      <w:r w:rsidR="006C2019" w:rsidRPr="00FB5691">
        <w:rPr>
          <w:rFonts w:ascii="Liberation Serif" w:hAnsi="Liberation Serif" w:cs="Arial"/>
          <w:szCs w:val="24"/>
          <w:lang w:val="en-US"/>
        </w:rPr>
        <w:t>is</w:t>
      </w:r>
      <w:proofErr w:type="gramEnd"/>
      <w:r w:rsidR="006C2019" w:rsidRPr="00FB5691">
        <w:rPr>
          <w:rFonts w:ascii="Liberation Serif" w:hAnsi="Liberation Serif" w:cs="Arial"/>
          <w:szCs w:val="24"/>
          <w:lang w:val="en-US"/>
        </w:rPr>
        <w:t xml:space="preserve"> dead.</w:t>
      </w:r>
    </w:p>
    <w:p w:rsidR="006C2019" w:rsidRPr="00FB5691" w:rsidRDefault="006C2019" w:rsidP="006C2019">
      <w:pPr>
        <w:ind w:left="2160" w:hanging="1014"/>
        <w:rPr>
          <w:rFonts w:ascii="Liberation Serif" w:hAnsi="Liberation Serif" w:cs="Arial"/>
          <w:szCs w:val="24"/>
          <w:lang w:val="en-US"/>
        </w:rPr>
      </w:pPr>
    </w:p>
    <w:p w:rsidR="006C2019" w:rsidRPr="00FB5691" w:rsidRDefault="006C2019" w:rsidP="006C2019">
      <w:pPr>
        <w:numPr>
          <w:ilvl w:val="1"/>
          <w:numId w:val="24"/>
        </w:numPr>
        <w:spacing w:after="200"/>
        <w:ind w:hanging="1014"/>
        <w:jc w:val="left"/>
        <w:rPr>
          <w:rFonts w:ascii="Liberation Serif" w:hAnsi="Liberation Serif" w:cs="Arial"/>
          <w:b/>
          <w:szCs w:val="24"/>
          <w:lang w:val="en-US"/>
        </w:rPr>
      </w:pPr>
      <w:r w:rsidRPr="00FB5691">
        <w:rPr>
          <w:rFonts w:ascii="Liberation Serif" w:hAnsi="Liberation Serif" w:cs="Arial"/>
          <w:b/>
          <w:szCs w:val="24"/>
          <w:lang w:val="en-US"/>
        </w:rPr>
        <w:t>Which of the following descriptions fits the story best?</w:t>
      </w:r>
    </w:p>
    <w:p w:rsidR="006C2019" w:rsidRPr="00FB5691" w:rsidRDefault="006C2019" w:rsidP="006C2019">
      <w:pPr>
        <w:numPr>
          <w:ilvl w:val="2"/>
          <w:numId w:val="24"/>
        </w:numPr>
        <w:spacing w:after="200"/>
        <w:ind w:hanging="1014"/>
        <w:jc w:val="left"/>
        <w:rPr>
          <w:rFonts w:ascii="Liberation Serif" w:hAnsi="Liberation Serif" w:cs="Arial"/>
          <w:szCs w:val="24"/>
          <w:lang w:val="en-US"/>
        </w:rPr>
      </w:pPr>
      <w:r w:rsidRPr="00FB5691">
        <w:rPr>
          <w:rFonts w:ascii="Liberation Serif" w:hAnsi="Liberation Serif" w:cs="Arial"/>
          <w:szCs w:val="24"/>
        </w:rPr>
        <w:sym w:font="Webdings" w:char="F063"/>
      </w:r>
      <w:r w:rsidRPr="00FB5691">
        <w:rPr>
          <w:rFonts w:ascii="Liberation Serif" w:hAnsi="Liberation Serif" w:cs="Arial"/>
          <w:szCs w:val="24"/>
          <w:lang w:val="en-US"/>
        </w:rPr>
        <w:t xml:space="preserve"> funny story</w:t>
      </w:r>
    </w:p>
    <w:p w:rsidR="006C2019" w:rsidRPr="00FB5691" w:rsidRDefault="00C45169" w:rsidP="006C2019">
      <w:pPr>
        <w:numPr>
          <w:ilvl w:val="2"/>
          <w:numId w:val="24"/>
        </w:numPr>
        <w:spacing w:after="200"/>
        <w:ind w:hanging="1014"/>
        <w:jc w:val="left"/>
        <w:rPr>
          <w:rFonts w:ascii="Liberation Serif" w:hAnsi="Liberation Serif" w:cs="Arial"/>
          <w:szCs w:val="24"/>
          <w:lang w:val="en-US"/>
        </w:rPr>
      </w:pPr>
      <w:r>
        <w:rPr>
          <w:rFonts w:ascii="Liberation Serif" w:eastAsia="Calibri" w:hAnsi="Liberation Serif" w:cs="Arial"/>
          <w:color w:val="000000"/>
          <w:szCs w:val="24"/>
          <w:lang w:val="en-US"/>
        </w:rPr>
        <w:sym w:font="Wingdings" w:char="F078"/>
      </w:r>
      <w:r w:rsidR="006C2019" w:rsidRPr="00FB5691">
        <w:rPr>
          <w:rFonts w:ascii="Liberation Serif" w:hAnsi="Liberation Serif" w:cs="Arial"/>
          <w:szCs w:val="24"/>
          <w:lang w:val="en-US"/>
        </w:rPr>
        <w:t xml:space="preserve"> ghost story</w:t>
      </w:r>
    </w:p>
    <w:p w:rsidR="006C2019" w:rsidRPr="00FB5691" w:rsidRDefault="006C2019" w:rsidP="006C2019">
      <w:pPr>
        <w:numPr>
          <w:ilvl w:val="2"/>
          <w:numId w:val="24"/>
        </w:numPr>
        <w:spacing w:after="200"/>
        <w:ind w:hanging="1014"/>
        <w:jc w:val="left"/>
        <w:rPr>
          <w:rFonts w:ascii="Liberation Serif" w:hAnsi="Liberation Serif" w:cs="Arial"/>
          <w:szCs w:val="24"/>
          <w:lang w:val="en-US"/>
        </w:rPr>
      </w:pPr>
      <w:r w:rsidRPr="00FB5691">
        <w:rPr>
          <w:rFonts w:ascii="Liberation Serif" w:hAnsi="Liberation Serif" w:cs="Arial"/>
          <w:szCs w:val="24"/>
        </w:rPr>
        <w:sym w:font="Webdings" w:char="F063"/>
      </w:r>
      <w:r w:rsidRPr="00FB5691">
        <w:rPr>
          <w:rFonts w:ascii="Liberation Serif" w:hAnsi="Liberation Serif" w:cs="Arial"/>
          <w:szCs w:val="24"/>
          <w:lang w:val="en-US"/>
        </w:rPr>
        <w:t xml:space="preserve"> horror story</w:t>
      </w:r>
    </w:p>
    <w:p w:rsidR="006C2019" w:rsidRDefault="006C2019" w:rsidP="006C2019">
      <w:pPr>
        <w:rPr>
          <w:b/>
          <w:sz w:val="28"/>
          <w:szCs w:val="28"/>
          <w:lang w:val="en-US"/>
        </w:rPr>
      </w:pPr>
    </w:p>
    <w:p w:rsidR="005249F8" w:rsidRDefault="005249F8" w:rsidP="005249F8">
      <w:pPr>
        <w:rPr>
          <w:rFonts w:cs="Arial"/>
          <w:b/>
          <w:color w:val="000000"/>
          <w:sz w:val="28"/>
          <w:szCs w:val="28"/>
          <w:lang w:val="en-US"/>
        </w:rPr>
      </w:pPr>
      <w:r>
        <w:rPr>
          <w:rFonts w:cs="Arial"/>
          <w:b/>
          <w:color w:val="000000"/>
          <w:sz w:val="28"/>
          <w:szCs w:val="28"/>
          <w:lang w:val="en-US"/>
        </w:rPr>
        <w:t xml:space="preserve"> </w:t>
      </w:r>
    </w:p>
    <w:p w:rsidR="00161AAE" w:rsidRPr="00BE24B2" w:rsidRDefault="00161AAE" w:rsidP="00FB5691">
      <w:pPr>
        <w:jc w:val="center"/>
        <w:rPr>
          <w:rFonts w:cs="Arial"/>
          <w:sz w:val="2"/>
          <w:szCs w:val="2"/>
          <w:lang w:val="en-US"/>
        </w:rPr>
      </w:pPr>
    </w:p>
    <w:sectPr w:rsidR="00161AAE" w:rsidRPr="00BE24B2" w:rsidSect="00FB5691">
      <w:pgSz w:w="11906" w:h="16838"/>
      <w:pgMar w:top="1417" w:right="1417" w:bottom="360"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E243E" w:rsidRDefault="000E243E">
      <w:r>
        <w:separator/>
      </w:r>
    </w:p>
  </w:endnote>
  <w:endnote w:type="continuationSeparator" w:id="0">
    <w:p w:rsidR="000E243E" w:rsidRDefault="000E24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3" w:usb1="10000000" w:usb2="00000000" w:usb3="00000000" w:csb0="80000001"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3" w:usb1="10000000" w:usb2="00000000" w:usb3="00000000" w:csb0="80000001" w:csb1="00000000"/>
  </w:font>
  <w:font w:name="Webdings">
    <w:panose1 w:val="05030102010509060703"/>
    <w:charset w:val="02"/>
    <w:family w:val="roman"/>
    <w:pitch w:val="variable"/>
    <w:sig w:usb0="00000000" w:usb1="10000000" w:usb2="00000000" w:usb3="00000000" w:csb0="80000000" w:csb1="00000000"/>
  </w:font>
  <w:font w:name="Arial">
    <w:panose1 w:val="020B0604020202020204"/>
    <w:charset w:val="00"/>
    <w:family w:val="swiss"/>
    <w:pitch w:val="variable"/>
    <w:sig w:usb0="20002A87" w:usb1="00000000" w:usb2="00000000"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E00002FF" w:usb1="400004FF" w:usb2="00000000" w:usb3="00000000" w:csb0="0000019F" w:csb1="00000000"/>
  </w:font>
  <w:font w:name="Liberation Serif">
    <w:panose1 w:val="02020603050405020304"/>
    <w:charset w:val="00"/>
    <w:family w:val="roman"/>
    <w:pitch w:val="variable"/>
    <w:sig w:usb0="E0000AFF" w:usb1="500078FF" w:usb2="00000021" w:usb3="00000000" w:csb0="000001BF" w:csb1="00000000"/>
  </w:font>
  <w:font w:name="Calibri">
    <w:panose1 w:val="020F0502020204030204"/>
    <w:charset w:val="00"/>
    <w:family w:val="swiss"/>
    <w:pitch w:val="variable"/>
    <w:sig w:usb0="E10002FF" w:usb1="4000ACFF" w:usb2="00000009" w:usb3="00000000" w:csb0="0000019F" w:csb1="00000000"/>
  </w:font>
  <w:font w:name="Britannic Bold">
    <w:panose1 w:val="020B0903060703020204"/>
    <w:charset w:val="00"/>
    <w:family w:val="swiss"/>
    <w:pitch w:val="variable"/>
    <w:sig w:usb0="00000003" w:usb1="00000000" w:usb2="00000000" w:usb3="00000000" w:csb0="00000001" w:csb1="00000000"/>
  </w:font>
  <w:font w:name="Wingdings 2">
    <w:panose1 w:val="05020102010507070707"/>
    <w:charset w:val="02"/>
    <w:family w:val="roman"/>
    <w:pitch w:val="variable"/>
    <w:sig w:usb0="00000000" w:usb1="10000000" w:usb2="00000000" w:usb3="00000000" w:csb0="800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E243E" w:rsidRDefault="000E243E">
      <w:r>
        <w:separator/>
      </w:r>
    </w:p>
  </w:footnote>
  <w:footnote w:type="continuationSeparator" w:id="0">
    <w:p w:rsidR="000E243E" w:rsidRDefault="000E243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EB37E3"/>
    <w:multiLevelType w:val="hybridMultilevel"/>
    <w:tmpl w:val="563A7E92"/>
    <w:lvl w:ilvl="0" w:tplc="58DEC118">
      <w:start w:val="1"/>
      <w:numFmt w:val="bullet"/>
      <w:lvlText w:val=""/>
      <w:lvlJc w:val="left"/>
      <w:pPr>
        <w:tabs>
          <w:tab w:val="num" w:pos="57"/>
        </w:tabs>
        <w:ind w:left="170" w:hanging="17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nsid w:val="06CF6756"/>
    <w:multiLevelType w:val="hybridMultilevel"/>
    <w:tmpl w:val="2D52EEE0"/>
    <w:lvl w:ilvl="0" w:tplc="D074903E">
      <w:start w:val="1"/>
      <w:numFmt w:val="decimal"/>
      <w:lvlText w:val="%1."/>
      <w:lvlJc w:val="left"/>
      <w:pPr>
        <w:ind w:left="720" w:hanging="360"/>
      </w:pPr>
      <w:rPr>
        <w:rFonts w:hint="default"/>
        <w:b w:val="0"/>
        <w:sz w:val="22"/>
        <w:szCs w:val="22"/>
      </w:rPr>
    </w:lvl>
    <w:lvl w:ilvl="1" w:tplc="4F82BB64">
      <w:start w:val="1"/>
      <w:numFmt w:val="bullet"/>
      <w:lvlText w:val=""/>
      <w:lvlJc w:val="left"/>
      <w:pPr>
        <w:tabs>
          <w:tab w:val="num" w:pos="1440"/>
        </w:tabs>
        <w:ind w:left="1440" w:hanging="360"/>
      </w:pPr>
      <w:rPr>
        <w:rFonts w:ascii="Symbol" w:hAnsi="Symbol" w:hint="default"/>
      </w:r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nsid w:val="0FF86309"/>
    <w:multiLevelType w:val="hybridMultilevel"/>
    <w:tmpl w:val="02A822FA"/>
    <w:lvl w:ilvl="0" w:tplc="14FECA06">
      <w:start w:val="1"/>
      <w:numFmt w:val="decimal"/>
      <w:lvlText w:val="%1."/>
      <w:lvlJc w:val="left"/>
      <w:pPr>
        <w:tabs>
          <w:tab w:val="num" w:pos="786"/>
        </w:tabs>
        <w:ind w:left="786" w:hanging="360"/>
      </w:pPr>
      <w:rPr>
        <w:rFonts w:hint="default"/>
      </w:rPr>
    </w:lvl>
    <w:lvl w:ilvl="1" w:tplc="04070019" w:tentative="1">
      <w:start w:val="1"/>
      <w:numFmt w:val="lowerLetter"/>
      <w:lvlText w:val="%2."/>
      <w:lvlJc w:val="left"/>
      <w:pPr>
        <w:tabs>
          <w:tab w:val="num" w:pos="1506"/>
        </w:tabs>
        <w:ind w:left="1506" w:hanging="360"/>
      </w:pPr>
    </w:lvl>
    <w:lvl w:ilvl="2" w:tplc="0407001B" w:tentative="1">
      <w:start w:val="1"/>
      <w:numFmt w:val="lowerRoman"/>
      <w:lvlText w:val="%3."/>
      <w:lvlJc w:val="right"/>
      <w:pPr>
        <w:tabs>
          <w:tab w:val="num" w:pos="2226"/>
        </w:tabs>
        <w:ind w:left="2226" w:hanging="180"/>
      </w:pPr>
    </w:lvl>
    <w:lvl w:ilvl="3" w:tplc="0407000F" w:tentative="1">
      <w:start w:val="1"/>
      <w:numFmt w:val="decimal"/>
      <w:lvlText w:val="%4."/>
      <w:lvlJc w:val="left"/>
      <w:pPr>
        <w:tabs>
          <w:tab w:val="num" w:pos="2946"/>
        </w:tabs>
        <w:ind w:left="2946" w:hanging="360"/>
      </w:pPr>
    </w:lvl>
    <w:lvl w:ilvl="4" w:tplc="04070019" w:tentative="1">
      <w:start w:val="1"/>
      <w:numFmt w:val="lowerLetter"/>
      <w:lvlText w:val="%5."/>
      <w:lvlJc w:val="left"/>
      <w:pPr>
        <w:tabs>
          <w:tab w:val="num" w:pos="3666"/>
        </w:tabs>
        <w:ind w:left="3666" w:hanging="360"/>
      </w:pPr>
    </w:lvl>
    <w:lvl w:ilvl="5" w:tplc="0407001B" w:tentative="1">
      <w:start w:val="1"/>
      <w:numFmt w:val="lowerRoman"/>
      <w:lvlText w:val="%6."/>
      <w:lvlJc w:val="right"/>
      <w:pPr>
        <w:tabs>
          <w:tab w:val="num" w:pos="4386"/>
        </w:tabs>
        <w:ind w:left="4386" w:hanging="180"/>
      </w:pPr>
    </w:lvl>
    <w:lvl w:ilvl="6" w:tplc="0407000F" w:tentative="1">
      <w:start w:val="1"/>
      <w:numFmt w:val="decimal"/>
      <w:lvlText w:val="%7."/>
      <w:lvlJc w:val="left"/>
      <w:pPr>
        <w:tabs>
          <w:tab w:val="num" w:pos="5106"/>
        </w:tabs>
        <w:ind w:left="5106" w:hanging="360"/>
      </w:pPr>
    </w:lvl>
    <w:lvl w:ilvl="7" w:tplc="04070019" w:tentative="1">
      <w:start w:val="1"/>
      <w:numFmt w:val="lowerLetter"/>
      <w:lvlText w:val="%8."/>
      <w:lvlJc w:val="left"/>
      <w:pPr>
        <w:tabs>
          <w:tab w:val="num" w:pos="5826"/>
        </w:tabs>
        <w:ind w:left="5826" w:hanging="360"/>
      </w:pPr>
    </w:lvl>
    <w:lvl w:ilvl="8" w:tplc="0407001B" w:tentative="1">
      <w:start w:val="1"/>
      <w:numFmt w:val="lowerRoman"/>
      <w:lvlText w:val="%9."/>
      <w:lvlJc w:val="right"/>
      <w:pPr>
        <w:tabs>
          <w:tab w:val="num" w:pos="6546"/>
        </w:tabs>
        <w:ind w:left="6546" w:hanging="180"/>
      </w:pPr>
    </w:lvl>
  </w:abstractNum>
  <w:abstractNum w:abstractNumId="3">
    <w:nsid w:val="136967AD"/>
    <w:multiLevelType w:val="hybridMultilevel"/>
    <w:tmpl w:val="3B8CC398"/>
    <w:lvl w:ilvl="0" w:tplc="147C3A10">
      <w:start w:val="5"/>
      <w:numFmt w:val="bullet"/>
      <w:lvlText w:val=""/>
      <w:lvlJc w:val="left"/>
      <w:pPr>
        <w:tabs>
          <w:tab w:val="num" w:pos="720"/>
        </w:tabs>
        <w:ind w:left="720" w:hanging="360"/>
      </w:pPr>
      <w:rPr>
        <w:rFonts w:ascii="Webdings" w:eastAsia="Times New Roman" w:hAnsi="Webdings"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nsid w:val="13C80A6C"/>
    <w:multiLevelType w:val="hybridMultilevel"/>
    <w:tmpl w:val="33E432A6"/>
    <w:lvl w:ilvl="0" w:tplc="84A29DAA">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5">
    <w:nsid w:val="1C4F3020"/>
    <w:multiLevelType w:val="hybridMultilevel"/>
    <w:tmpl w:val="922AEA6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nsid w:val="2ADD126A"/>
    <w:multiLevelType w:val="hybridMultilevel"/>
    <w:tmpl w:val="64C08B4C"/>
    <w:lvl w:ilvl="0" w:tplc="58DEC118">
      <w:start w:val="1"/>
      <w:numFmt w:val="bullet"/>
      <w:lvlText w:val=""/>
      <w:lvlJc w:val="left"/>
      <w:pPr>
        <w:tabs>
          <w:tab w:val="num" w:pos="777"/>
        </w:tabs>
        <w:ind w:left="890" w:hanging="170"/>
      </w:pPr>
      <w:rPr>
        <w:rFonts w:ascii="Symbol" w:hAnsi="Symbol" w:hint="default"/>
      </w:rPr>
    </w:lvl>
    <w:lvl w:ilvl="1" w:tplc="04070003" w:tentative="1">
      <w:start w:val="1"/>
      <w:numFmt w:val="bullet"/>
      <w:lvlText w:val="o"/>
      <w:lvlJc w:val="left"/>
      <w:pPr>
        <w:tabs>
          <w:tab w:val="num" w:pos="2160"/>
        </w:tabs>
        <w:ind w:left="2160" w:hanging="360"/>
      </w:pPr>
      <w:rPr>
        <w:rFonts w:ascii="Courier New" w:hAnsi="Courier New" w:cs="Courier New" w:hint="default"/>
      </w:rPr>
    </w:lvl>
    <w:lvl w:ilvl="2" w:tplc="04070005" w:tentative="1">
      <w:start w:val="1"/>
      <w:numFmt w:val="bullet"/>
      <w:lvlText w:val=""/>
      <w:lvlJc w:val="left"/>
      <w:pPr>
        <w:tabs>
          <w:tab w:val="num" w:pos="2880"/>
        </w:tabs>
        <w:ind w:left="2880" w:hanging="360"/>
      </w:pPr>
      <w:rPr>
        <w:rFonts w:ascii="Wingdings" w:hAnsi="Wingdings" w:hint="default"/>
      </w:rPr>
    </w:lvl>
    <w:lvl w:ilvl="3" w:tplc="04070001" w:tentative="1">
      <w:start w:val="1"/>
      <w:numFmt w:val="bullet"/>
      <w:lvlText w:val=""/>
      <w:lvlJc w:val="left"/>
      <w:pPr>
        <w:tabs>
          <w:tab w:val="num" w:pos="3600"/>
        </w:tabs>
        <w:ind w:left="3600" w:hanging="360"/>
      </w:pPr>
      <w:rPr>
        <w:rFonts w:ascii="Symbol" w:hAnsi="Symbol" w:hint="default"/>
      </w:rPr>
    </w:lvl>
    <w:lvl w:ilvl="4" w:tplc="04070003" w:tentative="1">
      <w:start w:val="1"/>
      <w:numFmt w:val="bullet"/>
      <w:lvlText w:val="o"/>
      <w:lvlJc w:val="left"/>
      <w:pPr>
        <w:tabs>
          <w:tab w:val="num" w:pos="4320"/>
        </w:tabs>
        <w:ind w:left="4320" w:hanging="360"/>
      </w:pPr>
      <w:rPr>
        <w:rFonts w:ascii="Courier New" w:hAnsi="Courier New" w:cs="Courier New" w:hint="default"/>
      </w:rPr>
    </w:lvl>
    <w:lvl w:ilvl="5" w:tplc="04070005" w:tentative="1">
      <w:start w:val="1"/>
      <w:numFmt w:val="bullet"/>
      <w:lvlText w:val=""/>
      <w:lvlJc w:val="left"/>
      <w:pPr>
        <w:tabs>
          <w:tab w:val="num" w:pos="5040"/>
        </w:tabs>
        <w:ind w:left="5040" w:hanging="360"/>
      </w:pPr>
      <w:rPr>
        <w:rFonts w:ascii="Wingdings" w:hAnsi="Wingdings" w:hint="default"/>
      </w:rPr>
    </w:lvl>
    <w:lvl w:ilvl="6" w:tplc="04070001" w:tentative="1">
      <w:start w:val="1"/>
      <w:numFmt w:val="bullet"/>
      <w:lvlText w:val=""/>
      <w:lvlJc w:val="left"/>
      <w:pPr>
        <w:tabs>
          <w:tab w:val="num" w:pos="5760"/>
        </w:tabs>
        <w:ind w:left="5760" w:hanging="360"/>
      </w:pPr>
      <w:rPr>
        <w:rFonts w:ascii="Symbol" w:hAnsi="Symbol" w:hint="default"/>
      </w:rPr>
    </w:lvl>
    <w:lvl w:ilvl="7" w:tplc="04070003" w:tentative="1">
      <w:start w:val="1"/>
      <w:numFmt w:val="bullet"/>
      <w:lvlText w:val="o"/>
      <w:lvlJc w:val="left"/>
      <w:pPr>
        <w:tabs>
          <w:tab w:val="num" w:pos="6480"/>
        </w:tabs>
        <w:ind w:left="6480" w:hanging="360"/>
      </w:pPr>
      <w:rPr>
        <w:rFonts w:ascii="Courier New" w:hAnsi="Courier New" w:cs="Courier New" w:hint="default"/>
      </w:rPr>
    </w:lvl>
    <w:lvl w:ilvl="8" w:tplc="04070005" w:tentative="1">
      <w:start w:val="1"/>
      <w:numFmt w:val="bullet"/>
      <w:lvlText w:val=""/>
      <w:lvlJc w:val="left"/>
      <w:pPr>
        <w:tabs>
          <w:tab w:val="num" w:pos="7200"/>
        </w:tabs>
        <w:ind w:left="7200" w:hanging="360"/>
      </w:pPr>
      <w:rPr>
        <w:rFonts w:ascii="Wingdings" w:hAnsi="Wingdings" w:hint="default"/>
      </w:rPr>
    </w:lvl>
  </w:abstractNum>
  <w:abstractNum w:abstractNumId="7">
    <w:nsid w:val="31566CA2"/>
    <w:multiLevelType w:val="hybridMultilevel"/>
    <w:tmpl w:val="09B6F626"/>
    <w:lvl w:ilvl="0" w:tplc="CC546264">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8">
    <w:nsid w:val="35912C89"/>
    <w:multiLevelType w:val="hybridMultilevel"/>
    <w:tmpl w:val="5B9C025A"/>
    <w:lvl w:ilvl="0" w:tplc="58DEC118">
      <w:start w:val="1"/>
      <w:numFmt w:val="bullet"/>
      <w:lvlText w:val=""/>
      <w:lvlJc w:val="left"/>
      <w:pPr>
        <w:tabs>
          <w:tab w:val="num" w:pos="57"/>
        </w:tabs>
        <w:ind w:left="170" w:hanging="17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9">
    <w:nsid w:val="39D32225"/>
    <w:multiLevelType w:val="hybridMultilevel"/>
    <w:tmpl w:val="A3242B3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nsid w:val="404F661A"/>
    <w:multiLevelType w:val="hybridMultilevel"/>
    <w:tmpl w:val="B6380872"/>
    <w:lvl w:ilvl="0" w:tplc="8714B218">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1">
    <w:nsid w:val="450F0F63"/>
    <w:multiLevelType w:val="hybridMultilevel"/>
    <w:tmpl w:val="3E2C815E"/>
    <w:lvl w:ilvl="0" w:tplc="A0B23FC8">
      <w:start w:val="5"/>
      <w:numFmt w:val="bullet"/>
      <w:lvlText w:val="-"/>
      <w:lvlJc w:val="left"/>
      <w:pPr>
        <w:tabs>
          <w:tab w:val="num" w:pos="720"/>
        </w:tabs>
        <w:ind w:left="72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2">
    <w:nsid w:val="46D50CC6"/>
    <w:multiLevelType w:val="hybridMultilevel"/>
    <w:tmpl w:val="A3242B3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nsid w:val="4B8F6B33"/>
    <w:multiLevelType w:val="multilevel"/>
    <w:tmpl w:val="9FB20F4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start w:val="1"/>
      <w:numFmt w:val="lowerLetter"/>
      <w:lvlText w:val="%3)"/>
      <w:lvlJc w:val="left"/>
      <w:pPr>
        <w:ind w:left="2160" w:hanging="360"/>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5AF07126"/>
    <w:multiLevelType w:val="hybridMultilevel"/>
    <w:tmpl w:val="649E7D68"/>
    <w:lvl w:ilvl="0" w:tplc="073E4598">
      <w:start w:val="5"/>
      <w:numFmt w:val="bullet"/>
      <w:lvlText w:val=""/>
      <w:lvlJc w:val="left"/>
      <w:pPr>
        <w:tabs>
          <w:tab w:val="num" w:pos="915"/>
        </w:tabs>
        <w:ind w:left="915" w:hanging="555"/>
      </w:pPr>
      <w:rPr>
        <w:rFonts w:ascii="Wingdings" w:eastAsia="Times New Roman" w:hAnsi="Wingdings"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5">
    <w:nsid w:val="606C47E3"/>
    <w:multiLevelType w:val="hybridMultilevel"/>
    <w:tmpl w:val="822E7D02"/>
    <w:lvl w:ilvl="0" w:tplc="E5BA916C">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6">
    <w:nsid w:val="640E3525"/>
    <w:multiLevelType w:val="hybridMultilevel"/>
    <w:tmpl w:val="2248993C"/>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7">
    <w:nsid w:val="656762DC"/>
    <w:multiLevelType w:val="hybridMultilevel"/>
    <w:tmpl w:val="1E2249AA"/>
    <w:lvl w:ilvl="0" w:tplc="0407000F">
      <w:start w:val="1"/>
      <w:numFmt w:val="decimal"/>
      <w:lvlText w:val="%1."/>
      <w:lvlJc w:val="left"/>
      <w:pPr>
        <w:ind w:left="720" w:hanging="360"/>
      </w:pPr>
      <w:rPr>
        <w:rFonts w:hint="default"/>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8">
    <w:nsid w:val="675D1D6C"/>
    <w:multiLevelType w:val="hybridMultilevel"/>
    <w:tmpl w:val="C804D75C"/>
    <w:lvl w:ilvl="0" w:tplc="58DEC118">
      <w:start w:val="1"/>
      <w:numFmt w:val="bullet"/>
      <w:lvlText w:val=""/>
      <w:lvlJc w:val="left"/>
      <w:pPr>
        <w:tabs>
          <w:tab w:val="num" w:pos="417"/>
        </w:tabs>
        <w:ind w:left="530" w:hanging="170"/>
      </w:pPr>
      <w:rPr>
        <w:rFonts w:ascii="Symbol" w:hAnsi="Symbol"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9">
    <w:nsid w:val="69566189"/>
    <w:multiLevelType w:val="hybridMultilevel"/>
    <w:tmpl w:val="E9E829DE"/>
    <w:lvl w:ilvl="0" w:tplc="9D045008">
      <w:start w:val="1"/>
      <w:numFmt w:val="decimal"/>
      <w:lvlText w:val="%1."/>
      <w:lvlJc w:val="left"/>
      <w:pPr>
        <w:tabs>
          <w:tab w:val="num" w:pos="720"/>
        </w:tabs>
        <w:ind w:left="720" w:hanging="360"/>
      </w:pPr>
      <w:rPr>
        <w:rFonts w:hint="default"/>
      </w:rPr>
    </w:lvl>
    <w:lvl w:ilvl="1" w:tplc="58DEC118">
      <w:start w:val="1"/>
      <w:numFmt w:val="bullet"/>
      <w:lvlText w:val=""/>
      <w:lvlJc w:val="left"/>
      <w:pPr>
        <w:tabs>
          <w:tab w:val="num" w:pos="1137"/>
        </w:tabs>
        <w:ind w:left="1250" w:hanging="170"/>
      </w:pPr>
      <w:rPr>
        <w:rFonts w:ascii="Symbol" w:hAnsi="Symbol" w:hint="default"/>
      </w:r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0">
    <w:nsid w:val="6BF617A9"/>
    <w:multiLevelType w:val="hybridMultilevel"/>
    <w:tmpl w:val="A3242B3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1">
    <w:nsid w:val="6C802BF5"/>
    <w:multiLevelType w:val="multilevel"/>
    <w:tmpl w:val="3E2C815E"/>
    <w:lvl w:ilvl="0">
      <w:start w:val="5"/>
      <w:numFmt w:val="bullet"/>
      <w:lvlText w:val="-"/>
      <w:lvlJc w:val="left"/>
      <w:pPr>
        <w:tabs>
          <w:tab w:val="num" w:pos="720"/>
        </w:tabs>
        <w:ind w:left="720" w:hanging="360"/>
      </w:pPr>
      <w:rPr>
        <w:rFonts w:ascii="Arial" w:eastAsia="Times New Roman" w:hAnsi="Arial" w:cs="Aria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2">
    <w:nsid w:val="791A382F"/>
    <w:multiLevelType w:val="multilevel"/>
    <w:tmpl w:val="9FB20F4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start w:val="1"/>
      <w:numFmt w:val="lowerLetter"/>
      <w:lvlText w:val="%3)"/>
      <w:lvlJc w:val="left"/>
      <w:pPr>
        <w:ind w:left="2160" w:hanging="360"/>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79A76128"/>
    <w:multiLevelType w:val="multilevel"/>
    <w:tmpl w:val="D91A67D2"/>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nsid w:val="7BA257ED"/>
    <w:multiLevelType w:val="multilevel"/>
    <w:tmpl w:val="A3242B36"/>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4"/>
  </w:num>
  <w:num w:numId="2">
    <w:abstractNumId w:val="19"/>
  </w:num>
  <w:num w:numId="3">
    <w:abstractNumId w:val="23"/>
  </w:num>
  <w:num w:numId="4">
    <w:abstractNumId w:val="11"/>
  </w:num>
  <w:num w:numId="5">
    <w:abstractNumId w:val="5"/>
  </w:num>
  <w:num w:numId="6">
    <w:abstractNumId w:val="14"/>
  </w:num>
  <w:num w:numId="7">
    <w:abstractNumId w:val="15"/>
  </w:num>
  <w:num w:numId="8">
    <w:abstractNumId w:val="17"/>
  </w:num>
  <w:num w:numId="9">
    <w:abstractNumId w:val="7"/>
  </w:num>
  <w:num w:numId="10">
    <w:abstractNumId w:val="12"/>
  </w:num>
  <w:num w:numId="11">
    <w:abstractNumId w:val="10"/>
  </w:num>
  <w:num w:numId="12">
    <w:abstractNumId w:val="21"/>
  </w:num>
  <w:num w:numId="13">
    <w:abstractNumId w:val="3"/>
  </w:num>
  <w:num w:numId="14">
    <w:abstractNumId w:val="24"/>
  </w:num>
  <w:num w:numId="15">
    <w:abstractNumId w:val="18"/>
  </w:num>
  <w:num w:numId="16">
    <w:abstractNumId w:val="9"/>
  </w:num>
  <w:num w:numId="17">
    <w:abstractNumId w:val="20"/>
  </w:num>
  <w:num w:numId="18">
    <w:abstractNumId w:val="13"/>
  </w:num>
  <w:num w:numId="19">
    <w:abstractNumId w:val="1"/>
  </w:num>
  <w:num w:numId="20">
    <w:abstractNumId w:val="6"/>
  </w:num>
  <w:num w:numId="21">
    <w:abstractNumId w:val="8"/>
  </w:num>
  <w:num w:numId="22">
    <w:abstractNumId w:val="0"/>
  </w:num>
  <w:num w:numId="23">
    <w:abstractNumId w:val="16"/>
  </w:num>
  <w:num w:numId="24">
    <w:abstractNumId w:val="22"/>
  </w:num>
  <w:num w:numId="2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747C5"/>
    <w:rsid w:val="00003F50"/>
    <w:rsid w:val="00006A72"/>
    <w:rsid w:val="00065DB2"/>
    <w:rsid w:val="00067AD9"/>
    <w:rsid w:val="00073669"/>
    <w:rsid w:val="00083BB5"/>
    <w:rsid w:val="000A7CEA"/>
    <w:rsid w:val="000D51F2"/>
    <w:rsid w:val="000E04A4"/>
    <w:rsid w:val="000E243E"/>
    <w:rsid w:val="001373D9"/>
    <w:rsid w:val="00161AAE"/>
    <w:rsid w:val="00196D76"/>
    <w:rsid w:val="001B7360"/>
    <w:rsid w:val="001C2D98"/>
    <w:rsid w:val="001E7FE2"/>
    <w:rsid w:val="001F72BF"/>
    <w:rsid w:val="00206CC6"/>
    <w:rsid w:val="002163A9"/>
    <w:rsid w:val="00220644"/>
    <w:rsid w:val="0022409F"/>
    <w:rsid w:val="00250E50"/>
    <w:rsid w:val="002865EB"/>
    <w:rsid w:val="002B06F3"/>
    <w:rsid w:val="002C771D"/>
    <w:rsid w:val="00300CD8"/>
    <w:rsid w:val="00300E29"/>
    <w:rsid w:val="00350F76"/>
    <w:rsid w:val="00363FA1"/>
    <w:rsid w:val="0038383F"/>
    <w:rsid w:val="003859EC"/>
    <w:rsid w:val="0038761E"/>
    <w:rsid w:val="003D05CD"/>
    <w:rsid w:val="004076BF"/>
    <w:rsid w:val="004203F4"/>
    <w:rsid w:val="00443407"/>
    <w:rsid w:val="00444E9D"/>
    <w:rsid w:val="00446225"/>
    <w:rsid w:val="004B0C45"/>
    <w:rsid w:val="005249F8"/>
    <w:rsid w:val="00526C39"/>
    <w:rsid w:val="00554058"/>
    <w:rsid w:val="00580461"/>
    <w:rsid w:val="005A69D4"/>
    <w:rsid w:val="005C0C4B"/>
    <w:rsid w:val="005C1B58"/>
    <w:rsid w:val="005E1895"/>
    <w:rsid w:val="0060643D"/>
    <w:rsid w:val="00616124"/>
    <w:rsid w:val="0061733A"/>
    <w:rsid w:val="00621B65"/>
    <w:rsid w:val="00623CE5"/>
    <w:rsid w:val="00632C97"/>
    <w:rsid w:val="00657EC0"/>
    <w:rsid w:val="006A3622"/>
    <w:rsid w:val="006B055D"/>
    <w:rsid w:val="006C2019"/>
    <w:rsid w:val="006E0AFC"/>
    <w:rsid w:val="006E23F1"/>
    <w:rsid w:val="007266FA"/>
    <w:rsid w:val="0075344D"/>
    <w:rsid w:val="007856F6"/>
    <w:rsid w:val="007D45E6"/>
    <w:rsid w:val="0081165F"/>
    <w:rsid w:val="0082114F"/>
    <w:rsid w:val="00852A5D"/>
    <w:rsid w:val="008973FC"/>
    <w:rsid w:val="008B0931"/>
    <w:rsid w:val="008C7796"/>
    <w:rsid w:val="008E249D"/>
    <w:rsid w:val="00926EB5"/>
    <w:rsid w:val="009808D9"/>
    <w:rsid w:val="009E3012"/>
    <w:rsid w:val="00A76266"/>
    <w:rsid w:val="00B114BD"/>
    <w:rsid w:val="00B142F3"/>
    <w:rsid w:val="00B52F17"/>
    <w:rsid w:val="00BA2888"/>
    <w:rsid w:val="00BA2F8D"/>
    <w:rsid w:val="00BE24B2"/>
    <w:rsid w:val="00C011C5"/>
    <w:rsid w:val="00C3043D"/>
    <w:rsid w:val="00C30514"/>
    <w:rsid w:val="00C45169"/>
    <w:rsid w:val="00C559D8"/>
    <w:rsid w:val="00C66EB6"/>
    <w:rsid w:val="00CA30AC"/>
    <w:rsid w:val="00D53CBB"/>
    <w:rsid w:val="00D6618A"/>
    <w:rsid w:val="00D819AD"/>
    <w:rsid w:val="00D84882"/>
    <w:rsid w:val="00DC48D0"/>
    <w:rsid w:val="00E25395"/>
    <w:rsid w:val="00E30AEA"/>
    <w:rsid w:val="00E54B5A"/>
    <w:rsid w:val="00E747C5"/>
    <w:rsid w:val="00E81730"/>
    <w:rsid w:val="00EB47B2"/>
    <w:rsid w:val="00EC2B96"/>
    <w:rsid w:val="00EC5FDD"/>
    <w:rsid w:val="00F3152D"/>
    <w:rsid w:val="00F404A5"/>
    <w:rsid w:val="00F44B1B"/>
    <w:rsid w:val="00F524F6"/>
    <w:rsid w:val="00F65041"/>
    <w:rsid w:val="00F905A2"/>
    <w:rsid w:val="00FB5691"/>
    <w:rsid w:val="00FD118C"/>
    <w:rsid w:val="00FD6F29"/>
    <w:rsid w:val="00FE14E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Name"/>
  <w:smartTagType w:namespaceuri="urn:schemas-microsoft-com:office:smarttags" w:name="PlaceType"/>
  <w:smartTagType w:namespaceuri="urn:schemas-microsoft-com:office:smarttags" w:name="Street"/>
  <w:smartTagType w:namespaceuri="urn:schemas-microsoft-com:office:smarttags" w:name="address"/>
  <w:smartTagType w:namespaceuri="urn:schemas-microsoft-com:office:smarttags" w:name="place"/>
  <w:shapeDefaults>
    <o:shapedefaults v:ext="edit" spidmax="6146" fillcolor="black" stroke="f">
      <v:fill color="black"/>
      <v:stroke on="f"/>
    </o:shapedefaults>
    <o:shapelayout v:ext="edit">
      <o:idmap v:ext="edit" data="1,2,3,4,5"/>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E747C5"/>
    <w:pPr>
      <w:jc w:val="both"/>
    </w:pPr>
    <w:rPr>
      <w:rFonts w:ascii="Arial" w:hAnsi="Arial"/>
      <w:sz w:val="24"/>
    </w:rPr>
  </w:style>
  <w:style w:type="character" w:default="1" w:styleId="Absatz-Standardschriftart">
    <w:name w:val="Default Paragraph Font"/>
    <w:semiHidden/>
  </w:style>
  <w:style w:type="table" w:default="1" w:styleId="NormaleTabelle">
    <w:name w:val="Normal Table"/>
    <w:semiHidden/>
    <w:tblPr>
      <w:tblInd w:w="0" w:type="dxa"/>
      <w:tblCellMar>
        <w:top w:w="0" w:type="dxa"/>
        <w:left w:w="108" w:type="dxa"/>
        <w:bottom w:w="0" w:type="dxa"/>
        <w:right w:w="108" w:type="dxa"/>
      </w:tblCellMar>
    </w:tblPr>
  </w:style>
  <w:style w:type="numbering" w:default="1" w:styleId="KeineListe">
    <w:name w:val="No List"/>
    <w:semiHidden/>
  </w:style>
  <w:style w:type="character" w:styleId="Kommentarzeichen">
    <w:name w:val="annotation reference"/>
    <w:semiHidden/>
    <w:rsid w:val="00E747C5"/>
    <w:rPr>
      <w:sz w:val="16"/>
      <w:szCs w:val="16"/>
    </w:rPr>
  </w:style>
  <w:style w:type="paragraph" w:styleId="Kommentartext">
    <w:name w:val="annotation text"/>
    <w:basedOn w:val="Standard"/>
    <w:semiHidden/>
    <w:rsid w:val="00E747C5"/>
    <w:rPr>
      <w:sz w:val="20"/>
    </w:rPr>
  </w:style>
  <w:style w:type="table" w:styleId="Tabellenraster">
    <w:name w:val="Table Grid"/>
    <w:basedOn w:val="NormaleTabelle"/>
    <w:rsid w:val="00E747C5"/>
    <w:pPr>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prechblasentext">
    <w:name w:val="Balloon Text"/>
    <w:basedOn w:val="Standard"/>
    <w:semiHidden/>
    <w:rsid w:val="00E747C5"/>
    <w:rPr>
      <w:rFonts w:ascii="Tahoma" w:hAnsi="Tahoma" w:cs="Tahoma"/>
      <w:sz w:val="16"/>
      <w:szCs w:val="16"/>
    </w:rPr>
  </w:style>
  <w:style w:type="character" w:styleId="Hyperlink">
    <w:name w:val="Hyperlink"/>
    <w:rsid w:val="00B114BD"/>
    <w:rPr>
      <w:color w:val="0000FF"/>
      <w:u w:val="single"/>
    </w:rPr>
  </w:style>
  <w:style w:type="character" w:styleId="BesuchterHyperlink">
    <w:name w:val="FollowedHyperlink"/>
    <w:rsid w:val="00B52F17"/>
    <w:rPr>
      <w:color w:val="800080"/>
      <w:u w:val="single"/>
    </w:rPr>
  </w:style>
  <w:style w:type="paragraph" w:styleId="Funotentext">
    <w:name w:val="footnote text"/>
    <w:basedOn w:val="Standard"/>
    <w:link w:val="FunotentextZchn"/>
    <w:semiHidden/>
    <w:rsid w:val="00BA2888"/>
    <w:rPr>
      <w:sz w:val="20"/>
    </w:rPr>
  </w:style>
  <w:style w:type="character" w:styleId="Funotenzeichen">
    <w:name w:val="footnote reference"/>
    <w:semiHidden/>
    <w:rsid w:val="00BA2888"/>
    <w:rPr>
      <w:vertAlign w:val="superscript"/>
    </w:rPr>
  </w:style>
  <w:style w:type="character" w:customStyle="1" w:styleId="FunotentextZchn">
    <w:name w:val="Fußnotentext Zchn"/>
    <w:link w:val="Funotentext"/>
    <w:semiHidden/>
    <w:rsid w:val="00CA30AC"/>
    <w:rPr>
      <w:rFonts w:ascii="Arial" w:hAnsi="Arial"/>
      <w:lang w:val="de-DE" w:eastAsia="de-DE" w:bidi="ar-SA"/>
    </w:rPr>
  </w:style>
  <w:style w:type="paragraph" w:styleId="Listenabsatz">
    <w:name w:val="List Paragraph"/>
    <w:basedOn w:val="Standard"/>
    <w:qFormat/>
    <w:rsid w:val="00D819AD"/>
    <w:pPr>
      <w:spacing w:after="200"/>
      <w:ind w:left="708"/>
      <w:jc w:val="left"/>
    </w:pPr>
    <w:rPr>
      <w:rFonts w:ascii="Cambria" w:eastAsia="Cambria" w:hAnsi="Cambria"/>
      <w:szCs w:val="24"/>
      <w:lang w:eastAsia="en-US"/>
    </w:rPr>
  </w:style>
  <w:style w:type="character" w:customStyle="1" w:styleId="ZchnZchn">
    <w:name w:val=" Zchn Zchn"/>
    <w:semiHidden/>
    <w:rsid w:val="00D819AD"/>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20AFE25B.dotm</Template>
  <TotalTime>0</TotalTime>
  <Pages>12</Pages>
  <Words>1496</Words>
  <Characters>7617</Characters>
  <Application>Microsoft Office Word</Application>
  <DocSecurity>0</DocSecurity>
  <Lines>423</Lines>
  <Paragraphs>227</Paragraphs>
  <ScaleCrop>false</ScaleCrop>
  <HeadingPairs>
    <vt:vector size="2" baseType="variant">
      <vt:variant>
        <vt:lpstr>Titel</vt:lpstr>
      </vt:variant>
      <vt:variant>
        <vt:i4>1</vt:i4>
      </vt:variant>
    </vt:vector>
  </HeadingPairs>
  <TitlesOfParts>
    <vt:vector size="1" baseType="lpstr">
      <vt:lpstr>Aufgabenbeispiel</vt:lpstr>
    </vt:vector>
  </TitlesOfParts>
  <Company>MSW</Company>
  <LinksUpToDate>false</LinksUpToDate>
  <CharactersWithSpaces>8886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Aufgabenbeispiel</dc:title>
  <dc:subject/>
  <dc:creator>bial</dc:creator>
  <cp:keywords/>
  <cp:lastModifiedBy>Bial, Jessica</cp:lastModifiedBy>
  <cp:revision>2</cp:revision>
  <cp:lastPrinted>2012-05-23T09:36:00Z</cp:lastPrinted>
  <dcterms:created xsi:type="dcterms:W3CDTF">2013-09-23T10:03:00Z</dcterms:created>
  <dcterms:modified xsi:type="dcterms:W3CDTF">2013-09-23T10:03:00Z</dcterms:modified>
</cp:coreProperties>
</file>