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1E3" w:rsidRDefault="003F31E3" w:rsidP="003F31E3">
      <w:pPr>
        <w:jc w:val="center"/>
        <w:rPr>
          <w:b/>
        </w:rPr>
      </w:pPr>
    </w:p>
    <w:p w:rsidR="003F31E3" w:rsidRDefault="003F31E3" w:rsidP="003F31E3">
      <w:pPr>
        <w:jc w:val="center"/>
        <w:rPr>
          <w:b/>
        </w:rPr>
      </w:pPr>
    </w:p>
    <w:p w:rsidR="003F31E3" w:rsidRPr="00E747C5" w:rsidRDefault="003F31E3" w:rsidP="003F31E3">
      <w:pPr>
        <w:pBdr>
          <w:top w:val="single" w:sz="4" w:space="1" w:color="auto"/>
          <w:bottom w:val="single" w:sz="4" w:space="1" w:color="auto"/>
        </w:pBdr>
        <w:jc w:val="center"/>
        <w:outlineLvl w:val="0"/>
        <w:rPr>
          <w:b/>
          <w:sz w:val="40"/>
          <w:szCs w:val="40"/>
        </w:rPr>
      </w:pPr>
      <w:r>
        <w:rPr>
          <w:b/>
          <w:sz w:val="40"/>
          <w:szCs w:val="40"/>
        </w:rPr>
        <w:t>Aufgabenbeispiel</w:t>
      </w:r>
    </w:p>
    <w:p w:rsidR="003F31E3" w:rsidRDefault="003F31E3" w:rsidP="003F31E3">
      <w:pPr>
        <w:jc w:val="center"/>
        <w:rPr>
          <w:b/>
        </w:rPr>
      </w:pPr>
    </w:p>
    <w:p w:rsidR="003F31E3" w:rsidRDefault="003F31E3" w:rsidP="003F31E3">
      <w:pPr>
        <w:jc w:val="center"/>
        <w:rPr>
          <w:b/>
        </w:rPr>
      </w:pPr>
    </w:p>
    <w:p w:rsidR="003F31E3" w:rsidRDefault="003F31E3" w:rsidP="003F31E3">
      <w:pPr>
        <w:jc w:val="center"/>
        <w:rPr>
          <w:rFonts w:ascii="Arial" w:eastAsia="Times New Roman" w:hAnsi="Arial"/>
          <w:b/>
          <w:szCs w:val="20"/>
          <w:lang w:eastAsia="de-DE"/>
        </w:rPr>
      </w:pPr>
      <w:r w:rsidRPr="00917CDF">
        <w:rPr>
          <w:rFonts w:ascii="Arial" w:eastAsia="Times New Roman" w:hAnsi="Arial"/>
          <w:b/>
          <w:szCs w:val="20"/>
          <w:lang w:eastAsia="de-DE"/>
        </w:rPr>
        <w:t xml:space="preserve">Semester </w:t>
      </w:r>
      <w:r>
        <w:rPr>
          <w:rFonts w:ascii="Arial" w:eastAsia="Times New Roman" w:hAnsi="Arial"/>
          <w:b/>
          <w:szCs w:val="20"/>
          <w:lang w:eastAsia="de-DE"/>
        </w:rPr>
        <w:t>6</w:t>
      </w:r>
      <w:r w:rsidRPr="00917CDF">
        <w:rPr>
          <w:rFonts w:ascii="Arial" w:eastAsia="Times New Roman" w:hAnsi="Arial"/>
          <w:b/>
          <w:szCs w:val="20"/>
          <w:lang w:eastAsia="de-DE"/>
        </w:rPr>
        <w:t xml:space="preserve">, </w:t>
      </w:r>
      <w:r>
        <w:rPr>
          <w:rFonts w:ascii="Arial" w:eastAsia="Times New Roman" w:hAnsi="Arial"/>
          <w:b/>
          <w:szCs w:val="20"/>
          <w:lang w:eastAsia="de-DE"/>
        </w:rPr>
        <w:t>1. Quartal,</w:t>
      </w:r>
    </w:p>
    <w:p w:rsidR="003F31E3" w:rsidRDefault="003F31E3" w:rsidP="003F31E3">
      <w:pPr>
        <w:jc w:val="center"/>
        <w:rPr>
          <w:rFonts w:ascii="Arial" w:eastAsia="Times New Roman" w:hAnsi="Arial"/>
          <w:b/>
          <w:szCs w:val="20"/>
          <w:lang w:eastAsia="de-DE"/>
        </w:rPr>
      </w:pPr>
      <w:r>
        <w:rPr>
          <w:rFonts w:ascii="Arial" w:eastAsia="Times New Roman" w:hAnsi="Arial"/>
          <w:b/>
          <w:szCs w:val="20"/>
          <w:lang w:eastAsia="de-DE"/>
        </w:rPr>
        <w:t xml:space="preserve">Beispiel für eine Lernaufgabe zum Unterrichtsvorhaben VI </w:t>
      </w:r>
    </w:p>
    <w:p w:rsidR="003F31E3" w:rsidRPr="00A55388" w:rsidRDefault="003F31E3" w:rsidP="003F31E3">
      <w:pPr>
        <w:jc w:val="center"/>
        <w:rPr>
          <w:rFonts w:ascii="Arial" w:eastAsia="Times New Roman" w:hAnsi="Arial"/>
          <w:b/>
          <w:szCs w:val="20"/>
          <w:lang w:val="fr-FR" w:eastAsia="de-DE"/>
        </w:rPr>
      </w:pPr>
      <w:r w:rsidRPr="00A55388">
        <w:rPr>
          <w:rFonts w:ascii="Arial" w:eastAsia="Times New Roman" w:hAnsi="Arial"/>
          <w:b/>
          <w:szCs w:val="20"/>
          <w:lang w:val="fr-FR" w:eastAsia="de-DE"/>
        </w:rPr>
        <w:t>des fiktiven schulinternen Lehrplans</w:t>
      </w:r>
    </w:p>
    <w:p w:rsidR="003F31E3" w:rsidRPr="00A55388" w:rsidRDefault="003F31E3" w:rsidP="003F31E3">
      <w:pPr>
        <w:jc w:val="center"/>
        <w:rPr>
          <w:rFonts w:ascii="Arial" w:eastAsia="Times New Roman" w:hAnsi="Arial"/>
          <w:b/>
          <w:i/>
          <w:szCs w:val="20"/>
          <w:lang w:val="fr-FR" w:eastAsia="de-DE"/>
        </w:rPr>
      </w:pPr>
      <w:r w:rsidRPr="00A55388">
        <w:rPr>
          <w:rFonts w:ascii="Arial" w:eastAsia="Times New Roman" w:hAnsi="Arial"/>
          <w:b/>
          <w:i/>
          <w:szCs w:val="20"/>
          <w:lang w:val="fr-FR" w:eastAsia="de-DE"/>
        </w:rPr>
        <w:t>La France et l’Allemagne dans une Europe unie</w:t>
      </w:r>
    </w:p>
    <w:p w:rsidR="003F31E3" w:rsidRPr="008A73A9" w:rsidRDefault="00E838D6" w:rsidP="003F31E3">
      <w:pPr>
        <w:jc w:val="center"/>
        <w:rPr>
          <w:rFonts w:ascii="Arial" w:eastAsia="Times New Roman" w:hAnsi="Arial"/>
          <w:b/>
          <w:i/>
          <w:sz w:val="40"/>
          <w:szCs w:val="40"/>
          <w:lang w:eastAsia="de-DE"/>
        </w:rPr>
      </w:pPr>
      <w:r>
        <w:rPr>
          <w:rFonts w:ascii="Arial" w:eastAsia="Times New Roman" w:hAnsi="Arial"/>
          <w:b/>
          <w:i/>
          <w:sz w:val="40"/>
          <w:szCs w:val="40"/>
          <w:lang w:eastAsia="de-DE"/>
        </w:rPr>
        <w:t>Ribéry, un Bleu en Allemagne</w:t>
      </w:r>
    </w:p>
    <w:p w:rsidR="003F31E3" w:rsidRDefault="0025120E" w:rsidP="003F31E3">
      <w:pPr>
        <w:jc w:val="center"/>
        <w:rPr>
          <w:b/>
        </w:rPr>
      </w:pPr>
      <w:r>
        <w:fldChar w:fldCharType="begin" w:fldLock="1"/>
      </w:r>
      <w:r>
        <w:instrText xml:space="preserve"> USERPROPERTY  \* MERGEFORMAT </w:instrText>
      </w:r>
      <w:r>
        <w:fldChar w:fldCharType="separate"/>
      </w:r>
      <w:r w:rsidR="003C28E1">
        <w:rPr>
          <w:b/>
          <w:noProof/>
          <w:lang w:eastAsia="de-DE"/>
        </w:rPr>
        <mc:AlternateContent>
          <mc:Choice Requires="wpc">
            <w:drawing>
              <wp:anchor distT="0" distB="0" distL="114300" distR="114300" simplePos="0" relativeHeight="251659264" behindDoc="0" locked="0" layoutInCell="1" allowOverlap="1" wp14:anchorId="037F1D8B" wp14:editId="3E9D00CA">
                <wp:simplePos x="0" y="0"/>
                <wp:positionH relativeFrom="character">
                  <wp:posOffset>0</wp:posOffset>
                </wp:positionH>
                <wp:positionV relativeFrom="line">
                  <wp:posOffset>0</wp:posOffset>
                </wp:positionV>
                <wp:extent cx="5598795" cy="5048250"/>
                <wp:effectExtent l="0" t="0" r="0" b="0"/>
                <wp:wrapNone/>
                <wp:docPr id="87" name="Zeichenbereich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3" name="Freeform 4"/>
                        <wps:cNvSpPr>
                          <a:spLocks/>
                        </wps:cNvSpPr>
                        <wps:spPr bwMode="auto">
                          <a:xfrm>
                            <a:off x="1322705" y="4168775"/>
                            <a:ext cx="2326005" cy="297180"/>
                          </a:xfrm>
                          <a:custGeom>
                            <a:avLst/>
                            <a:gdLst>
                              <a:gd name="T0" fmla="*/ 180 w 3663"/>
                              <a:gd name="T1" fmla="*/ 180 h 468"/>
                              <a:gd name="T2" fmla="*/ 0 w 3663"/>
                              <a:gd name="T3" fmla="*/ 468 h 468"/>
                              <a:gd name="T4" fmla="*/ 3466 w 3663"/>
                              <a:gd name="T5" fmla="*/ 468 h 468"/>
                              <a:gd name="T6" fmla="*/ 3466 w 3663"/>
                              <a:gd name="T7" fmla="*/ 468 h 468"/>
                              <a:gd name="T8" fmla="*/ 3484 w 3663"/>
                              <a:gd name="T9" fmla="*/ 450 h 468"/>
                              <a:gd name="T10" fmla="*/ 3520 w 3663"/>
                              <a:gd name="T11" fmla="*/ 414 h 468"/>
                              <a:gd name="T12" fmla="*/ 3537 w 3663"/>
                              <a:gd name="T13" fmla="*/ 378 h 468"/>
                              <a:gd name="T14" fmla="*/ 3573 w 3663"/>
                              <a:gd name="T15" fmla="*/ 342 h 468"/>
                              <a:gd name="T16" fmla="*/ 3609 w 3663"/>
                              <a:gd name="T17" fmla="*/ 288 h 468"/>
                              <a:gd name="T18" fmla="*/ 3627 w 3663"/>
                              <a:gd name="T19" fmla="*/ 252 h 468"/>
                              <a:gd name="T20" fmla="*/ 3645 w 3663"/>
                              <a:gd name="T21" fmla="*/ 216 h 468"/>
                              <a:gd name="T22" fmla="*/ 3663 w 3663"/>
                              <a:gd name="T23" fmla="*/ 180 h 468"/>
                              <a:gd name="T24" fmla="*/ 3645 w 3663"/>
                              <a:gd name="T25" fmla="*/ 144 h 468"/>
                              <a:gd name="T26" fmla="*/ 3645 w 3663"/>
                              <a:gd name="T27" fmla="*/ 108 h 468"/>
                              <a:gd name="T28" fmla="*/ 3627 w 3663"/>
                              <a:gd name="T29" fmla="*/ 72 h 468"/>
                              <a:gd name="T30" fmla="*/ 3609 w 3663"/>
                              <a:gd name="T31" fmla="*/ 36 h 468"/>
                              <a:gd name="T32" fmla="*/ 3609 w 3663"/>
                              <a:gd name="T33" fmla="*/ 18 h 468"/>
                              <a:gd name="T34" fmla="*/ 3591 w 3663"/>
                              <a:gd name="T35" fmla="*/ 0 h 468"/>
                              <a:gd name="T36" fmla="*/ 3591 w 3663"/>
                              <a:gd name="T37" fmla="*/ 0 h 468"/>
                              <a:gd name="T38" fmla="*/ 288 w 3663"/>
                              <a:gd name="T39" fmla="*/ 0 h 468"/>
                              <a:gd name="T40" fmla="*/ 180 w 3663"/>
                              <a:gd name="T41" fmla="*/ 180 h 4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663" h="468">
                                <a:moveTo>
                                  <a:pt x="180" y="180"/>
                                </a:moveTo>
                                <a:lnTo>
                                  <a:pt x="0" y="468"/>
                                </a:lnTo>
                                <a:lnTo>
                                  <a:pt x="3466" y="468"/>
                                </a:lnTo>
                                <a:lnTo>
                                  <a:pt x="3484" y="450"/>
                                </a:lnTo>
                                <a:lnTo>
                                  <a:pt x="3520" y="414"/>
                                </a:lnTo>
                                <a:lnTo>
                                  <a:pt x="3537" y="378"/>
                                </a:lnTo>
                                <a:lnTo>
                                  <a:pt x="3573" y="342"/>
                                </a:lnTo>
                                <a:lnTo>
                                  <a:pt x="3609" y="288"/>
                                </a:lnTo>
                                <a:lnTo>
                                  <a:pt x="3627" y="252"/>
                                </a:lnTo>
                                <a:lnTo>
                                  <a:pt x="3645" y="216"/>
                                </a:lnTo>
                                <a:lnTo>
                                  <a:pt x="3663" y="180"/>
                                </a:lnTo>
                                <a:lnTo>
                                  <a:pt x="3645" y="144"/>
                                </a:lnTo>
                                <a:lnTo>
                                  <a:pt x="3645" y="108"/>
                                </a:lnTo>
                                <a:lnTo>
                                  <a:pt x="3627" y="72"/>
                                </a:lnTo>
                                <a:lnTo>
                                  <a:pt x="3609" y="36"/>
                                </a:lnTo>
                                <a:lnTo>
                                  <a:pt x="3609" y="18"/>
                                </a:lnTo>
                                <a:lnTo>
                                  <a:pt x="3591" y="0"/>
                                </a:lnTo>
                                <a:lnTo>
                                  <a:pt x="288" y="0"/>
                                </a:lnTo>
                                <a:lnTo>
                                  <a:pt x="180" y="18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5"/>
                        <wps:cNvSpPr>
                          <a:spLocks/>
                        </wps:cNvSpPr>
                        <wps:spPr bwMode="auto">
                          <a:xfrm>
                            <a:off x="2679700" y="2672715"/>
                            <a:ext cx="2406015" cy="822325"/>
                          </a:xfrm>
                          <a:custGeom>
                            <a:avLst/>
                            <a:gdLst>
                              <a:gd name="T0" fmla="*/ 341 w 3789"/>
                              <a:gd name="T1" fmla="*/ 144 h 1295"/>
                              <a:gd name="T2" fmla="*/ 0 w 3789"/>
                              <a:gd name="T3" fmla="*/ 1295 h 1295"/>
                              <a:gd name="T4" fmla="*/ 3789 w 3789"/>
                              <a:gd name="T5" fmla="*/ 1079 h 1295"/>
                              <a:gd name="T6" fmla="*/ 3663 w 3789"/>
                              <a:gd name="T7" fmla="*/ 0 h 1295"/>
                              <a:gd name="T8" fmla="*/ 341 w 3789"/>
                              <a:gd name="T9" fmla="*/ 144 h 1295"/>
                            </a:gdLst>
                            <a:ahLst/>
                            <a:cxnLst>
                              <a:cxn ang="0">
                                <a:pos x="T0" y="T1"/>
                              </a:cxn>
                              <a:cxn ang="0">
                                <a:pos x="T2" y="T3"/>
                              </a:cxn>
                              <a:cxn ang="0">
                                <a:pos x="T4" y="T5"/>
                              </a:cxn>
                              <a:cxn ang="0">
                                <a:pos x="T6" y="T7"/>
                              </a:cxn>
                              <a:cxn ang="0">
                                <a:pos x="T8" y="T9"/>
                              </a:cxn>
                            </a:cxnLst>
                            <a:rect l="0" t="0" r="r" b="b"/>
                            <a:pathLst>
                              <a:path w="3789" h="1295">
                                <a:moveTo>
                                  <a:pt x="341" y="144"/>
                                </a:moveTo>
                                <a:lnTo>
                                  <a:pt x="0" y="1295"/>
                                </a:lnTo>
                                <a:lnTo>
                                  <a:pt x="3789" y="1079"/>
                                </a:lnTo>
                                <a:lnTo>
                                  <a:pt x="3663" y="0"/>
                                </a:lnTo>
                                <a:lnTo>
                                  <a:pt x="341" y="144"/>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6"/>
                        <wps:cNvSpPr>
                          <a:spLocks/>
                        </wps:cNvSpPr>
                        <wps:spPr bwMode="auto">
                          <a:xfrm>
                            <a:off x="3785870" y="2364105"/>
                            <a:ext cx="1664335" cy="1302385"/>
                          </a:xfrm>
                          <a:custGeom>
                            <a:avLst/>
                            <a:gdLst>
                              <a:gd name="T0" fmla="*/ 0 w 2621"/>
                              <a:gd name="T1" fmla="*/ 1637 h 2051"/>
                              <a:gd name="T2" fmla="*/ 790 w 2621"/>
                              <a:gd name="T3" fmla="*/ 2051 h 2051"/>
                              <a:gd name="T4" fmla="*/ 2621 w 2621"/>
                              <a:gd name="T5" fmla="*/ 684 h 2051"/>
                              <a:gd name="T6" fmla="*/ 538 w 2621"/>
                              <a:gd name="T7" fmla="*/ 0 h 2051"/>
                              <a:gd name="T8" fmla="*/ 0 w 2621"/>
                              <a:gd name="T9" fmla="*/ 1637 h 2051"/>
                            </a:gdLst>
                            <a:ahLst/>
                            <a:cxnLst>
                              <a:cxn ang="0">
                                <a:pos x="T0" y="T1"/>
                              </a:cxn>
                              <a:cxn ang="0">
                                <a:pos x="T2" y="T3"/>
                              </a:cxn>
                              <a:cxn ang="0">
                                <a:pos x="T4" y="T5"/>
                              </a:cxn>
                              <a:cxn ang="0">
                                <a:pos x="T6" y="T7"/>
                              </a:cxn>
                              <a:cxn ang="0">
                                <a:pos x="T8" y="T9"/>
                              </a:cxn>
                            </a:cxnLst>
                            <a:rect l="0" t="0" r="r" b="b"/>
                            <a:pathLst>
                              <a:path w="2621" h="2051">
                                <a:moveTo>
                                  <a:pt x="0" y="1637"/>
                                </a:moveTo>
                                <a:lnTo>
                                  <a:pt x="790" y="2051"/>
                                </a:lnTo>
                                <a:lnTo>
                                  <a:pt x="2621" y="684"/>
                                </a:lnTo>
                                <a:lnTo>
                                  <a:pt x="538" y="0"/>
                                </a:lnTo>
                                <a:lnTo>
                                  <a:pt x="0" y="1637"/>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
                        <wps:cNvSpPr>
                          <a:spLocks/>
                        </wps:cNvSpPr>
                        <wps:spPr bwMode="auto">
                          <a:xfrm>
                            <a:off x="2645410" y="3220720"/>
                            <a:ext cx="2314575" cy="171450"/>
                          </a:xfrm>
                          <a:custGeom>
                            <a:avLst/>
                            <a:gdLst>
                              <a:gd name="T0" fmla="*/ 0 w 3645"/>
                              <a:gd name="T1" fmla="*/ 180 h 270"/>
                              <a:gd name="T2" fmla="*/ 0 w 3645"/>
                              <a:gd name="T3" fmla="*/ 270 h 270"/>
                              <a:gd name="T4" fmla="*/ 3645 w 3645"/>
                              <a:gd name="T5" fmla="*/ 126 h 270"/>
                              <a:gd name="T6" fmla="*/ 3645 w 3645"/>
                              <a:gd name="T7" fmla="*/ 0 h 270"/>
                              <a:gd name="T8" fmla="*/ 0 w 3645"/>
                              <a:gd name="T9" fmla="*/ 180 h 270"/>
                            </a:gdLst>
                            <a:ahLst/>
                            <a:cxnLst>
                              <a:cxn ang="0">
                                <a:pos x="T0" y="T1"/>
                              </a:cxn>
                              <a:cxn ang="0">
                                <a:pos x="T2" y="T3"/>
                              </a:cxn>
                              <a:cxn ang="0">
                                <a:pos x="T4" y="T5"/>
                              </a:cxn>
                              <a:cxn ang="0">
                                <a:pos x="T6" y="T7"/>
                              </a:cxn>
                              <a:cxn ang="0">
                                <a:pos x="T8" y="T9"/>
                              </a:cxn>
                            </a:cxnLst>
                            <a:rect l="0" t="0" r="r" b="b"/>
                            <a:pathLst>
                              <a:path w="3645" h="270">
                                <a:moveTo>
                                  <a:pt x="0" y="180"/>
                                </a:moveTo>
                                <a:lnTo>
                                  <a:pt x="0" y="270"/>
                                </a:lnTo>
                                <a:lnTo>
                                  <a:pt x="3645" y="126"/>
                                </a:lnTo>
                                <a:lnTo>
                                  <a:pt x="3645" y="0"/>
                                </a:lnTo>
                                <a:lnTo>
                                  <a:pt x="0" y="180"/>
                                </a:lnTo>
                                <a:close/>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8"/>
                        <wps:cNvSpPr>
                          <a:spLocks/>
                        </wps:cNvSpPr>
                        <wps:spPr bwMode="auto">
                          <a:xfrm>
                            <a:off x="2645410" y="2592705"/>
                            <a:ext cx="2314575" cy="742315"/>
                          </a:xfrm>
                          <a:custGeom>
                            <a:avLst/>
                            <a:gdLst>
                              <a:gd name="T0" fmla="*/ 341 w 3645"/>
                              <a:gd name="T1" fmla="*/ 180 h 1169"/>
                              <a:gd name="T2" fmla="*/ 0 w 3645"/>
                              <a:gd name="T3" fmla="*/ 1169 h 1169"/>
                              <a:gd name="T4" fmla="*/ 3645 w 3645"/>
                              <a:gd name="T5" fmla="*/ 989 h 1169"/>
                              <a:gd name="T6" fmla="*/ 3573 w 3645"/>
                              <a:gd name="T7" fmla="*/ 0 h 1169"/>
                              <a:gd name="T8" fmla="*/ 341 w 3645"/>
                              <a:gd name="T9" fmla="*/ 180 h 1169"/>
                            </a:gdLst>
                            <a:ahLst/>
                            <a:cxnLst>
                              <a:cxn ang="0">
                                <a:pos x="T0" y="T1"/>
                              </a:cxn>
                              <a:cxn ang="0">
                                <a:pos x="T2" y="T3"/>
                              </a:cxn>
                              <a:cxn ang="0">
                                <a:pos x="T4" y="T5"/>
                              </a:cxn>
                              <a:cxn ang="0">
                                <a:pos x="T6" y="T7"/>
                              </a:cxn>
                              <a:cxn ang="0">
                                <a:pos x="T8" y="T9"/>
                              </a:cxn>
                            </a:cxnLst>
                            <a:rect l="0" t="0" r="r" b="b"/>
                            <a:pathLst>
                              <a:path w="3645" h="1169">
                                <a:moveTo>
                                  <a:pt x="341" y="180"/>
                                </a:moveTo>
                                <a:lnTo>
                                  <a:pt x="0" y="1169"/>
                                </a:lnTo>
                                <a:lnTo>
                                  <a:pt x="3645" y="989"/>
                                </a:lnTo>
                                <a:lnTo>
                                  <a:pt x="3573" y="0"/>
                                </a:lnTo>
                                <a:lnTo>
                                  <a:pt x="341" y="18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9"/>
                        <wps:cNvSpPr>
                          <a:spLocks noEditPoints="1"/>
                        </wps:cNvSpPr>
                        <wps:spPr bwMode="auto">
                          <a:xfrm>
                            <a:off x="2633980" y="2581275"/>
                            <a:ext cx="2337435" cy="845185"/>
                          </a:xfrm>
                          <a:custGeom>
                            <a:avLst/>
                            <a:gdLst>
                              <a:gd name="T0" fmla="*/ 3681 w 3681"/>
                              <a:gd name="T1" fmla="*/ 1007 h 1331"/>
                              <a:gd name="T2" fmla="*/ 3681 w 3681"/>
                              <a:gd name="T3" fmla="*/ 1007 h 1331"/>
                              <a:gd name="T4" fmla="*/ 3681 w 3681"/>
                              <a:gd name="T5" fmla="*/ 1007 h 1331"/>
                              <a:gd name="T6" fmla="*/ 3681 w 3681"/>
                              <a:gd name="T7" fmla="*/ 1007 h 1331"/>
                              <a:gd name="T8" fmla="*/ 3609 w 3681"/>
                              <a:gd name="T9" fmla="*/ 18 h 1331"/>
                              <a:gd name="T10" fmla="*/ 3609 w 3681"/>
                              <a:gd name="T11" fmla="*/ 0 h 1331"/>
                              <a:gd name="T12" fmla="*/ 3609 w 3681"/>
                              <a:gd name="T13" fmla="*/ 0 h 1331"/>
                              <a:gd name="T14" fmla="*/ 3591 w 3681"/>
                              <a:gd name="T15" fmla="*/ 0 h 1331"/>
                              <a:gd name="T16" fmla="*/ 3573 w 3681"/>
                              <a:gd name="T17" fmla="*/ 0 h 1331"/>
                              <a:gd name="T18" fmla="*/ 341 w 3681"/>
                              <a:gd name="T19" fmla="*/ 180 h 1331"/>
                              <a:gd name="T20" fmla="*/ 341 w 3681"/>
                              <a:gd name="T21" fmla="*/ 180 h 1331"/>
                              <a:gd name="T22" fmla="*/ 323 w 3681"/>
                              <a:gd name="T23" fmla="*/ 180 h 1331"/>
                              <a:gd name="T24" fmla="*/ 323 w 3681"/>
                              <a:gd name="T25" fmla="*/ 180 h 1331"/>
                              <a:gd name="T26" fmla="*/ 0 w 3681"/>
                              <a:gd name="T27" fmla="*/ 1187 h 1331"/>
                              <a:gd name="T28" fmla="*/ 0 w 3681"/>
                              <a:gd name="T29" fmla="*/ 1187 h 1331"/>
                              <a:gd name="T30" fmla="*/ 0 w 3681"/>
                              <a:gd name="T31" fmla="*/ 1187 h 1331"/>
                              <a:gd name="T32" fmla="*/ 0 w 3681"/>
                              <a:gd name="T33" fmla="*/ 1187 h 1331"/>
                              <a:gd name="T34" fmla="*/ 0 w 3681"/>
                              <a:gd name="T35" fmla="*/ 1187 h 1331"/>
                              <a:gd name="T36" fmla="*/ 0 w 3681"/>
                              <a:gd name="T37" fmla="*/ 1313 h 1331"/>
                              <a:gd name="T38" fmla="*/ 0 w 3681"/>
                              <a:gd name="T39" fmla="*/ 1313 h 1331"/>
                              <a:gd name="T40" fmla="*/ 0 w 3681"/>
                              <a:gd name="T41" fmla="*/ 1313 h 1331"/>
                              <a:gd name="T42" fmla="*/ 0 w 3681"/>
                              <a:gd name="T43" fmla="*/ 1331 h 1331"/>
                              <a:gd name="T44" fmla="*/ 0 w 3681"/>
                              <a:gd name="T45" fmla="*/ 1331 h 1331"/>
                              <a:gd name="T46" fmla="*/ 0 w 3681"/>
                              <a:gd name="T47" fmla="*/ 1331 h 1331"/>
                              <a:gd name="T48" fmla="*/ 18 w 3681"/>
                              <a:gd name="T49" fmla="*/ 1331 h 1331"/>
                              <a:gd name="T50" fmla="*/ 18 w 3681"/>
                              <a:gd name="T51" fmla="*/ 1331 h 1331"/>
                              <a:gd name="T52" fmla="*/ 18 w 3681"/>
                              <a:gd name="T53" fmla="*/ 1331 h 1331"/>
                              <a:gd name="T54" fmla="*/ 3663 w 3681"/>
                              <a:gd name="T55" fmla="*/ 1151 h 1331"/>
                              <a:gd name="T56" fmla="*/ 3681 w 3681"/>
                              <a:gd name="T57" fmla="*/ 1151 h 1331"/>
                              <a:gd name="T58" fmla="*/ 3681 w 3681"/>
                              <a:gd name="T59" fmla="*/ 1151 h 1331"/>
                              <a:gd name="T60" fmla="*/ 3681 w 3681"/>
                              <a:gd name="T61" fmla="*/ 1133 h 1331"/>
                              <a:gd name="T62" fmla="*/ 3681 w 3681"/>
                              <a:gd name="T63" fmla="*/ 1007 h 1331"/>
                              <a:gd name="T64" fmla="*/ 54 w 3681"/>
                              <a:gd name="T65" fmla="*/ 1223 h 1331"/>
                              <a:gd name="T66" fmla="*/ 3627 w 3681"/>
                              <a:gd name="T67" fmla="*/ 1097 h 1331"/>
                              <a:gd name="T68" fmla="*/ 54 w 3681"/>
                              <a:gd name="T69" fmla="*/ 1223 h 1331"/>
                              <a:gd name="T70" fmla="*/ 3555 w 3681"/>
                              <a:gd name="T71" fmla="*/ 54 h 1331"/>
                              <a:gd name="T72" fmla="*/ 72 w 3681"/>
                              <a:gd name="T73" fmla="*/ 1151 h 1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681" h="1331">
                                <a:moveTo>
                                  <a:pt x="3681" y="1007"/>
                                </a:moveTo>
                                <a:lnTo>
                                  <a:pt x="3681" y="1007"/>
                                </a:lnTo>
                                <a:lnTo>
                                  <a:pt x="3609" y="18"/>
                                </a:lnTo>
                                <a:lnTo>
                                  <a:pt x="3609" y="0"/>
                                </a:lnTo>
                                <a:lnTo>
                                  <a:pt x="3591" y="0"/>
                                </a:lnTo>
                                <a:lnTo>
                                  <a:pt x="3573" y="0"/>
                                </a:lnTo>
                                <a:lnTo>
                                  <a:pt x="341" y="180"/>
                                </a:lnTo>
                                <a:lnTo>
                                  <a:pt x="323" y="180"/>
                                </a:lnTo>
                                <a:lnTo>
                                  <a:pt x="323" y="198"/>
                                </a:lnTo>
                                <a:lnTo>
                                  <a:pt x="0" y="1187"/>
                                </a:lnTo>
                                <a:lnTo>
                                  <a:pt x="0" y="1313"/>
                                </a:lnTo>
                                <a:lnTo>
                                  <a:pt x="0" y="1331"/>
                                </a:lnTo>
                                <a:lnTo>
                                  <a:pt x="18" y="1331"/>
                                </a:lnTo>
                                <a:lnTo>
                                  <a:pt x="3663" y="1151"/>
                                </a:lnTo>
                                <a:lnTo>
                                  <a:pt x="3681" y="1151"/>
                                </a:lnTo>
                                <a:lnTo>
                                  <a:pt x="3681" y="1133"/>
                                </a:lnTo>
                                <a:lnTo>
                                  <a:pt x="3681" y="1007"/>
                                </a:lnTo>
                                <a:close/>
                                <a:moveTo>
                                  <a:pt x="54" y="1223"/>
                                </a:moveTo>
                                <a:lnTo>
                                  <a:pt x="3627" y="1043"/>
                                </a:lnTo>
                                <a:lnTo>
                                  <a:pt x="3627" y="1097"/>
                                </a:lnTo>
                                <a:lnTo>
                                  <a:pt x="54" y="1277"/>
                                </a:lnTo>
                                <a:lnTo>
                                  <a:pt x="54" y="1223"/>
                                </a:lnTo>
                                <a:close/>
                                <a:moveTo>
                                  <a:pt x="377" y="234"/>
                                </a:moveTo>
                                <a:lnTo>
                                  <a:pt x="3555" y="54"/>
                                </a:lnTo>
                                <a:lnTo>
                                  <a:pt x="3627" y="989"/>
                                </a:lnTo>
                                <a:lnTo>
                                  <a:pt x="72" y="1151"/>
                                </a:lnTo>
                                <a:lnTo>
                                  <a:pt x="377" y="2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10"/>
                        <wps:cNvSpPr>
                          <a:spLocks/>
                        </wps:cNvSpPr>
                        <wps:spPr bwMode="auto">
                          <a:xfrm>
                            <a:off x="2907665" y="2844165"/>
                            <a:ext cx="1151890" cy="765175"/>
                          </a:xfrm>
                          <a:custGeom>
                            <a:avLst/>
                            <a:gdLst>
                              <a:gd name="T0" fmla="*/ 18 w 1814"/>
                              <a:gd name="T1" fmla="*/ 0 h 1205"/>
                              <a:gd name="T2" fmla="*/ 0 w 1814"/>
                              <a:gd name="T3" fmla="*/ 233 h 1205"/>
                              <a:gd name="T4" fmla="*/ 1796 w 1814"/>
                              <a:gd name="T5" fmla="*/ 1205 h 1205"/>
                              <a:gd name="T6" fmla="*/ 1814 w 1814"/>
                              <a:gd name="T7" fmla="*/ 827 h 1205"/>
                              <a:gd name="T8" fmla="*/ 18 w 1814"/>
                              <a:gd name="T9" fmla="*/ 0 h 1205"/>
                            </a:gdLst>
                            <a:ahLst/>
                            <a:cxnLst>
                              <a:cxn ang="0">
                                <a:pos x="T0" y="T1"/>
                              </a:cxn>
                              <a:cxn ang="0">
                                <a:pos x="T2" y="T3"/>
                              </a:cxn>
                              <a:cxn ang="0">
                                <a:pos x="T4" y="T5"/>
                              </a:cxn>
                              <a:cxn ang="0">
                                <a:pos x="T6" y="T7"/>
                              </a:cxn>
                              <a:cxn ang="0">
                                <a:pos x="T8" y="T9"/>
                              </a:cxn>
                            </a:cxnLst>
                            <a:rect l="0" t="0" r="r" b="b"/>
                            <a:pathLst>
                              <a:path w="1814" h="1205">
                                <a:moveTo>
                                  <a:pt x="18" y="0"/>
                                </a:moveTo>
                                <a:lnTo>
                                  <a:pt x="0" y="233"/>
                                </a:lnTo>
                                <a:lnTo>
                                  <a:pt x="1796" y="1205"/>
                                </a:lnTo>
                                <a:lnTo>
                                  <a:pt x="1814" y="827"/>
                                </a:lnTo>
                                <a:lnTo>
                                  <a:pt x="18"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11"/>
                        <wps:cNvSpPr>
                          <a:spLocks/>
                        </wps:cNvSpPr>
                        <wps:spPr bwMode="auto">
                          <a:xfrm>
                            <a:off x="2919095" y="2090420"/>
                            <a:ext cx="2508250" cy="1278890"/>
                          </a:xfrm>
                          <a:custGeom>
                            <a:avLst/>
                            <a:gdLst>
                              <a:gd name="T0" fmla="*/ 0 w 3950"/>
                              <a:gd name="T1" fmla="*/ 1187 h 2014"/>
                              <a:gd name="T2" fmla="*/ 2083 w 3950"/>
                              <a:gd name="T3" fmla="*/ 0 h 2014"/>
                              <a:gd name="T4" fmla="*/ 3950 w 3950"/>
                              <a:gd name="T5" fmla="*/ 521 h 2014"/>
                              <a:gd name="T6" fmla="*/ 1796 w 3950"/>
                              <a:gd name="T7" fmla="*/ 2014 h 2014"/>
                              <a:gd name="T8" fmla="*/ 0 w 3950"/>
                              <a:gd name="T9" fmla="*/ 1187 h 2014"/>
                            </a:gdLst>
                            <a:ahLst/>
                            <a:cxnLst>
                              <a:cxn ang="0">
                                <a:pos x="T0" y="T1"/>
                              </a:cxn>
                              <a:cxn ang="0">
                                <a:pos x="T2" y="T3"/>
                              </a:cxn>
                              <a:cxn ang="0">
                                <a:pos x="T4" y="T5"/>
                              </a:cxn>
                              <a:cxn ang="0">
                                <a:pos x="T6" y="T7"/>
                              </a:cxn>
                              <a:cxn ang="0">
                                <a:pos x="T8" y="T9"/>
                              </a:cxn>
                            </a:cxnLst>
                            <a:rect l="0" t="0" r="r" b="b"/>
                            <a:pathLst>
                              <a:path w="3950" h="2014">
                                <a:moveTo>
                                  <a:pt x="0" y="1187"/>
                                </a:moveTo>
                                <a:lnTo>
                                  <a:pt x="2083" y="0"/>
                                </a:lnTo>
                                <a:lnTo>
                                  <a:pt x="3950" y="521"/>
                                </a:lnTo>
                                <a:lnTo>
                                  <a:pt x="1796" y="2014"/>
                                </a:lnTo>
                                <a:lnTo>
                                  <a:pt x="0" y="1187"/>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12"/>
                        <wps:cNvSpPr>
                          <a:spLocks/>
                        </wps:cNvSpPr>
                        <wps:spPr bwMode="auto">
                          <a:xfrm>
                            <a:off x="4048125" y="2421255"/>
                            <a:ext cx="1390650" cy="1188085"/>
                          </a:xfrm>
                          <a:custGeom>
                            <a:avLst/>
                            <a:gdLst>
                              <a:gd name="T0" fmla="*/ 2190 w 2190"/>
                              <a:gd name="T1" fmla="*/ 0 h 1871"/>
                              <a:gd name="T2" fmla="*/ 18 w 2190"/>
                              <a:gd name="T3" fmla="*/ 1493 h 1871"/>
                              <a:gd name="T4" fmla="*/ 0 w 2190"/>
                              <a:gd name="T5" fmla="*/ 1871 h 1871"/>
                              <a:gd name="T6" fmla="*/ 2190 w 2190"/>
                              <a:gd name="T7" fmla="*/ 342 h 1871"/>
                              <a:gd name="T8" fmla="*/ 2190 w 2190"/>
                              <a:gd name="T9" fmla="*/ 0 h 1871"/>
                            </a:gdLst>
                            <a:ahLst/>
                            <a:cxnLst>
                              <a:cxn ang="0">
                                <a:pos x="T0" y="T1"/>
                              </a:cxn>
                              <a:cxn ang="0">
                                <a:pos x="T2" y="T3"/>
                              </a:cxn>
                              <a:cxn ang="0">
                                <a:pos x="T4" y="T5"/>
                              </a:cxn>
                              <a:cxn ang="0">
                                <a:pos x="T6" y="T7"/>
                              </a:cxn>
                              <a:cxn ang="0">
                                <a:pos x="T8" y="T9"/>
                              </a:cxn>
                            </a:cxnLst>
                            <a:rect l="0" t="0" r="r" b="b"/>
                            <a:pathLst>
                              <a:path w="2190" h="1871">
                                <a:moveTo>
                                  <a:pt x="2190" y="0"/>
                                </a:moveTo>
                                <a:lnTo>
                                  <a:pt x="18" y="1493"/>
                                </a:lnTo>
                                <a:lnTo>
                                  <a:pt x="0" y="1871"/>
                                </a:lnTo>
                                <a:lnTo>
                                  <a:pt x="2190" y="342"/>
                                </a:lnTo>
                                <a:lnTo>
                                  <a:pt x="2190" y="0"/>
                                </a:lnTo>
                                <a:close/>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3"/>
                        <wps:cNvSpPr>
                          <a:spLocks noEditPoints="1"/>
                        </wps:cNvSpPr>
                        <wps:spPr bwMode="auto">
                          <a:xfrm>
                            <a:off x="2896235" y="2078990"/>
                            <a:ext cx="2565400" cy="1553210"/>
                          </a:xfrm>
                          <a:custGeom>
                            <a:avLst/>
                            <a:gdLst>
                              <a:gd name="T0" fmla="*/ 4040 w 4040"/>
                              <a:gd name="T1" fmla="*/ 521 h 2446"/>
                              <a:gd name="T2" fmla="*/ 4040 w 4040"/>
                              <a:gd name="T3" fmla="*/ 521 h 2446"/>
                              <a:gd name="T4" fmla="*/ 4040 w 4040"/>
                              <a:gd name="T5" fmla="*/ 521 h 2446"/>
                              <a:gd name="T6" fmla="*/ 4040 w 4040"/>
                              <a:gd name="T7" fmla="*/ 521 h 2446"/>
                              <a:gd name="T8" fmla="*/ 4040 w 4040"/>
                              <a:gd name="T9" fmla="*/ 521 h 2446"/>
                              <a:gd name="T10" fmla="*/ 4022 w 4040"/>
                              <a:gd name="T11" fmla="*/ 503 h 2446"/>
                              <a:gd name="T12" fmla="*/ 4022 w 4040"/>
                              <a:gd name="T13" fmla="*/ 503 h 2446"/>
                              <a:gd name="T14" fmla="*/ 4022 w 4040"/>
                              <a:gd name="T15" fmla="*/ 503 h 2446"/>
                              <a:gd name="T16" fmla="*/ 4004 w 4040"/>
                              <a:gd name="T17" fmla="*/ 503 h 2446"/>
                              <a:gd name="T18" fmla="*/ 2101 w 4040"/>
                              <a:gd name="T19" fmla="*/ 0 h 2446"/>
                              <a:gd name="T20" fmla="*/ 2101 w 4040"/>
                              <a:gd name="T21" fmla="*/ 0 h 2446"/>
                              <a:gd name="T22" fmla="*/ 2101 w 4040"/>
                              <a:gd name="T23" fmla="*/ 0 h 2446"/>
                              <a:gd name="T24" fmla="*/ 2101 w 4040"/>
                              <a:gd name="T25" fmla="*/ 0 h 2446"/>
                              <a:gd name="T26" fmla="*/ 18 w 4040"/>
                              <a:gd name="T27" fmla="*/ 1187 h 2446"/>
                              <a:gd name="T28" fmla="*/ 0 w 4040"/>
                              <a:gd name="T29" fmla="*/ 1187 h 2446"/>
                              <a:gd name="T30" fmla="*/ 0 w 4040"/>
                              <a:gd name="T31" fmla="*/ 1205 h 2446"/>
                              <a:gd name="T32" fmla="*/ 0 w 4040"/>
                              <a:gd name="T33" fmla="*/ 1205 h 2446"/>
                              <a:gd name="T34" fmla="*/ 0 w 4040"/>
                              <a:gd name="T35" fmla="*/ 1223 h 2446"/>
                              <a:gd name="T36" fmla="*/ 0 w 4040"/>
                              <a:gd name="T37" fmla="*/ 1438 h 2446"/>
                              <a:gd name="T38" fmla="*/ 0 w 4040"/>
                              <a:gd name="T39" fmla="*/ 1456 h 2446"/>
                              <a:gd name="T40" fmla="*/ 0 w 4040"/>
                              <a:gd name="T41" fmla="*/ 1456 h 2446"/>
                              <a:gd name="T42" fmla="*/ 0 w 4040"/>
                              <a:gd name="T43" fmla="*/ 1456 h 2446"/>
                              <a:gd name="T44" fmla="*/ 18 w 4040"/>
                              <a:gd name="T45" fmla="*/ 1474 h 2446"/>
                              <a:gd name="T46" fmla="*/ 1832 w 4040"/>
                              <a:gd name="T47" fmla="*/ 2428 h 2446"/>
                              <a:gd name="T48" fmla="*/ 1832 w 4040"/>
                              <a:gd name="T49" fmla="*/ 2446 h 2446"/>
                              <a:gd name="T50" fmla="*/ 1832 w 4040"/>
                              <a:gd name="T51" fmla="*/ 2446 h 2446"/>
                              <a:gd name="T52" fmla="*/ 1850 w 4040"/>
                              <a:gd name="T53" fmla="*/ 2428 h 2446"/>
                              <a:gd name="T54" fmla="*/ 1850 w 4040"/>
                              <a:gd name="T55" fmla="*/ 2428 h 2446"/>
                              <a:gd name="T56" fmla="*/ 1850 w 4040"/>
                              <a:gd name="T57" fmla="*/ 2428 h 2446"/>
                              <a:gd name="T58" fmla="*/ 1850 w 4040"/>
                              <a:gd name="T59" fmla="*/ 2428 h 2446"/>
                              <a:gd name="T60" fmla="*/ 1850 w 4040"/>
                              <a:gd name="T61" fmla="*/ 2428 h 2446"/>
                              <a:gd name="T62" fmla="*/ 1850 w 4040"/>
                              <a:gd name="T63" fmla="*/ 2428 h 2446"/>
                              <a:gd name="T64" fmla="*/ 4022 w 4040"/>
                              <a:gd name="T65" fmla="*/ 899 h 2446"/>
                              <a:gd name="T66" fmla="*/ 4022 w 4040"/>
                              <a:gd name="T67" fmla="*/ 899 h 2446"/>
                              <a:gd name="T68" fmla="*/ 4040 w 4040"/>
                              <a:gd name="T69" fmla="*/ 899 h 2446"/>
                              <a:gd name="T70" fmla="*/ 4040 w 4040"/>
                              <a:gd name="T71" fmla="*/ 881 h 2446"/>
                              <a:gd name="T72" fmla="*/ 4040 w 4040"/>
                              <a:gd name="T73" fmla="*/ 521 h 2446"/>
                              <a:gd name="T74" fmla="*/ 54 w 4040"/>
                              <a:gd name="T75" fmla="*/ 1420 h 2446"/>
                              <a:gd name="T76" fmla="*/ 1796 w 4040"/>
                              <a:gd name="T77" fmla="*/ 2068 h 2446"/>
                              <a:gd name="T78" fmla="*/ 1850 w 4040"/>
                              <a:gd name="T79" fmla="*/ 2050 h 2446"/>
                              <a:gd name="T80" fmla="*/ 3968 w 4040"/>
                              <a:gd name="T81" fmla="*/ 863 h 2446"/>
                              <a:gd name="T82" fmla="*/ 1867 w 4040"/>
                              <a:gd name="T83" fmla="*/ 2050 h 2446"/>
                              <a:gd name="T84" fmla="*/ 2101 w 4040"/>
                              <a:gd name="T85" fmla="*/ 54 h 2446"/>
                              <a:gd name="T86" fmla="*/ 1814 w 4040"/>
                              <a:gd name="T87" fmla="*/ 1996 h 2446"/>
                              <a:gd name="T88" fmla="*/ 2101 w 4040"/>
                              <a:gd name="T89" fmla="*/ 54 h 24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040" h="2446">
                                <a:moveTo>
                                  <a:pt x="4040" y="521"/>
                                </a:moveTo>
                                <a:lnTo>
                                  <a:pt x="4040" y="521"/>
                                </a:lnTo>
                                <a:lnTo>
                                  <a:pt x="4022" y="503"/>
                                </a:lnTo>
                                <a:lnTo>
                                  <a:pt x="4004" y="503"/>
                                </a:lnTo>
                                <a:lnTo>
                                  <a:pt x="2119" y="0"/>
                                </a:lnTo>
                                <a:lnTo>
                                  <a:pt x="2101" y="0"/>
                                </a:lnTo>
                                <a:lnTo>
                                  <a:pt x="2083" y="0"/>
                                </a:lnTo>
                                <a:lnTo>
                                  <a:pt x="18" y="1187"/>
                                </a:lnTo>
                                <a:lnTo>
                                  <a:pt x="0" y="1187"/>
                                </a:lnTo>
                                <a:lnTo>
                                  <a:pt x="0" y="1205"/>
                                </a:lnTo>
                                <a:lnTo>
                                  <a:pt x="0" y="1223"/>
                                </a:lnTo>
                                <a:lnTo>
                                  <a:pt x="0" y="1438"/>
                                </a:lnTo>
                                <a:lnTo>
                                  <a:pt x="0" y="1456"/>
                                </a:lnTo>
                                <a:lnTo>
                                  <a:pt x="18" y="1456"/>
                                </a:lnTo>
                                <a:lnTo>
                                  <a:pt x="18" y="1474"/>
                                </a:lnTo>
                                <a:lnTo>
                                  <a:pt x="1814" y="2428"/>
                                </a:lnTo>
                                <a:lnTo>
                                  <a:pt x="1832" y="2428"/>
                                </a:lnTo>
                                <a:lnTo>
                                  <a:pt x="1832" y="2446"/>
                                </a:lnTo>
                                <a:lnTo>
                                  <a:pt x="1850" y="2428"/>
                                </a:lnTo>
                                <a:lnTo>
                                  <a:pt x="4022" y="899"/>
                                </a:lnTo>
                                <a:lnTo>
                                  <a:pt x="4040" y="899"/>
                                </a:lnTo>
                                <a:lnTo>
                                  <a:pt x="4040" y="881"/>
                                </a:lnTo>
                                <a:lnTo>
                                  <a:pt x="4040" y="521"/>
                                </a:lnTo>
                                <a:close/>
                                <a:moveTo>
                                  <a:pt x="1796" y="2356"/>
                                </a:moveTo>
                                <a:lnTo>
                                  <a:pt x="54" y="1420"/>
                                </a:lnTo>
                                <a:lnTo>
                                  <a:pt x="54" y="1259"/>
                                </a:lnTo>
                                <a:lnTo>
                                  <a:pt x="1796" y="2068"/>
                                </a:lnTo>
                                <a:lnTo>
                                  <a:pt x="1796" y="2356"/>
                                </a:lnTo>
                                <a:close/>
                                <a:moveTo>
                                  <a:pt x="1850" y="2050"/>
                                </a:moveTo>
                                <a:lnTo>
                                  <a:pt x="3968" y="575"/>
                                </a:lnTo>
                                <a:lnTo>
                                  <a:pt x="3968" y="863"/>
                                </a:lnTo>
                                <a:lnTo>
                                  <a:pt x="1867" y="2356"/>
                                </a:lnTo>
                                <a:lnTo>
                                  <a:pt x="1867" y="2050"/>
                                </a:lnTo>
                                <a:lnTo>
                                  <a:pt x="1850" y="2050"/>
                                </a:lnTo>
                                <a:close/>
                                <a:moveTo>
                                  <a:pt x="2101" y="54"/>
                                </a:moveTo>
                                <a:lnTo>
                                  <a:pt x="3932" y="539"/>
                                </a:lnTo>
                                <a:lnTo>
                                  <a:pt x="1814" y="1996"/>
                                </a:lnTo>
                                <a:lnTo>
                                  <a:pt x="90" y="1205"/>
                                </a:lnTo>
                                <a:lnTo>
                                  <a:pt x="2101"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4"/>
                        <wps:cNvSpPr>
                          <a:spLocks/>
                        </wps:cNvSpPr>
                        <wps:spPr bwMode="auto">
                          <a:xfrm>
                            <a:off x="3785870" y="2398395"/>
                            <a:ext cx="911860" cy="422910"/>
                          </a:xfrm>
                          <a:custGeom>
                            <a:avLst/>
                            <a:gdLst>
                              <a:gd name="T0" fmla="*/ 592 w 1436"/>
                              <a:gd name="T1" fmla="*/ 0 h 666"/>
                              <a:gd name="T2" fmla="*/ 0 w 1436"/>
                              <a:gd name="T3" fmla="*/ 360 h 666"/>
                              <a:gd name="T4" fmla="*/ 826 w 1436"/>
                              <a:gd name="T5" fmla="*/ 666 h 666"/>
                              <a:gd name="T6" fmla="*/ 1436 w 1436"/>
                              <a:gd name="T7" fmla="*/ 270 h 666"/>
                              <a:gd name="T8" fmla="*/ 592 w 1436"/>
                              <a:gd name="T9" fmla="*/ 0 h 666"/>
                            </a:gdLst>
                            <a:ahLst/>
                            <a:cxnLst>
                              <a:cxn ang="0">
                                <a:pos x="T0" y="T1"/>
                              </a:cxn>
                              <a:cxn ang="0">
                                <a:pos x="T2" y="T3"/>
                              </a:cxn>
                              <a:cxn ang="0">
                                <a:pos x="T4" y="T5"/>
                              </a:cxn>
                              <a:cxn ang="0">
                                <a:pos x="T6" y="T7"/>
                              </a:cxn>
                              <a:cxn ang="0">
                                <a:pos x="T8" y="T9"/>
                              </a:cxn>
                            </a:cxnLst>
                            <a:rect l="0" t="0" r="r" b="b"/>
                            <a:pathLst>
                              <a:path w="1436" h="666">
                                <a:moveTo>
                                  <a:pt x="592" y="0"/>
                                </a:moveTo>
                                <a:lnTo>
                                  <a:pt x="0" y="360"/>
                                </a:lnTo>
                                <a:lnTo>
                                  <a:pt x="826" y="666"/>
                                </a:lnTo>
                                <a:lnTo>
                                  <a:pt x="1436" y="270"/>
                                </a:lnTo>
                                <a:lnTo>
                                  <a:pt x="59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5"/>
                        <wps:cNvSpPr>
                          <a:spLocks/>
                        </wps:cNvSpPr>
                        <wps:spPr bwMode="auto">
                          <a:xfrm>
                            <a:off x="3272790" y="3745865"/>
                            <a:ext cx="262255" cy="605790"/>
                          </a:xfrm>
                          <a:custGeom>
                            <a:avLst/>
                            <a:gdLst>
                              <a:gd name="T0" fmla="*/ 233 w 413"/>
                              <a:gd name="T1" fmla="*/ 0 h 954"/>
                              <a:gd name="T2" fmla="*/ 233 w 413"/>
                              <a:gd name="T3" fmla="*/ 0 h 954"/>
                              <a:gd name="T4" fmla="*/ 197 w 413"/>
                              <a:gd name="T5" fmla="*/ 0 h 954"/>
                              <a:gd name="T6" fmla="*/ 161 w 413"/>
                              <a:gd name="T7" fmla="*/ 18 h 954"/>
                              <a:gd name="T8" fmla="*/ 125 w 413"/>
                              <a:gd name="T9" fmla="*/ 54 h 954"/>
                              <a:gd name="T10" fmla="*/ 71 w 413"/>
                              <a:gd name="T11" fmla="*/ 126 h 954"/>
                              <a:gd name="T12" fmla="*/ 36 w 413"/>
                              <a:gd name="T13" fmla="*/ 216 h 954"/>
                              <a:gd name="T14" fmla="*/ 18 w 413"/>
                              <a:gd name="T15" fmla="*/ 324 h 954"/>
                              <a:gd name="T16" fmla="*/ 0 w 413"/>
                              <a:gd name="T17" fmla="*/ 486 h 954"/>
                              <a:gd name="T18" fmla="*/ 18 w 413"/>
                              <a:gd name="T19" fmla="*/ 648 h 954"/>
                              <a:gd name="T20" fmla="*/ 36 w 413"/>
                              <a:gd name="T21" fmla="*/ 756 h 954"/>
                              <a:gd name="T22" fmla="*/ 71 w 413"/>
                              <a:gd name="T23" fmla="*/ 846 h 954"/>
                              <a:gd name="T24" fmla="*/ 107 w 413"/>
                              <a:gd name="T25" fmla="*/ 900 h 954"/>
                              <a:gd name="T26" fmla="*/ 161 w 413"/>
                              <a:gd name="T27" fmla="*/ 936 h 954"/>
                              <a:gd name="T28" fmla="*/ 197 w 413"/>
                              <a:gd name="T29" fmla="*/ 954 h 954"/>
                              <a:gd name="T30" fmla="*/ 215 w 413"/>
                              <a:gd name="T31" fmla="*/ 954 h 954"/>
                              <a:gd name="T32" fmla="*/ 233 w 413"/>
                              <a:gd name="T33" fmla="*/ 954 h 954"/>
                              <a:gd name="T34" fmla="*/ 233 w 413"/>
                              <a:gd name="T35" fmla="*/ 954 h 954"/>
                              <a:gd name="T36" fmla="*/ 251 w 413"/>
                              <a:gd name="T37" fmla="*/ 936 h 954"/>
                              <a:gd name="T38" fmla="*/ 287 w 413"/>
                              <a:gd name="T39" fmla="*/ 918 h 954"/>
                              <a:gd name="T40" fmla="*/ 323 w 413"/>
                              <a:gd name="T41" fmla="*/ 882 h 954"/>
                              <a:gd name="T42" fmla="*/ 359 w 413"/>
                              <a:gd name="T43" fmla="*/ 810 h 954"/>
                              <a:gd name="T44" fmla="*/ 377 w 413"/>
                              <a:gd name="T45" fmla="*/ 738 h 954"/>
                              <a:gd name="T46" fmla="*/ 395 w 413"/>
                              <a:gd name="T47" fmla="*/ 630 h 954"/>
                              <a:gd name="T48" fmla="*/ 413 w 413"/>
                              <a:gd name="T49" fmla="*/ 504 h 954"/>
                              <a:gd name="T50" fmla="*/ 413 w 413"/>
                              <a:gd name="T51" fmla="*/ 360 h 954"/>
                              <a:gd name="T52" fmla="*/ 377 w 413"/>
                              <a:gd name="T53" fmla="*/ 252 h 954"/>
                              <a:gd name="T54" fmla="*/ 359 w 413"/>
                              <a:gd name="T55" fmla="*/ 162 h 954"/>
                              <a:gd name="T56" fmla="*/ 323 w 413"/>
                              <a:gd name="T57" fmla="*/ 108 h 954"/>
                              <a:gd name="T58" fmla="*/ 287 w 413"/>
                              <a:gd name="T59" fmla="*/ 54 h 954"/>
                              <a:gd name="T60" fmla="*/ 269 w 413"/>
                              <a:gd name="T61" fmla="*/ 18 h 954"/>
                              <a:gd name="T62" fmla="*/ 251 w 413"/>
                              <a:gd name="T63" fmla="*/ 0 h 954"/>
                              <a:gd name="T64" fmla="*/ 233 w 413"/>
                              <a:gd name="T65" fmla="*/ 0 h 9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3" h="954">
                                <a:moveTo>
                                  <a:pt x="233" y="0"/>
                                </a:moveTo>
                                <a:lnTo>
                                  <a:pt x="233" y="0"/>
                                </a:lnTo>
                                <a:lnTo>
                                  <a:pt x="197" y="0"/>
                                </a:lnTo>
                                <a:lnTo>
                                  <a:pt x="161" y="18"/>
                                </a:lnTo>
                                <a:lnTo>
                                  <a:pt x="125" y="54"/>
                                </a:lnTo>
                                <a:lnTo>
                                  <a:pt x="71" y="126"/>
                                </a:lnTo>
                                <a:lnTo>
                                  <a:pt x="36" y="216"/>
                                </a:lnTo>
                                <a:lnTo>
                                  <a:pt x="18" y="324"/>
                                </a:lnTo>
                                <a:lnTo>
                                  <a:pt x="0" y="486"/>
                                </a:lnTo>
                                <a:lnTo>
                                  <a:pt x="18" y="648"/>
                                </a:lnTo>
                                <a:lnTo>
                                  <a:pt x="36" y="756"/>
                                </a:lnTo>
                                <a:lnTo>
                                  <a:pt x="71" y="846"/>
                                </a:lnTo>
                                <a:lnTo>
                                  <a:pt x="107" y="900"/>
                                </a:lnTo>
                                <a:lnTo>
                                  <a:pt x="161" y="936"/>
                                </a:lnTo>
                                <a:lnTo>
                                  <a:pt x="197" y="954"/>
                                </a:lnTo>
                                <a:lnTo>
                                  <a:pt x="215" y="954"/>
                                </a:lnTo>
                                <a:lnTo>
                                  <a:pt x="233" y="954"/>
                                </a:lnTo>
                                <a:lnTo>
                                  <a:pt x="251" y="936"/>
                                </a:lnTo>
                                <a:lnTo>
                                  <a:pt x="287" y="918"/>
                                </a:lnTo>
                                <a:lnTo>
                                  <a:pt x="323" y="882"/>
                                </a:lnTo>
                                <a:lnTo>
                                  <a:pt x="359" y="810"/>
                                </a:lnTo>
                                <a:lnTo>
                                  <a:pt x="377" y="738"/>
                                </a:lnTo>
                                <a:lnTo>
                                  <a:pt x="395" y="630"/>
                                </a:lnTo>
                                <a:lnTo>
                                  <a:pt x="413" y="504"/>
                                </a:lnTo>
                                <a:lnTo>
                                  <a:pt x="413" y="360"/>
                                </a:lnTo>
                                <a:lnTo>
                                  <a:pt x="377" y="252"/>
                                </a:lnTo>
                                <a:lnTo>
                                  <a:pt x="359" y="162"/>
                                </a:lnTo>
                                <a:lnTo>
                                  <a:pt x="323" y="108"/>
                                </a:lnTo>
                                <a:lnTo>
                                  <a:pt x="287" y="54"/>
                                </a:lnTo>
                                <a:lnTo>
                                  <a:pt x="269" y="18"/>
                                </a:lnTo>
                                <a:lnTo>
                                  <a:pt x="251" y="0"/>
                                </a:lnTo>
                                <a:lnTo>
                                  <a:pt x="233"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16"/>
                        <wps:cNvSpPr>
                          <a:spLocks/>
                        </wps:cNvSpPr>
                        <wps:spPr bwMode="auto">
                          <a:xfrm>
                            <a:off x="1220470" y="3745865"/>
                            <a:ext cx="2177415" cy="617220"/>
                          </a:xfrm>
                          <a:custGeom>
                            <a:avLst/>
                            <a:gdLst>
                              <a:gd name="T0" fmla="*/ 215 w 3429"/>
                              <a:gd name="T1" fmla="*/ 0 h 972"/>
                              <a:gd name="T2" fmla="*/ 215 w 3429"/>
                              <a:gd name="T3" fmla="*/ 0 h 972"/>
                              <a:gd name="T4" fmla="*/ 197 w 3429"/>
                              <a:gd name="T5" fmla="*/ 0 h 972"/>
                              <a:gd name="T6" fmla="*/ 179 w 3429"/>
                              <a:gd name="T7" fmla="*/ 18 h 972"/>
                              <a:gd name="T8" fmla="*/ 161 w 3429"/>
                              <a:gd name="T9" fmla="*/ 36 h 972"/>
                              <a:gd name="T10" fmla="*/ 143 w 3429"/>
                              <a:gd name="T11" fmla="*/ 36 h 972"/>
                              <a:gd name="T12" fmla="*/ 125 w 3429"/>
                              <a:gd name="T13" fmla="*/ 54 h 972"/>
                              <a:gd name="T14" fmla="*/ 107 w 3429"/>
                              <a:gd name="T15" fmla="*/ 72 h 972"/>
                              <a:gd name="T16" fmla="*/ 89 w 3429"/>
                              <a:gd name="T17" fmla="*/ 108 h 972"/>
                              <a:gd name="T18" fmla="*/ 71 w 3429"/>
                              <a:gd name="T19" fmla="*/ 126 h 972"/>
                              <a:gd name="T20" fmla="*/ 54 w 3429"/>
                              <a:gd name="T21" fmla="*/ 180 h 972"/>
                              <a:gd name="T22" fmla="*/ 36 w 3429"/>
                              <a:gd name="T23" fmla="*/ 234 h 972"/>
                              <a:gd name="T24" fmla="*/ 18 w 3429"/>
                              <a:gd name="T25" fmla="*/ 288 h 972"/>
                              <a:gd name="T26" fmla="*/ 0 w 3429"/>
                              <a:gd name="T27" fmla="*/ 360 h 972"/>
                              <a:gd name="T28" fmla="*/ 0 w 3429"/>
                              <a:gd name="T29" fmla="*/ 414 h 972"/>
                              <a:gd name="T30" fmla="*/ 0 w 3429"/>
                              <a:gd name="T31" fmla="*/ 468 h 972"/>
                              <a:gd name="T32" fmla="*/ 0 w 3429"/>
                              <a:gd name="T33" fmla="*/ 522 h 972"/>
                              <a:gd name="T34" fmla="*/ 0 w 3429"/>
                              <a:gd name="T35" fmla="*/ 558 h 972"/>
                              <a:gd name="T36" fmla="*/ 18 w 3429"/>
                              <a:gd name="T37" fmla="*/ 612 h 972"/>
                              <a:gd name="T38" fmla="*/ 18 w 3429"/>
                              <a:gd name="T39" fmla="*/ 684 h 972"/>
                              <a:gd name="T40" fmla="*/ 36 w 3429"/>
                              <a:gd name="T41" fmla="*/ 738 h 972"/>
                              <a:gd name="T42" fmla="*/ 54 w 3429"/>
                              <a:gd name="T43" fmla="*/ 810 h 972"/>
                              <a:gd name="T44" fmla="*/ 71 w 3429"/>
                              <a:gd name="T45" fmla="*/ 864 h 972"/>
                              <a:gd name="T46" fmla="*/ 107 w 3429"/>
                              <a:gd name="T47" fmla="*/ 900 h 972"/>
                              <a:gd name="T48" fmla="*/ 143 w 3429"/>
                              <a:gd name="T49" fmla="*/ 936 h 972"/>
                              <a:gd name="T50" fmla="*/ 3429 w 3429"/>
                              <a:gd name="T51" fmla="*/ 972 h 972"/>
                              <a:gd name="T52" fmla="*/ 3429 w 3429"/>
                              <a:gd name="T53" fmla="*/ 972 h 972"/>
                              <a:gd name="T54" fmla="*/ 3393 w 3429"/>
                              <a:gd name="T55" fmla="*/ 954 h 972"/>
                              <a:gd name="T56" fmla="*/ 3357 w 3429"/>
                              <a:gd name="T57" fmla="*/ 918 h 972"/>
                              <a:gd name="T58" fmla="*/ 3321 w 3429"/>
                              <a:gd name="T59" fmla="*/ 882 h 972"/>
                              <a:gd name="T60" fmla="*/ 3285 w 3429"/>
                              <a:gd name="T61" fmla="*/ 810 h 972"/>
                              <a:gd name="T62" fmla="*/ 3250 w 3429"/>
                              <a:gd name="T63" fmla="*/ 738 h 972"/>
                              <a:gd name="T64" fmla="*/ 3232 w 3429"/>
                              <a:gd name="T65" fmla="*/ 630 h 972"/>
                              <a:gd name="T66" fmla="*/ 3232 w 3429"/>
                              <a:gd name="T67" fmla="*/ 486 h 972"/>
                              <a:gd name="T68" fmla="*/ 3250 w 3429"/>
                              <a:gd name="T69" fmla="*/ 360 h 972"/>
                              <a:gd name="T70" fmla="*/ 3268 w 3429"/>
                              <a:gd name="T71" fmla="*/ 252 h 972"/>
                              <a:gd name="T72" fmla="*/ 3303 w 3429"/>
                              <a:gd name="T73" fmla="*/ 162 h 972"/>
                              <a:gd name="T74" fmla="*/ 3339 w 3429"/>
                              <a:gd name="T75" fmla="*/ 90 h 972"/>
                              <a:gd name="T76" fmla="*/ 3375 w 3429"/>
                              <a:gd name="T77" fmla="*/ 54 h 972"/>
                              <a:gd name="T78" fmla="*/ 3393 w 3429"/>
                              <a:gd name="T79" fmla="*/ 18 h 972"/>
                              <a:gd name="T80" fmla="*/ 3411 w 3429"/>
                              <a:gd name="T81" fmla="*/ 0 h 972"/>
                              <a:gd name="T82" fmla="*/ 3429 w 3429"/>
                              <a:gd name="T83" fmla="*/ 0 h 972"/>
                              <a:gd name="T84" fmla="*/ 215 w 3429"/>
                              <a:gd name="T85" fmla="*/ 0 h 9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429" h="972">
                                <a:moveTo>
                                  <a:pt x="215" y="0"/>
                                </a:moveTo>
                                <a:lnTo>
                                  <a:pt x="215" y="0"/>
                                </a:lnTo>
                                <a:lnTo>
                                  <a:pt x="197" y="0"/>
                                </a:lnTo>
                                <a:lnTo>
                                  <a:pt x="179" y="18"/>
                                </a:lnTo>
                                <a:lnTo>
                                  <a:pt x="161" y="36"/>
                                </a:lnTo>
                                <a:lnTo>
                                  <a:pt x="143" y="36"/>
                                </a:lnTo>
                                <a:lnTo>
                                  <a:pt x="125" y="54"/>
                                </a:lnTo>
                                <a:lnTo>
                                  <a:pt x="107" y="72"/>
                                </a:lnTo>
                                <a:lnTo>
                                  <a:pt x="89" y="108"/>
                                </a:lnTo>
                                <a:lnTo>
                                  <a:pt x="71" y="126"/>
                                </a:lnTo>
                                <a:lnTo>
                                  <a:pt x="54" y="180"/>
                                </a:lnTo>
                                <a:lnTo>
                                  <a:pt x="36" y="234"/>
                                </a:lnTo>
                                <a:lnTo>
                                  <a:pt x="18" y="288"/>
                                </a:lnTo>
                                <a:lnTo>
                                  <a:pt x="0" y="360"/>
                                </a:lnTo>
                                <a:lnTo>
                                  <a:pt x="0" y="414"/>
                                </a:lnTo>
                                <a:lnTo>
                                  <a:pt x="0" y="468"/>
                                </a:lnTo>
                                <a:lnTo>
                                  <a:pt x="0" y="522"/>
                                </a:lnTo>
                                <a:lnTo>
                                  <a:pt x="0" y="558"/>
                                </a:lnTo>
                                <a:lnTo>
                                  <a:pt x="18" y="612"/>
                                </a:lnTo>
                                <a:lnTo>
                                  <a:pt x="18" y="684"/>
                                </a:lnTo>
                                <a:lnTo>
                                  <a:pt x="36" y="738"/>
                                </a:lnTo>
                                <a:lnTo>
                                  <a:pt x="54" y="810"/>
                                </a:lnTo>
                                <a:lnTo>
                                  <a:pt x="71" y="864"/>
                                </a:lnTo>
                                <a:lnTo>
                                  <a:pt x="107" y="900"/>
                                </a:lnTo>
                                <a:lnTo>
                                  <a:pt x="143" y="936"/>
                                </a:lnTo>
                                <a:lnTo>
                                  <a:pt x="3429" y="972"/>
                                </a:lnTo>
                                <a:lnTo>
                                  <a:pt x="3393" y="954"/>
                                </a:lnTo>
                                <a:lnTo>
                                  <a:pt x="3357" y="918"/>
                                </a:lnTo>
                                <a:lnTo>
                                  <a:pt x="3321" y="882"/>
                                </a:lnTo>
                                <a:lnTo>
                                  <a:pt x="3285" y="810"/>
                                </a:lnTo>
                                <a:lnTo>
                                  <a:pt x="3250" y="738"/>
                                </a:lnTo>
                                <a:lnTo>
                                  <a:pt x="3232" y="630"/>
                                </a:lnTo>
                                <a:lnTo>
                                  <a:pt x="3232" y="486"/>
                                </a:lnTo>
                                <a:lnTo>
                                  <a:pt x="3250" y="360"/>
                                </a:lnTo>
                                <a:lnTo>
                                  <a:pt x="3268" y="252"/>
                                </a:lnTo>
                                <a:lnTo>
                                  <a:pt x="3303" y="162"/>
                                </a:lnTo>
                                <a:lnTo>
                                  <a:pt x="3339" y="90"/>
                                </a:lnTo>
                                <a:lnTo>
                                  <a:pt x="3375" y="54"/>
                                </a:lnTo>
                                <a:lnTo>
                                  <a:pt x="3393" y="18"/>
                                </a:lnTo>
                                <a:lnTo>
                                  <a:pt x="3411" y="0"/>
                                </a:lnTo>
                                <a:lnTo>
                                  <a:pt x="3429" y="0"/>
                                </a:lnTo>
                                <a:lnTo>
                                  <a:pt x="215"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7"/>
                        <wps:cNvSpPr>
                          <a:spLocks/>
                        </wps:cNvSpPr>
                        <wps:spPr bwMode="auto">
                          <a:xfrm>
                            <a:off x="1243330" y="4225925"/>
                            <a:ext cx="2131695" cy="125730"/>
                          </a:xfrm>
                          <a:custGeom>
                            <a:avLst/>
                            <a:gdLst>
                              <a:gd name="T0" fmla="*/ 0 w 3357"/>
                              <a:gd name="T1" fmla="*/ 0 h 198"/>
                              <a:gd name="T2" fmla="*/ 3214 w 3357"/>
                              <a:gd name="T3" fmla="*/ 0 h 198"/>
                              <a:gd name="T4" fmla="*/ 3214 w 3357"/>
                              <a:gd name="T5" fmla="*/ 0 h 198"/>
                              <a:gd name="T6" fmla="*/ 3232 w 3357"/>
                              <a:gd name="T7" fmla="*/ 18 h 198"/>
                              <a:gd name="T8" fmla="*/ 3249 w 3357"/>
                              <a:gd name="T9" fmla="*/ 54 h 198"/>
                              <a:gd name="T10" fmla="*/ 3267 w 3357"/>
                              <a:gd name="T11" fmla="*/ 90 h 198"/>
                              <a:gd name="T12" fmla="*/ 3285 w 3357"/>
                              <a:gd name="T13" fmla="*/ 108 h 198"/>
                              <a:gd name="T14" fmla="*/ 3303 w 3357"/>
                              <a:gd name="T15" fmla="*/ 144 h 198"/>
                              <a:gd name="T16" fmla="*/ 3321 w 3357"/>
                              <a:gd name="T17" fmla="*/ 162 h 198"/>
                              <a:gd name="T18" fmla="*/ 3357 w 3357"/>
                              <a:gd name="T19" fmla="*/ 198 h 198"/>
                              <a:gd name="T20" fmla="*/ 125 w 3357"/>
                              <a:gd name="T21" fmla="*/ 198 h 198"/>
                              <a:gd name="T22" fmla="*/ 125 w 3357"/>
                              <a:gd name="T23" fmla="*/ 198 h 198"/>
                              <a:gd name="T24" fmla="*/ 125 w 3357"/>
                              <a:gd name="T25" fmla="*/ 180 h 198"/>
                              <a:gd name="T26" fmla="*/ 107 w 3357"/>
                              <a:gd name="T27" fmla="*/ 162 h 198"/>
                              <a:gd name="T28" fmla="*/ 89 w 3357"/>
                              <a:gd name="T29" fmla="*/ 144 h 198"/>
                              <a:gd name="T30" fmla="*/ 53 w 3357"/>
                              <a:gd name="T31" fmla="*/ 126 h 198"/>
                              <a:gd name="T32" fmla="*/ 35 w 3357"/>
                              <a:gd name="T33" fmla="*/ 90 h 198"/>
                              <a:gd name="T34" fmla="*/ 18 w 3357"/>
                              <a:gd name="T35" fmla="*/ 54 h 198"/>
                              <a:gd name="T36" fmla="*/ 0 w 3357"/>
                              <a:gd name="T37" fmla="*/ 0 h 1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357" h="198">
                                <a:moveTo>
                                  <a:pt x="0" y="0"/>
                                </a:moveTo>
                                <a:lnTo>
                                  <a:pt x="3214" y="0"/>
                                </a:lnTo>
                                <a:lnTo>
                                  <a:pt x="3232" y="18"/>
                                </a:lnTo>
                                <a:lnTo>
                                  <a:pt x="3249" y="54"/>
                                </a:lnTo>
                                <a:lnTo>
                                  <a:pt x="3267" y="90"/>
                                </a:lnTo>
                                <a:lnTo>
                                  <a:pt x="3285" y="108"/>
                                </a:lnTo>
                                <a:lnTo>
                                  <a:pt x="3303" y="144"/>
                                </a:lnTo>
                                <a:lnTo>
                                  <a:pt x="3321" y="162"/>
                                </a:lnTo>
                                <a:lnTo>
                                  <a:pt x="3357" y="198"/>
                                </a:lnTo>
                                <a:lnTo>
                                  <a:pt x="125" y="198"/>
                                </a:lnTo>
                                <a:lnTo>
                                  <a:pt x="125" y="180"/>
                                </a:lnTo>
                                <a:lnTo>
                                  <a:pt x="107" y="162"/>
                                </a:lnTo>
                                <a:lnTo>
                                  <a:pt x="89" y="144"/>
                                </a:lnTo>
                                <a:lnTo>
                                  <a:pt x="53" y="126"/>
                                </a:lnTo>
                                <a:lnTo>
                                  <a:pt x="35" y="90"/>
                                </a:lnTo>
                                <a:lnTo>
                                  <a:pt x="18" y="54"/>
                                </a:lnTo>
                                <a:lnTo>
                                  <a:pt x="0"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8"/>
                        <wps:cNvSpPr>
                          <a:spLocks noEditPoints="1"/>
                        </wps:cNvSpPr>
                        <wps:spPr bwMode="auto">
                          <a:xfrm>
                            <a:off x="3249930" y="3734435"/>
                            <a:ext cx="296545" cy="640080"/>
                          </a:xfrm>
                          <a:custGeom>
                            <a:avLst/>
                            <a:gdLst>
                              <a:gd name="T0" fmla="*/ 251 w 467"/>
                              <a:gd name="T1" fmla="*/ 1008 h 1008"/>
                              <a:gd name="T2" fmla="*/ 287 w 467"/>
                              <a:gd name="T3" fmla="*/ 990 h 1008"/>
                              <a:gd name="T4" fmla="*/ 305 w 467"/>
                              <a:gd name="T5" fmla="*/ 990 h 1008"/>
                              <a:gd name="T6" fmla="*/ 323 w 467"/>
                              <a:gd name="T7" fmla="*/ 972 h 1008"/>
                              <a:gd name="T8" fmla="*/ 377 w 467"/>
                              <a:gd name="T9" fmla="*/ 918 h 1008"/>
                              <a:gd name="T10" fmla="*/ 413 w 467"/>
                              <a:gd name="T11" fmla="*/ 828 h 1008"/>
                              <a:gd name="T12" fmla="*/ 449 w 467"/>
                              <a:gd name="T13" fmla="*/ 702 h 1008"/>
                              <a:gd name="T14" fmla="*/ 467 w 467"/>
                              <a:gd name="T15" fmla="*/ 576 h 1008"/>
                              <a:gd name="T16" fmla="*/ 467 w 467"/>
                              <a:gd name="T17" fmla="*/ 432 h 1008"/>
                              <a:gd name="T18" fmla="*/ 449 w 467"/>
                              <a:gd name="T19" fmla="*/ 288 h 1008"/>
                              <a:gd name="T20" fmla="*/ 413 w 467"/>
                              <a:gd name="T21" fmla="*/ 162 h 1008"/>
                              <a:gd name="T22" fmla="*/ 377 w 467"/>
                              <a:gd name="T23" fmla="*/ 72 h 1008"/>
                              <a:gd name="T24" fmla="*/ 323 w 467"/>
                              <a:gd name="T25" fmla="*/ 36 h 1008"/>
                              <a:gd name="T26" fmla="*/ 305 w 467"/>
                              <a:gd name="T27" fmla="*/ 18 h 1008"/>
                              <a:gd name="T28" fmla="*/ 287 w 467"/>
                              <a:gd name="T29" fmla="*/ 0 h 1008"/>
                              <a:gd name="T30" fmla="*/ 251 w 467"/>
                              <a:gd name="T31" fmla="*/ 0 h 1008"/>
                              <a:gd name="T32" fmla="*/ 197 w 467"/>
                              <a:gd name="T33" fmla="*/ 0 h 1008"/>
                              <a:gd name="T34" fmla="*/ 107 w 467"/>
                              <a:gd name="T35" fmla="*/ 72 h 1008"/>
                              <a:gd name="T36" fmla="*/ 54 w 467"/>
                              <a:gd name="T37" fmla="*/ 216 h 1008"/>
                              <a:gd name="T38" fmla="*/ 18 w 467"/>
                              <a:gd name="T39" fmla="*/ 396 h 1008"/>
                              <a:gd name="T40" fmla="*/ 18 w 467"/>
                              <a:gd name="T41" fmla="*/ 576 h 1008"/>
                              <a:gd name="T42" fmla="*/ 36 w 467"/>
                              <a:gd name="T43" fmla="*/ 702 h 1008"/>
                              <a:gd name="T44" fmla="*/ 54 w 467"/>
                              <a:gd name="T45" fmla="*/ 828 h 1008"/>
                              <a:gd name="T46" fmla="*/ 107 w 467"/>
                              <a:gd name="T47" fmla="*/ 918 h 1008"/>
                              <a:gd name="T48" fmla="*/ 143 w 467"/>
                              <a:gd name="T49" fmla="*/ 972 h 1008"/>
                              <a:gd name="T50" fmla="*/ 179 w 467"/>
                              <a:gd name="T51" fmla="*/ 990 h 1008"/>
                              <a:gd name="T52" fmla="*/ 197 w 467"/>
                              <a:gd name="T53" fmla="*/ 990 h 1008"/>
                              <a:gd name="T54" fmla="*/ 233 w 467"/>
                              <a:gd name="T55" fmla="*/ 1008 h 1008"/>
                              <a:gd name="T56" fmla="*/ 72 w 467"/>
                              <a:gd name="T57" fmla="*/ 504 h 1008"/>
                              <a:gd name="T58" fmla="*/ 72 w 467"/>
                              <a:gd name="T59" fmla="*/ 360 h 1008"/>
                              <a:gd name="T60" fmla="*/ 107 w 467"/>
                              <a:gd name="T61" fmla="*/ 252 h 1008"/>
                              <a:gd name="T62" fmla="*/ 143 w 467"/>
                              <a:gd name="T63" fmla="*/ 144 h 1008"/>
                              <a:gd name="T64" fmla="*/ 179 w 467"/>
                              <a:gd name="T65" fmla="*/ 90 h 1008"/>
                              <a:gd name="T66" fmla="*/ 197 w 467"/>
                              <a:gd name="T67" fmla="*/ 72 h 1008"/>
                              <a:gd name="T68" fmla="*/ 215 w 467"/>
                              <a:gd name="T69" fmla="*/ 54 h 1008"/>
                              <a:gd name="T70" fmla="*/ 233 w 467"/>
                              <a:gd name="T71" fmla="*/ 54 h 1008"/>
                              <a:gd name="T72" fmla="*/ 233 w 467"/>
                              <a:gd name="T73" fmla="*/ 54 h 1008"/>
                              <a:gd name="T74" fmla="*/ 251 w 467"/>
                              <a:gd name="T75" fmla="*/ 54 h 1008"/>
                              <a:gd name="T76" fmla="*/ 269 w 467"/>
                              <a:gd name="T77" fmla="*/ 54 h 1008"/>
                              <a:gd name="T78" fmla="*/ 287 w 467"/>
                              <a:gd name="T79" fmla="*/ 72 h 1008"/>
                              <a:gd name="T80" fmla="*/ 305 w 467"/>
                              <a:gd name="T81" fmla="*/ 90 h 1008"/>
                              <a:gd name="T82" fmla="*/ 341 w 467"/>
                              <a:gd name="T83" fmla="*/ 144 h 1008"/>
                              <a:gd name="T84" fmla="*/ 377 w 467"/>
                              <a:gd name="T85" fmla="*/ 252 h 1008"/>
                              <a:gd name="T86" fmla="*/ 413 w 467"/>
                              <a:gd name="T87" fmla="*/ 360 h 1008"/>
                              <a:gd name="T88" fmla="*/ 413 w 467"/>
                              <a:gd name="T89" fmla="*/ 504 h 1008"/>
                              <a:gd name="T90" fmla="*/ 395 w 467"/>
                              <a:gd name="T91" fmla="*/ 684 h 1008"/>
                              <a:gd name="T92" fmla="*/ 359 w 467"/>
                              <a:gd name="T93" fmla="*/ 810 h 1008"/>
                              <a:gd name="T94" fmla="*/ 305 w 467"/>
                              <a:gd name="T95" fmla="*/ 918 h 1008"/>
                              <a:gd name="T96" fmla="*/ 233 w 467"/>
                              <a:gd name="T97" fmla="*/ 936 h 1008"/>
                              <a:gd name="T98" fmla="*/ 233 w 467"/>
                              <a:gd name="T99" fmla="*/ 936 h 1008"/>
                              <a:gd name="T100" fmla="*/ 215 w 467"/>
                              <a:gd name="T101" fmla="*/ 936 h 1008"/>
                              <a:gd name="T102" fmla="*/ 197 w 467"/>
                              <a:gd name="T103" fmla="*/ 918 h 1008"/>
                              <a:gd name="T104" fmla="*/ 179 w 467"/>
                              <a:gd name="T105" fmla="*/ 918 h 1008"/>
                              <a:gd name="T106" fmla="*/ 143 w 467"/>
                              <a:gd name="T107" fmla="*/ 846 h 1008"/>
                              <a:gd name="T108" fmla="*/ 107 w 467"/>
                              <a:gd name="T109" fmla="*/ 756 h 1008"/>
                              <a:gd name="T110" fmla="*/ 72 w 467"/>
                              <a:gd name="T111" fmla="*/ 630 h 1008"/>
                              <a:gd name="T112" fmla="*/ 72 w 467"/>
                              <a:gd name="T113" fmla="*/ 504 h 10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67" h="1008">
                                <a:moveTo>
                                  <a:pt x="233" y="1008"/>
                                </a:moveTo>
                                <a:lnTo>
                                  <a:pt x="251" y="1008"/>
                                </a:lnTo>
                                <a:lnTo>
                                  <a:pt x="269" y="1008"/>
                                </a:lnTo>
                                <a:lnTo>
                                  <a:pt x="287" y="990"/>
                                </a:lnTo>
                                <a:lnTo>
                                  <a:pt x="305" y="990"/>
                                </a:lnTo>
                                <a:lnTo>
                                  <a:pt x="323" y="972"/>
                                </a:lnTo>
                                <a:lnTo>
                                  <a:pt x="341" y="954"/>
                                </a:lnTo>
                                <a:lnTo>
                                  <a:pt x="377" y="918"/>
                                </a:lnTo>
                                <a:lnTo>
                                  <a:pt x="395" y="882"/>
                                </a:lnTo>
                                <a:lnTo>
                                  <a:pt x="413" y="828"/>
                                </a:lnTo>
                                <a:lnTo>
                                  <a:pt x="431" y="774"/>
                                </a:lnTo>
                                <a:lnTo>
                                  <a:pt x="449" y="702"/>
                                </a:lnTo>
                                <a:lnTo>
                                  <a:pt x="467" y="648"/>
                                </a:lnTo>
                                <a:lnTo>
                                  <a:pt x="467" y="576"/>
                                </a:lnTo>
                                <a:lnTo>
                                  <a:pt x="467" y="504"/>
                                </a:lnTo>
                                <a:lnTo>
                                  <a:pt x="467" y="432"/>
                                </a:lnTo>
                                <a:lnTo>
                                  <a:pt x="467" y="360"/>
                                </a:lnTo>
                                <a:lnTo>
                                  <a:pt x="449" y="288"/>
                                </a:lnTo>
                                <a:lnTo>
                                  <a:pt x="431" y="234"/>
                                </a:lnTo>
                                <a:lnTo>
                                  <a:pt x="413" y="162"/>
                                </a:lnTo>
                                <a:lnTo>
                                  <a:pt x="395" y="126"/>
                                </a:lnTo>
                                <a:lnTo>
                                  <a:pt x="377" y="72"/>
                                </a:lnTo>
                                <a:lnTo>
                                  <a:pt x="341" y="36"/>
                                </a:lnTo>
                                <a:lnTo>
                                  <a:pt x="323" y="36"/>
                                </a:lnTo>
                                <a:lnTo>
                                  <a:pt x="323" y="18"/>
                                </a:lnTo>
                                <a:lnTo>
                                  <a:pt x="305" y="18"/>
                                </a:lnTo>
                                <a:lnTo>
                                  <a:pt x="287" y="0"/>
                                </a:lnTo>
                                <a:lnTo>
                                  <a:pt x="269" y="0"/>
                                </a:lnTo>
                                <a:lnTo>
                                  <a:pt x="251" y="0"/>
                                </a:lnTo>
                                <a:lnTo>
                                  <a:pt x="233" y="0"/>
                                </a:lnTo>
                                <a:lnTo>
                                  <a:pt x="197" y="0"/>
                                </a:lnTo>
                                <a:lnTo>
                                  <a:pt x="143" y="36"/>
                                </a:lnTo>
                                <a:lnTo>
                                  <a:pt x="107" y="72"/>
                                </a:lnTo>
                                <a:lnTo>
                                  <a:pt x="72" y="144"/>
                                </a:lnTo>
                                <a:lnTo>
                                  <a:pt x="54" y="216"/>
                                </a:lnTo>
                                <a:lnTo>
                                  <a:pt x="18" y="306"/>
                                </a:lnTo>
                                <a:lnTo>
                                  <a:pt x="18" y="396"/>
                                </a:lnTo>
                                <a:lnTo>
                                  <a:pt x="0" y="504"/>
                                </a:lnTo>
                                <a:lnTo>
                                  <a:pt x="18" y="576"/>
                                </a:lnTo>
                                <a:lnTo>
                                  <a:pt x="18" y="648"/>
                                </a:lnTo>
                                <a:lnTo>
                                  <a:pt x="36" y="702"/>
                                </a:lnTo>
                                <a:lnTo>
                                  <a:pt x="36" y="774"/>
                                </a:lnTo>
                                <a:lnTo>
                                  <a:pt x="54" y="828"/>
                                </a:lnTo>
                                <a:lnTo>
                                  <a:pt x="89" y="882"/>
                                </a:lnTo>
                                <a:lnTo>
                                  <a:pt x="107" y="918"/>
                                </a:lnTo>
                                <a:lnTo>
                                  <a:pt x="143" y="954"/>
                                </a:lnTo>
                                <a:lnTo>
                                  <a:pt x="143" y="972"/>
                                </a:lnTo>
                                <a:lnTo>
                                  <a:pt x="161" y="972"/>
                                </a:lnTo>
                                <a:lnTo>
                                  <a:pt x="179" y="990"/>
                                </a:lnTo>
                                <a:lnTo>
                                  <a:pt x="197" y="990"/>
                                </a:lnTo>
                                <a:lnTo>
                                  <a:pt x="215" y="1008"/>
                                </a:lnTo>
                                <a:lnTo>
                                  <a:pt x="233" y="1008"/>
                                </a:lnTo>
                                <a:close/>
                                <a:moveTo>
                                  <a:pt x="72" y="504"/>
                                </a:moveTo>
                                <a:lnTo>
                                  <a:pt x="72" y="432"/>
                                </a:lnTo>
                                <a:lnTo>
                                  <a:pt x="72" y="360"/>
                                </a:lnTo>
                                <a:lnTo>
                                  <a:pt x="89" y="306"/>
                                </a:lnTo>
                                <a:lnTo>
                                  <a:pt x="107" y="252"/>
                                </a:lnTo>
                                <a:lnTo>
                                  <a:pt x="107" y="198"/>
                                </a:lnTo>
                                <a:lnTo>
                                  <a:pt x="143" y="144"/>
                                </a:lnTo>
                                <a:lnTo>
                                  <a:pt x="161" y="108"/>
                                </a:lnTo>
                                <a:lnTo>
                                  <a:pt x="179" y="90"/>
                                </a:lnTo>
                                <a:lnTo>
                                  <a:pt x="197" y="72"/>
                                </a:lnTo>
                                <a:lnTo>
                                  <a:pt x="215" y="54"/>
                                </a:lnTo>
                                <a:lnTo>
                                  <a:pt x="233" y="54"/>
                                </a:lnTo>
                                <a:lnTo>
                                  <a:pt x="251" y="54"/>
                                </a:lnTo>
                                <a:lnTo>
                                  <a:pt x="269" y="54"/>
                                </a:lnTo>
                                <a:lnTo>
                                  <a:pt x="269" y="72"/>
                                </a:lnTo>
                                <a:lnTo>
                                  <a:pt x="287" y="72"/>
                                </a:lnTo>
                                <a:lnTo>
                                  <a:pt x="305" y="90"/>
                                </a:lnTo>
                                <a:lnTo>
                                  <a:pt x="323" y="108"/>
                                </a:lnTo>
                                <a:lnTo>
                                  <a:pt x="341" y="144"/>
                                </a:lnTo>
                                <a:lnTo>
                                  <a:pt x="359" y="198"/>
                                </a:lnTo>
                                <a:lnTo>
                                  <a:pt x="377" y="252"/>
                                </a:lnTo>
                                <a:lnTo>
                                  <a:pt x="395" y="306"/>
                                </a:lnTo>
                                <a:lnTo>
                                  <a:pt x="413" y="360"/>
                                </a:lnTo>
                                <a:lnTo>
                                  <a:pt x="413" y="432"/>
                                </a:lnTo>
                                <a:lnTo>
                                  <a:pt x="413" y="504"/>
                                </a:lnTo>
                                <a:lnTo>
                                  <a:pt x="413" y="594"/>
                                </a:lnTo>
                                <a:lnTo>
                                  <a:pt x="395" y="684"/>
                                </a:lnTo>
                                <a:lnTo>
                                  <a:pt x="377" y="756"/>
                                </a:lnTo>
                                <a:lnTo>
                                  <a:pt x="359" y="810"/>
                                </a:lnTo>
                                <a:lnTo>
                                  <a:pt x="323" y="864"/>
                                </a:lnTo>
                                <a:lnTo>
                                  <a:pt x="305" y="918"/>
                                </a:lnTo>
                                <a:lnTo>
                                  <a:pt x="269" y="936"/>
                                </a:lnTo>
                                <a:lnTo>
                                  <a:pt x="233" y="936"/>
                                </a:lnTo>
                                <a:lnTo>
                                  <a:pt x="215" y="936"/>
                                </a:lnTo>
                                <a:lnTo>
                                  <a:pt x="197" y="936"/>
                                </a:lnTo>
                                <a:lnTo>
                                  <a:pt x="197" y="918"/>
                                </a:lnTo>
                                <a:lnTo>
                                  <a:pt x="179" y="918"/>
                                </a:lnTo>
                                <a:lnTo>
                                  <a:pt x="161" y="882"/>
                                </a:lnTo>
                                <a:lnTo>
                                  <a:pt x="143" y="846"/>
                                </a:lnTo>
                                <a:lnTo>
                                  <a:pt x="107" y="792"/>
                                </a:lnTo>
                                <a:lnTo>
                                  <a:pt x="107" y="756"/>
                                </a:lnTo>
                                <a:lnTo>
                                  <a:pt x="89" y="684"/>
                                </a:lnTo>
                                <a:lnTo>
                                  <a:pt x="72" y="630"/>
                                </a:lnTo>
                                <a:lnTo>
                                  <a:pt x="72" y="558"/>
                                </a:lnTo>
                                <a:lnTo>
                                  <a:pt x="72"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19"/>
                        <wps:cNvSpPr>
                          <a:spLocks/>
                        </wps:cNvSpPr>
                        <wps:spPr bwMode="auto">
                          <a:xfrm>
                            <a:off x="1961515" y="3940175"/>
                            <a:ext cx="581025" cy="217170"/>
                          </a:xfrm>
                          <a:custGeom>
                            <a:avLst/>
                            <a:gdLst>
                              <a:gd name="T0" fmla="*/ 90 w 915"/>
                              <a:gd name="T1" fmla="*/ 0 h 342"/>
                              <a:gd name="T2" fmla="*/ 90 w 915"/>
                              <a:gd name="T3" fmla="*/ 0 h 342"/>
                              <a:gd name="T4" fmla="*/ 72 w 915"/>
                              <a:gd name="T5" fmla="*/ 18 h 342"/>
                              <a:gd name="T6" fmla="*/ 54 w 915"/>
                              <a:gd name="T7" fmla="*/ 36 h 342"/>
                              <a:gd name="T8" fmla="*/ 36 w 915"/>
                              <a:gd name="T9" fmla="*/ 54 h 342"/>
                              <a:gd name="T10" fmla="*/ 18 w 915"/>
                              <a:gd name="T11" fmla="*/ 90 h 342"/>
                              <a:gd name="T12" fmla="*/ 18 w 915"/>
                              <a:gd name="T13" fmla="*/ 108 h 342"/>
                              <a:gd name="T14" fmla="*/ 0 w 915"/>
                              <a:gd name="T15" fmla="*/ 126 h 342"/>
                              <a:gd name="T16" fmla="*/ 0 w 915"/>
                              <a:gd name="T17" fmla="*/ 144 h 342"/>
                              <a:gd name="T18" fmla="*/ 0 w 915"/>
                              <a:gd name="T19" fmla="*/ 180 h 342"/>
                              <a:gd name="T20" fmla="*/ 0 w 915"/>
                              <a:gd name="T21" fmla="*/ 198 h 342"/>
                              <a:gd name="T22" fmla="*/ 18 w 915"/>
                              <a:gd name="T23" fmla="*/ 234 h 342"/>
                              <a:gd name="T24" fmla="*/ 18 w 915"/>
                              <a:gd name="T25" fmla="*/ 270 h 342"/>
                              <a:gd name="T26" fmla="*/ 18 w 915"/>
                              <a:gd name="T27" fmla="*/ 288 h 342"/>
                              <a:gd name="T28" fmla="*/ 36 w 915"/>
                              <a:gd name="T29" fmla="*/ 324 h 342"/>
                              <a:gd name="T30" fmla="*/ 36 w 915"/>
                              <a:gd name="T31" fmla="*/ 342 h 342"/>
                              <a:gd name="T32" fmla="*/ 36 w 915"/>
                              <a:gd name="T33" fmla="*/ 342 h 342"/>
                              <a:gd name="T34" fmla="*/ 898 w 915"/>
                              <a:gd name="T35" fmla="*/ 324 h 342"/>
                              <a:gd name="T36" fmla="*/ 898 w 915"/>
                              <a:gd name="T37" fmla="*/ 324 h 342"/>
                              <a:gd name="T38" fmla="*/ 880 w 915"/>
                              <a:gd name="T39" fmla="*/ 306 h 342"/>
                              <a:gd name="T40" fmla="*/ 880 w 915"/>
                              <a:gd name="T41" fmla="*/ 288 h 342"/>
                              <a:gd name="T42" fmla="*/ 862 w 915"/>
                              <a:gd name="T43" fmla="*/ 252 h 342"/>
                              <a:gd name="T44" fmla="*/ 862 w 915"/>
                              <a:gd name="T45" fmla="*/ 216 h 342"/>
                              <a:gd name="T46" fmla="*/ 844 w 915"/>
                              <a:gd name="T47" fmla="*/ 198 h 342"/>
                              <a:gd name="T48" fmla="*/ 844 w 915"/>
                              <a:gd name="T49" fmla="*/ 162 h 342"/>
                              <a:gd name="T50" fmla="*/ 844 w 915"/>
                              <a:gd name="T51" fmla="*/ 144 h 342"/>
                              <a:gd name="T52" fmla="*/ 862 w 915"/>
                              <a:gd name="T53" fmla="*/ 126 h 342"/>
                              <a:gd name="T54" fmla="*/ 862 w 915"/>
                              <a:gd name="T55" fmla="*/ 108 h 342"/>
                              <a:gd name="T56" fmla="*/ 880 w 915"/>
                              <a:gd name="T57" fmla="*/ 72 h 342"/>
                              <a:gd name="T58" fmla="*/ 880 w 915"/>
                              <a:gd name="T59" fmla="*/ 54 h 342"/>
                              <a:gd name="T60" fmla="*/ 898 w 915"/>
                              <a:gd name="T61" fmla="*/ 36 h 342"/>
                              <a:gd name="T62" fmla="*/ 898 w 915"/>
                              <a:gd name="T63" fmla="*/ 18 h 342"/>
                              <a:gd name="T64" fmla="*/ 915 w 915"/>
                              <a:gd name="T65" fmla="*/ 0 h 342"/>
                              <a:gd name="T66" fmla="*/ 915 w 915"/>
                              <a:gd name="T67" fmla="*/ 0 h 342"/>
                              <a:gd name="T68" fmla="*/ 90 w 915"/>
                              <a:gd name="T69" fmla="*/ 0 h 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15" h="342">
                                <a:moveTo>
                                  <a:pt x="90" y="0"/>
                                </a:moveTo>
                                <a:lnTo>
                                  <a:pt x="90" y="0"/>
                                </a:lnTo>
                                <a:lnTo>
                                  <a:pt x="72" y="18"/>
                                </a:lnTo>
                                <a:lnTo>
                                  <a:pt x="54" y="36"/>
                                </a:lnTo>
                                <a:lnTo>
                                  <a:pt x="36" y="54"/>
                                </a:lnTo>
                                <a:lnTo>
                                  <a:pt x="18" y="90"/>
                                </a:lnTo>
                                <a:lnTo>
                                  <a:pt x="18" y="108"/>
                                </a:lnTo>
                                <a:lnTo>
                                  <a:pt x="0" y="126"/>
                                </a:lnTo>
                                <a:lnTo>
                                  <a:pt x="0" y="144"/>
                                </a:lnTo>
                                <a:lnTo>
                                  <a:pt x="0" y="180"/>
                                </a:lnTo>
                                <a:lnTo>
                                  <a:pt x="0" y="198"/>
                                </a:lnTo>
                                <a:lnTo>
                                  <a:pt x="18" y="234"/>
                                </a:lnTo>
                                <a:lnTo>
                                  <a:pt x="18" y="270"/>
                                </a:lnTo>
                                <a:lnTo>
                                  <a:pt x="18" y="288"/>
                                </a:lnTo>
                                <a:lnTo>
                                  <a:pt x="36" y="324"/>
                                </a:lnTo>
                                <a:lnTo>
                                  <a:pt x="36" y="342"/>
                                </a:lnTo>
                                <a:lnTo>
                                  <a:pt x="898" y="324"/>
                                </a:lnTo>
                                <a:lnTo>
                                  <a:pt x="880" y="306"/>
                                </a:lnTo>
                                <a:lnTo>
                                  <a:pt x="880" y="288"/>
                                </a:lnTo>
                                <a:lnTo>
                                  <a:pt x="862" y="252"/>
                                </a:lnTo>
                                <a:lnTo>
                                  <a:pt x="862" y="216"/>
                                </a:lnTo>
                                <a:lnTo>
                                  <a:pt x="844" y="198"/>
                                </a:lnTo>
                                <a:lnTo>
                                  <a:pt x="844" y="162"/>
                                </a:lnTo>
                                <a:lnTo>
                                  <a:pt x="844" y="144"/>
                                </a:lnTo>
                                <a:lnTo>
                                  <a:pt x="862" y="126"/>
                                </a:lnTo>
                                <a:lnTo>
                                  <a:pt x="862" y="108"/>
                                </a:lnTo>
                                <a:lnTo>
                                  <a:pt x="880" y="72"/>
                                </a:lnTo>
                                <a:lnTo>
                                  <a:pt x="880" y="54"/>
                                </a:lnTo>
                                <a:lnTo>
                                  <a:pt x="898" y="36"/>
                                </a:lnTo>
                                <a:lnTo>
                                  <a:pt x="898" y="18"/>
                                </a:lnTo>
                                <a:lnTo>
                                  <a:pt x="915" y="0"/>
                                </a:lnTo>
                                <a:lnTo>
                                  <a:pt x="90"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0"/>
                        <wps:cNvSpPr>
                          <a:spLocks noEditPoints="1"/>
                        </wps:cNvSpPr>
                        <wps:spPr bwMode="auto">
                          <a:xfrm>
                            <a:off x="1197610" y="3734435"/>
                            <a:ext cx="2348865" cy="640080"/>
                          </a:xfrm>
                          <a:custGeom>
                            <a:avLst/>
                            <a:gdLst>
                              <a:gd name="T0" fmla="*/ 233 w 3699"/>
                              <a:gd name="T1" fmla="*/ 0 h 1008"/>
                              <a:gd name="T2" fmla="*/ 143 w 3699"/>
                              <a:gd name="T3" fmla="*/ 36 h 1008"/>
                              <a:gd name="T4" fmla="*/ 72 w 3699"/>
                              <a:gd name="T5" fmla="*/ 144 h 1008"/>
                              <a:gd name="T6" fmla="*/ 18 w 3699"/>
                              <a:gd name="T7" fmla="*/ 306 h 1008"/>
                              <a:gd name="T8" fmla="*/ 0 w 3699"/>
                              <a:gd name="T9" fmla="*/ 504 h 1008"/>
                              <a:gd name="T10" fmla="*/ 18 w 3699"/>
                              <a:gd name="T11" fmla="*/ 648 h 1008"/>
                              <a:gd name="T12" fmla="*/ 36 w 3699"/>
                              <a:gd name="T13" fmla="*/ 774 h 1008"/>
                              <a:gd name="T14" fmla="*/ 90 w 3699"/>
                              <a:gd name="T15" fmla="*/ 882 h 1008"/>
                              <a:gd name="T16" fmla="*/ 143 w 3699"/>
                              <a:gd name="T17" fmla="*/ 954 h 1008"/>
                              <a:gd name="T18" fmla="*/ 161 w 3699"/>
                              <a:gd name="T19" fmla="*/ 972 h 1008"/>
                              <a:gd name="T20" fmla="*/ 179 w 3699"/>
                              <a:gd name="T21" fmla="*/ 990 h 1008"/>
                              <a:gd name="T22" fmla="*/ 215 w 3699"/>
                              <a:gd name="T23" fmla="*/ 1008 h 1008"/>
                              <a:gd name="T24" fmla="*/ 233 w 3699"/>
                              <a:gd name="T25" fmla="*/ 1008 h 1008"/>
                              <a:gd name="T26" fmla="*/ 3483 w 3699"/>
                              <a:gd name="T27" fmla="*/ 1008 h 1008"/>
                              <a:gd name="T28" fmla="*/ 3501 w 3699"/>
                              <a:gd name="T29" fmla="*/ 990 h 1008"/>
                              <a:gd name="T30" fmla="*/ 3537 w 3699"/>
                              <a:gd name="T31" fmla="*/ 990 h 1008"/>
                              <a:gd name="T32" fmla="*/ 3555 w 3699"/>
                              <a:gd name="T33" fmla="*/ 972 h 1008"/>
                              <a:gd name="T34" fmla="*/ 3591 w 3699"/>
                              <a:gd name="T35" fmla="*/ 918 h 1008"/>
                              <a:gd name="T36" fmla="*/ 3645 w 3699"/>
                              <a:gd name="T37" fmla="*/ 828 h 1008"/>
                              <a:gd name="T38" fmla="*/ 3681 w 3699"/>
                              <a:gd name="T39" fmla="*/ 702 h 1008"/>
                              <a:gd name="T40" fmla="*/ 3699 w 3699"/>
                              <a:gd name="T41" fmla="*/ 576 h 1008"/>
                              <a:gd name="T42" fmla="*/ 3699 w 3699"/>
                              <a:gd name="T43" fmla="*/ 432 h 1008"/>
                              <a:gd name="T44" fmla="*/ 3681 w 3699"/>
                              <a:gd name="T45" fmla="*/ 288 h 1008"/>
                              <a:gd name="T46" fmla="*/ 3645 w 3699"/>
                              <a:gd name="T47" fmla="*/ 162 h 1008"/>
                              <a:gd name="T48" fmla="*/ 3591 w 3699"/>
                              <a:gd name="T49" fmla="*/ 72 h 1008"/>
                              <a:gd name="T50" fmla="*/ 3555 w 3699"/>
                              <a:gd name="T51" fmla="*/ 36 h 1008"/>
                              <a:gd name="T52" fmla="*/ 3537 w 3699"/>
                              <a:gd name="T53" fmla="*/ 18 h 1008"/>
                              <a:gd name="T54" fmla="*/ 3501 w 3699"/>
                              <a:gd name="T55" fmla="*/ 0 h 1008"/>
                              <a:gd name="T56" fmla="*/ 3483 w 3699"/>
                              <a:gd name="T57" fmla="*/ 0 h 1008"/>
                              <a:gd name="T58" fmla="*/ 3645 w 3699"/>
                              <a:gd name="T59" fmla="*/ 504 h 1008"/>
                              <a:gd name="T60" fmla="*/ 3627 w 3699"/>
                              <a:gd name="T61" fmla="*/ 684 h 1008"/>
                              <a:gd name="T62" fmla="*/ 3591 w 3699"/>
                              <a:gd name="T63" fmla="*/ 810 h 1008"/>
                              <a:gd name="T64" fmla="*/ 3537 w 3699"/>
                              <a:gd name="T65" fmla="*/ 918 h 1008"/>
                              <a:gd name="T66" fmla="*/ 3465 w 3699"/>
                              <a:gd name="T67" fmla="*/ 936 h 1008"/>
                              <a:gd name="T68" fmla="*/ 233 w 3699"/>
                              <a:gd name="T69" fmla="*/ 936 h 1008"/>
                              <a:gd name="T70" fmla="*/ 215 w 3699"/>
                              <a:gd name="T71" fmla="*/ 936 h 1008"/>
                              <a:gd name="T72" fmla="*/ 197 w 3699"/>
                              <a:gd name="T73" fmla="*/ 936 h 1008"/>
                              <a:gd name="T74" fmla="*/ 197 w 3699"/>
                              <a:gd name="T75" fmla="*/ 918 h 1008"/>
                              <a:gd name="T76" fmla="*/ 161 w 3699"/>
                              <a:gd name="T77" fmla="*/ 882 h 1008"/>
                              <a:gd name="T78" fmla="*/ 107 w 3699"/>
                              <a:gd name="T79" fmla="*/ 792 h 1008"/>
                              <a:gd name="T80" fmla="*/ 90 w 3699"/>
                              <a:gd name="T81" fmla="*/ 684 h 1008"/>
                              <a:gd name="T82" fmla="*/ 72 w 3699"/>
                              <a:gd name="T83" fmla="*/ 558 h 1008"/>
                              <a:gd name="T84" fmla="*/ 72 w 3699"/>
                              <a:gd name="T85" fmla="*/ 432 h 1008"/>
                              <a:gd name="T86" fmla="*/ 90 w 3699"/>
                              <a:gd name="T87" fmla="*/ 306 h 1008"/>
                              <a:gd name="T88" fmla="*/ 107 w 3699"/>
                              <a:gd name="T89" fmla="*/ 198 h 1008"/>
                              <a:gd name="T90" fmla="*/ 161 w 3699"/>
                              <a:gd name="T91" fmla="*/ 108 h 1008"/>
                              <a:gd name="T92" fmla="*/ 197 w 3699"/>
                              <a:gd name="T93" fmla="*/ 72 h 1008"/>
                              <a:gd name="T94" fmla="*/ 197 w 3699"/>
                              <a:gd name="T95" fmla="*/ 72 h 1008"/>
                              <a:gd name="T96" fmla="*/ 215 w 3699"/>
                              <a:gd name="T97" fmla="*/ 54 h 1008"/>
                              <a:gd name="T98" fmla="*/ 233 w 3699"/>
                              <a:gd name="T99" fmla="*/ 54 h 1008"/>
                              <a:gd name="T100" fmla="*/ 3465 w 3699"/>
                              <a:gd name="T101" fmla="*/ 54 h 1008"/>
                              <a:gd name="T102" fmla="*/ 3483 w 3699"/>
                              <a:gd name="T103" fmla="*/ 54 h 1008"/>
                              <a:gd name="T104" fmla="*/ 3501 w 3699"/>
                              <a:gd name="T105" fmla="*/ 54 h 1008"/>
                              <a:gd name="T106" fmla="*/ 3519 w 3699"/>
                              <a:gd name="T107" fmla="*/ 72 h 1008"/>
                              <a:gd name="T108" fmla="*/ 3537 w 3699"/>
                              <a:gd name="T109" fmla="*/ 90 h 1008"/>
                              <a:gd name="T110" fmla="*/ 3573 w 3699"/>
                              <a:gd name="T111" fmla="*/ 144 h 1008"/>
                              <a:gd name="T112" fmla="*/ 3609 w 3699"/>
                              <a:gd name="T113" fmla="*/ 252 h 1008"/>
                              <a:gd name="T114" fmla="*/ 3627 w 3699"/>
                              <a:gd name="T115" fmla="*/ 360 h 1008"/>
                              <a:gd name="T116" fmla="*/ 3645 w 3699"/>
                              <a:gd name="T117" fmla="*/ 504 h 10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99" h="1008">
                                <a:moveTo>
                                  <a:pt x="3465" y="0"/>
                                </a:moveTo>
                                <a:lnTo>
                                  <a:pt x="233" y="0"/>
                                </a:lnTo>
                                <a:lnTo>
                                  <a:pt x="197" y="0"/>
                                </a:lnTo>
                                <a:lnTo>
                                  <a:pt x="143" y="36"/>
                                </a:lnTo>
                                <a:lnTo>
                                  <a:pt x="107" y="72"/>
                                </a:lnTo>
                                <a:lnTo>
                                  <a:pt x="72" y="144"/>
                                </a:lnTo>
                                <a:lnTo>
                                  <a:pt x="54" y="216"/>
                                </a:lnTo>
                                <a:lnTo>
                                  <a:pt x="18" y="306"/>
                                </a:lnTo>
                                <a:lnTo>
                                  <a:pt x="18" y="396"/>
                                </a:lnTo>
                                <a:lnTo>
                                  <a:pt x="0" y="504"/>
                                </a:lnTo>
                                <a:lnTo>
                                  <a:pt x="18" y="576"/>
                                </a:lnTo>
                                <a:lnTo>
                                  <a:pt x="18" y="648"/>
                                </a:lnTo>
                                <a:lnTo>
                                  <a:pt x="36" y="702"/>
                                </a:lnTo>
                                <a:lnTo>
                                  <a:pt x="36" y="774"/>
                                </a:lnTo>
                                <a:lnTo>
                                  <a:pt x="54" y="828"/>
                                </a:lnTo>
                                <a:lnTo>
                                  <a:pt x="90" y="882"/>
                                </a:lnTo>
                                <a:lnTo>
                                  <a:pt x="107" y="918"/>
                                </a:lnTo>
                                <a:lnTo>
                                  <a:pt x="143" y="954"/>
                                </a:lnTo>
                                <a:lnTo>
                                  <a:pt x="143" y="972"/>
                                </a:lnTo>
                                <a:lnTo>
                                  <a:pt x="161" y="972"/>
                                </a:lnTo>
                                <a:lnTo>
                                  <a:pt x="179" y="990"/>
                                </a:lnTo>
                                <a:lnTo>
                                  <a:pt x="197" y="990"/>
                                </a:lnTo>
                                <a:lnTo>
                                  <a:pt x="215" y="1008"/>
                                </a:lnTo>
                                <a:lnTo>
                                  <a:pt x="233" y="1008"/>
                                </a:lnTo>
                                <a:lnTo>
                                  <a:pt x="3465" y="1008"/>
                                </a:lnTo>
                                <a:lnTo>
                                  <a:pt x="3483" y="1008"/>
                                </a:lnTo>
                                <a:lnTo>
                                  <a:pt x="3501" y="1008"/>
                                </a:lnTo>
                                <a:lnTo>
                                  <a:pt x="3501" y="990"/>
                                </a:lnTo>
                                <a:lnTo>
                                  <a:pt x="3519" y="990"/>
                                </a:lnTo>
                                <a:lnTo>
                                  <a:pt x="3537" y="990"/>
                                </a:lnTo>
                                <a:lnTo>
                                  <a:pt x="3555" y="972"/>
                                </a:lnTo>
                                <a:lnTo>
                                  <a:pt x="3573" y="954"/>
                                </a:lnTo>
                                <a:lnTo>
                                  <a:pt x="3591" y="918"/>
                                </a:lnTo>
                                <a:lnTo>
                                  <a:pt x="3627" y="882"/>
                                </a:lnTo>
                                <a:lnTo>
                                  <a:pt x="3645" y="828"/>
                                </a:lnTo>
                                <a:lnTo>
                                  <a:pt x="3663" y="774"/>
                                </a:lnTo>
                                <a:lnTo>
                                  <a:pt x="3681" y="702"/>
                                </a:lnTo>
                                <a:lnTo>
                                  <a:pt x="3699" y="648"/>
                                </a:lnTo>
                                <a:lnTo>
                                  <a:pt x="3699" y="576"/>
                                </a:lnTo>
                                <a:lnTo>
                                  <a:pt x="3699" y="504"/>
                                </a:lnTo>
                                <a:lnTo>
                                  <a:pt x="3699" y="432"/>
                                </a:lnTo>
                                <a:lnTo>
                                  <a:pt x="3699" y="360"/>
                                </a:lnTo>
                                <a:lnTo>
                                  <a:pt x="3681" y="288"/>
                                </a:lnTo>
                                <a:lnTo>
                                  <a:pt x="3663" y="234"/>
                                </a:lnTo>
                                <a:lnTo>
                                  <a:pt x="3645" y="162"/>
                                </a:lnTo>
                                <a:lnTo>
                                  <a:pt x="3627" y="126"/>
                                </a:lnTo>
                                <a:lnTo>
                                  <a:pt x="3591" y="72"/>
                                </a:lnTo>
                                <a:lnTo>
                                  <a:pt x="3573" y="36"/>
                                </a:lnTo>
                                <a:lnTo>
                                  <a:pt x="3555" y="36"/>
                                </a:lnTo>
                                <a:lnTo>
                                  <a:pt x="3555" y="18"/>
                                </a:lnTo>
                                <a:lnTo>
                                  <a:pt x="3537" y="18"/>
                                </a:lnTo>
                                <a:lnTo>
                                  <a:pt x="3519" y="0"/>
                                </a:lnTo>
                                <a:lnTo>
                                  <a:pt x="3501" y="0"/>
                                </a:lnTo>
                                <a:lnTo>
                                  <a:pt x="3483" y="0"/>
                                </a:lnTo>
                                <a:lnTo>
                                  <a:pt x="3465" y="0"/>
                                </a:lnTo>
                                <a:close/>
                                <a:moveTo>
                                  <a:pt x="3645" y="504"/>
                                </a:moveTo>
                                <a:lnTo>
                                  <a:pt x="3645" y="594"/>
                                </a:lnTo>
                                <a:lnTo>
                                  <a:pt x="3627" y="684"/>
                                </a:lnTo>
                                <a:lnTo>
                                  <a:pt x="3609" y="756"/>
                                </a:lnTo>
                                <a:lnTo>
                                  <a:pt x="3591" y="810"/>
                                </a:lnTo>
                                <a:lnTo>
                                  <a:pt x="3555" y="864"/>
                                </a:lnTo>
                                <a:lnTo>
                                  <a:pt x="3537" y="918"/>
                                </a:lnTo>
                                <a:lnTo>
                                  <a:pt x="3501" y="936"/>
                                </a:lnTo>
                                <a:lnTo>
                                  <a:pt x="3465" y="936"/>
                                </a:lnTo>
                                <a:lnTo>
                                  <a:pt x="233" y="936"/>
                                </a:lnTo>
                                <a:lnTo>
                                  <a:pt x="215" y="936"/>
                                </a:lnTo>
                                <a:lnTo>
                                  <a:pt x="197" y="936"/>
                                </a:lnTo>
                                <a:lnTo>
                                  <a:pt x="197" y="918"/>
                                </a:lnTo>
                                <a:lnTo>
                                  <a:pt x="179" y="918"/>
                                </a:lnTo>
                                <a:lnTo>
                                  <a:pt x="161" y="882"/>
                                </a:lnTo>
                                <a:lnTo>
                                  <a:pt x="143" y="846"/>
                                </a:lnTo>
                                <a:lnTo>
                                  <a:pt x="107" y="792"/>
                                </a:lnTo>
                                <a:lnTo>
                                  <a:pt x="90" y="756"/>
                                </a:lnTo>
                                <a:lnTo>
                                  <a:pt x="90" y="684"/>
                                </a:lnTo>
                                <a:lnTo>
                                  <a:pt x="72" y="630"/>
                                </a:lnTo>
                                <a:lnTo>
                                  <a:pt x="72" y="558"/>
                                </a:lnTo>
                                <a:lnTo>
                                  <a:pt x="72" y="504"/>
                                </a:lnTo>
                                <a:lnTo>
                                  <a:pt x="72" y="432"/>
                                </a:lnTo>
                                <a:lnTo>
                                  <a:pt x="72" y="360"/>
                                </a:lnTo>
                                <a:lnTo>
                                  <a:pt x="90" y="306"/>
                                </a:lnTo>
                                <a:lnTo>
                                  <a:pt x="90" y="252"/>
                                </a:lnTo>
                                <a:lnTo>
                                  <a:pt x="107" y="198"/>
                                </a:lnTo>
                                <a:lnTo>
                                  <a:pt x="143" y="144"/>
                                </a:lnTo>
                                <a:lnTo>
                                  <a:pt x="161" y="108"/>
                                </a:lnTo>
                                <a:lnTo>
                                  <a:pt x="179" y="90"/>
                                </a:lnTo>
                                <a:lnTo>
                                  <a:pt x="197" y="72"/>
                                </a:lnTo>
                                <a:lnTo>
                                  <a:pt x="215" y="54"/>
                                </a:lnTo>
                                <a:lnTo>
                                  <a:pt x="233" y="54"/>
                                </a:lnTo>
                                <a:lnTo>
                                  <a:pt x="3465" y="54"/>
                                </a:lnTo>
                                <a:lnTo>
                                  <a:pt x="3483" y="54"/>
                                </a:lnTo>
                                <a:lnTo>
                                  <a:pt x="3501" y="54"/>
                                </a:lnTo>
                                <a:lnTo>
                                  <a:pt x="3501" y="72"/>
                                </a:lnTo>
                                <a:lnTo>
                                  <a:pt x="3519" y="72"/>
                                </a:lnTo>
                                <a:lnTo>
                                  <a:pt x="3537" y="90"/>
                                </a:lnTo>
                                <a:lnTo>
                                  <a:pt x="3555" y="108"/>
                                </a:lnTo>
                                <a:lnTo>
                                  <a:pt x="3573" y="144"/>
                                </a:lnTo>
                                <a:lnTo>
                                  <a:pt x="3591" y="198"/>
                                </a:lnTo>
                                <a:lnTo>
                                  <a:pt x="3609" y="252"/>
                                </a:lnTo>
                                <a:lnTo>
                                  <a:pt x="3627" y="306"/>
                                </a:lnTo>
                                <a:lnTo>
                                  <a:pt x="3627" y="360"/>
                                </a:lnTo>
                                <a:lnTo>
                                  <a:pt x="3645" y="432"/>
                                </a:lnTo>
                                <a:lnTo>
                                  <a:pt x="3645"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Rectangle 21"/>
                        <wps:cNvSpPr>
                          <a:spLocks noChangeArrowheads="1"/>
                        </wps:cNvSpPr>
                        <wps:spPr bwMode="auto">
                          <a:xfrm>
                            <a:off x="1322705" y="3791585"/>
                            <a:ext cx="1847215" cy="457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Freeform 22"/>
                        <wps:cNvSpPr>
                          <a:spLocks/>
                        </wps:cNvSpPr>
                        <wps:spPr bwMode="auto">
                          <a:xfrm>
                            <a:off x="1083310" y="3723640"/>
                            <a:ext cx="262255" cy="113665"/>
                          </a:xfrm>
                          <a:custGeom>
                            <a:avLst/>
                            <a:gdLst>
                              <a:gd name="T0" fmla="*/ 395 w 413"/>
                              <a:gd name="T1" fmla="*/ 107 h 179"/>
                              <a:gd name="T2" fmla="*/ 413 w 413"/>
                              <a:gd name="T3" fmla="*/ 35 h 179"/>
                              <a:gd name="T4" fmla="*/ 162 w 413"/>
                              <a:gd name="T5" fmla="*/ 0 h 179"/>
                              <a:gd name="T6" fmla="*/ 144 w 413"/>
                              <a:gd name="T7" fmla="*/ 0 h 179"/>
                              <a:gd name="T8" fmla="*/ 126 w 413"/>
                              <a:gd name="T9" fmla="*/ 0 h 179"/>
                              <a:gd name="T10" fmla="*/ 36 w 413"/>
                              <a:gd name="T11" fmla="*/ 107 h 179"/>
                              <a:gd name="T12" fmla="*/ 0 w 413"/>
                              <a:gd name="T13" fmla="*/ 161 h 179"/>
                              <a:gd name="T14" fmla="*/ 54 w 413"/>
                              <a:gd name="T15" fmla="*/ 161 h 179"/>
                              <a:gd name="T16" fmla="*/ 377 w 413"/>
                              <a:gd name="T17" fmla="*/ 179 h 179"/>
                              <a:gd name="T18" fmla="*/ 377 w 413"/>
                              <a:gd name="T19" fmla="*/ 107 h 179"/>
                              <a:gd name="T20" fmla="*/ 126 w 413"/>
                              <a:gd name="T21" fmla="*/ 107 h 179"/>
                              <a:gd name="T22" fmla="*/ 162 w 413"/>
                              <a:gd name="T23" fmla="*/ 53 h 179"/>
                              <a:gd name="T24" fmla="*/ 395 w 413"/>
                              <a:gd name="T25" fmla="*/ 107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3" h="179">
                                <a:moveTo>
                                  <a:pt x="395" y="107"/>
                                </a:moveTo>
                                <a:lnTo>
                                  <a:pt x="413" y="35"/>
                                </a:lnTo>
                                <a:lnTo>
                                  <a:pt x="162" y="0"/>
                                </a:lnTo>
                                <a:lnTo>
                                  <a:pt x="144" y="0"/>
                                </a:lnTo>
                                <a:lnTo>
                                  <a:pt x="126" y="0"/>
                                </a:lnTo>
                                <a:lnTo>
                                  <a:pt x="36" y="107"/>
                                </a:lnTo>
                                <a:lnTo>
                                  <a:pt x="0" y="161"/>
                                </a:lnTo>
                                <a:lnTo>
                                  <a:pt x="54" y="161"/>
                                </a:lnTo>
                                <a:lnTo>
                                  <a:pt x="377" y="179"/>
                                </a:lnTo>
                                <a:lnTo>
                                  <a:pt x="377" y="107"/>
                                </a:lnTo>
                                <a:lnTo>
                                  <a:pt x="126" y="107"/>
                                </a:lnTo>
                                <a:lnTo>
                                  <a:pt x="162" y="53"/>
                                </a:lnTo>
                                <a:lnTo>
                                  <a:pt x="395" y="1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23"/>
                        <wps:cNvSpPr>
                          <a:spLocks noEditPoints="1"/>
                        </wps:cNvSpPr>
                        <wps:spPr bwMode="auto">
                          <a:xfrm>
                            <a:off x="3089910" y="3768725"/>
                            <a:ext cx="307975" cy="91440"/>
                          </a:xfrm>
                          <a:custGeom>
                            <a:avLst/>
                            <a:gdLst>
                              <a:gd name="T0" fmla="*/ 395 w 485"/>
                              <a:gd name="T1" fmla="*/ 0 h 144"/>
                              <a:gd name="T2" fmla="*/ 144 w 485"/>
                              <a:gd name="T3" fmla="*/ 0 h 144"/>
                              <a:gd name="T4" fmla="*/ 126 w 485"/>
                              <a:gd name="T5" fmla="*/ 0 h 144"/>
                              <a:gd name="T6" fmla="*/ 126 w 485"/>
                              <a:gd name="T7" fmla="*/ 0 h 144"/>
                              <a:gd name="T8" fmla="*/ 54 w 485"/>
                              <a:gd name="T9" fmla="*/ 54 h 144"/>
                              <a:gd name="T10" fmla="*/ 0 w 485"/>
                              <a:gd name="T11" fmla="*/ 90 h 144"/>
                              <a:gd name="T12" fmla="*/ 72 w 485"/>
                              <a:gd name="T13" fmla="*/ 90 h 144"/>
                              <a:gd name="T14" fmla="*/ 270 w 485"/>
                              <a:gd name="T15" fmla="*/ 144 h 144"/>
                              <a:gd name="T16" fmla="*/ 288 w 485"/>
                              <a:gd name="T17" fmla="*/ 144 h 144"/>
                              <a:gd name="T18" fmla="*/ 306 w 485"/>
                              <a:gd name="T19" fmla="*/ 126 h 144"/>
                              <a:gd name="T20" fmla="*/ 413 w 485"/>
                              <a:gd name="T21" fmla="*/ 54 h 144"/>
                              <a:gd name="T22" fmla="*/ 485 w 485"/>
                              <a:gd name="T23" fmla="*/ 0 h 144"/>
                              <a:gd name="T24" fmla="*/ 395 w 485"/>
                              <a:gd name="T25" fmla="*/ 0 h 144"/>
                              <a:gd name="T26" fmla="*/ 270 w 485"/>
                              <a:gd name="T27" fmla="*/ 72 h 144"/>
                              <a:gd name="T28" fmla="*/ 144 w 485"/>
                              <a:gd name="T29" fmla="*/ 54 h 144"/>
                              <a:gd name="T30" fmla="*/ 144 w 485"/>
                              <a:gd name="T31" fmla="*/ 54 h 144"/>
                              <a:gd name="T32" fmla="*/ 306 w 485"/>
                              <a:gd name="T33" fmla="*/ 54 h 144"/>
                              <a:gd name="T34" fmla="*/ 270 w 485"/>
                              <a:gd name="T35" fmla="*/ 72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85" h="144">
                                <a:moveTo>
                                  <a:pt x="395" y="0"/>
                                </a:moveTo>
                                <a:lnTo>
                                  <a:pt x="144" y="0"/>
                                </a:lnTo>
                                <a:lnTo>
                                  <a:pt x="126" y="0"/>
                                </a:lnTo>
                                <a:lnTo>
                                  <a:pt x="54" y="54"/>
                                </a:lnTo>
                                <a:lnTo>
                                  <a:pt x="0" y="90"/>
                                </a:lnTo>
                                <a:lnTo>
                                  <a:pt x="72" y="90"/>
                                </a:lnTo>
                                <a:lnTo>
                                  <a:pt x="270" y="144"/>
                                </a:lnTo>
                                <a:lnTo>
                                  <a:pt x="288" y="144"/>
                                </a:lnTo>
                                <a:lnTo>
                                  <a:pt x="306" y="126"/>
                                </a:lnTo>
                                <a:lnTo>
                                  <a:pt x="413" y="54"/>
                                </a:lnTo>
                                <a:lnTo>
                                  <a:pt x="485" y="0"/>
                                </a:lnTo>
                                <a:lnTo>
                                  <a:pt x="395" y="0"/>
                                </a:lnTo>
                                <a:close/>
                                <a:moveTo>
                                  <a:pt x="270" y="72"/>
                                </a:moveTo>
                                <a:lnTo>
                                  <a:pt x="144" y="54"/>
                                </a:lnTo>
                                <a:lnTo>
                                  <a:pt x="306" y="54"/>
                                </a:lnTo>
                                <a:lnTo>
                                  <a:pt x="270" y="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24"/>
                        <wps:cNvSpPr>
                          <a:spLocks noEditPoints="1"/>
                        </wps:cNvSpPr>
                        <wps:spPr bwMode="auto">
                          <a:xfrm>
                            <a:off x="1950085" y="3917315"/>
                            <a:ext cx="626745" cy="262890"/>
                          </a:xfrm>
                          <a:custGeom>
                            <a:avLst/>
                            <a:gdLst>
                              <a:gd name="T0" fmla="*/ 987 w 987"/>
                              <a:gd name="T1" fmla="*/ 0 h 414"/>
                              <a:gd name="T2" fmla="*/ 969 w 987"/>
                              <a:gd name="T3" fmla="*/ 0 h 414"/>
                              <a:gd name="T4" fmla="*/ 951 w 987"/>
                              <a:gd name="T5" fmla="*/ 0 h 414"/>
                              <a:gd name="T6" fmla="*/ 933 w 987"/>
                              <a:gd name="T7" fmla="*/ 0 h 414"/>
                              <a:gd name="T8" fmla="*/ 90 w 987"/>
                              <a:gd name="T9" fmla="*/ 0 h 414"/>
                              <a:gd name="T10" fmla="*/ 72 w 987"/>
                              <a:gd name="T11" fmla="*/ 18 h 414"/>
                              <a:gd name="T12" fmla="*/ 54 w 987"/>
                              <a:gd name="T13" fmla="*/ 36 h 414"/>
                              <a:gd name="T14" fmla="*/ 36 w 987"/>
                              <a:gd name="T15" fmla="*/ 90 h 414"/>
                              <a:gd name="T16" fmla="*/ 0 w 987"/>
                              <a:gd name="T17" fmla="*/ 162 h 414"/>
                              <a:gd name="T18" fmla="*/ 0 w 987"/>
                              <a:gd name="T19" fmla="*/ 234 h 414"/>
                              <a:gd name="T20" fmla="*/ 0 w 987"/>
                              <a:gd name="T21" fmla="*/ 306 h 414"/>
                              <a:gd name="T22" fmla="*/ 18 w 987"/>
                              <a:gd name="T23" fmla="*/ 360 h 414"/>
                              <a:gd name="T24" fmla="*/ 36 w 987"/>
                              <a:gd name="T25" fmla="*/ 396 h 414"/>
                              <a:gd name="T26" fmla="*/ 54 w 987"/>
                              <a:gd name="T27" fmla="*/ 414 h 414"/>
                              <a:gd name="T28" fmla="*/ 72 w 987"/>
                              <a:gd name="T29" fmla="*/ 414 h 414"/>
                              <a:gd name="T30" fmla="*/ 951 w 987"/>
                              <a:gd name="T31" fmla="*/ 414 h 414"/>
                              <a:gd name="T32" fmla="*/ 933 w 987"/>
                              <a:gd name="T33" fmla="*/ 378 h 414"/>
                              <a:gd name="T34" fmla="*/ 933 w 987"/>
                              <a:gd name="T35" fmla="*/ 342 h 414"/>
                              <a:gd name="T36" fmla="*/ 916 w 987"/>
                              <a:gd name="T37" fmla="*/ 288 h 414"/>
                              <a:gd name="T38" fmla="*/ 898 w 987"/>
                              <a:gd name="T39" fmla="*/ 234 h 414"/>
                              <a:gd name="T40" fmla="*/ 898 w 987"/>
                              <a:gd name="T41" fmla="*/ 180 h 414"/>
                              <a:gd name="T42" fmla="*/ 916 w 987"/>
                              <a:gd name="T43" fmla="*/ 126 h 414"/>
                              <a:gd name="T44" fmla="*/ 933 w 987"/>
                              <a:gd name="T45" fmla="*/ 90 h 414"/>
                              <a:gd name="T46" fmla="*/ 951 w 987"/>
                              <a:gd name="T47" fmla="*/ 54 h 414"/>
                              <a:gd name="T48" fmla="*/ 987 w 987"/>
                              <a:gd name="T49" fmla="*/ 0 h 414"/>
                              <a:gd name="T50" fmla="*/ 54 w 987"/>
                              <a:gd name="T51" fmla="*/ 216 h 414"/>
                              <a:gd name="T52" fmla="*/ 72 w 987"/>
                              <a:gd name="T53" fmla="*/ 162 h 414"/>
                              <a:gd name="T54" fmla="*/ 90 w 987"/>
                              <a:gd name="T55" fmla="*/ 108 h 414"/>
                              <a:gd name="T56" fmla="*/ 108 w 987"/>
                              <a:gd name="T57" fmla="*/ 72 h 414"/>
                              <a:gd name="T58" fmla="*/ 880 w 987"/>
                              <a:gd name="T59" fmla="*/ 72 h 414"/>
                              <a:gd name="T60" fmla="*/ 862 w 987"/>
                              <a:gd name="T61" fmla="*/ 90 h 414"/>
                              <a:gd name="T62" fmla="*/ 862 w 987"/>
                              <a:gd name="T63" fmla="*/ 126 h 414"/>
                              <a:gd name="T64" fmla="*/ 844 w 987"/>
                              <a:gd name="T65" fmla="*/ 180 h 414"/>
                              <a:gd name="T66" fmla="*/ 844 w 987"/>
                              <a:gd name="T67" fmla="*/ 216 h 414"/>
                              <a:gd name="T68" fmla="*/ 844 w 987"/>
                              <a:gd name="T69" fmla="*/ 252 h 414"/>
                              <a:gd name="T70" fmla="*/ 844 w 987"/>
                              <a:gd name="T71" fmla="*/ 288 h 414"/>
                              <a:gd name="T72" fmla="*/ 862 w 987"/>
                              <a:gd name="T73" fmla="*/ 324 h 414"/>
                              <a:gd name="T74" fmla="*/ 862 w 987"/>
                              <a:gd name="T75" fmla="*/ 360 h 414"/>
                              <a:gd name="T76" fmla="*/ 90 w 987"/>
                              <a:gd name="T77" fmla="*/ 342 h 414"/>
                              <a:gd name="T78" fmla="*/ 72 w 987"/>
                              <a:gd name="T79" fmla="*/ 324 h 414"/>
                              <a:gd name="T80" fmla="*/ 54 w 987"/>
                              <a:gd name="T81" fmla="*/ 288 h 414"/>
                              <a:gd name="T82" fmla="*/ 54 w 987"/>
                              <a:gd name="T83" fmla="*/ 252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87" h="414">
                                <a:moveTo>
                                  <a:pt x="987" y="0"/>
                                </a:moveTo>
                                <a:lnTo>
                                  <a:pt x="987" y="0"/>
                                </a:lnTo>
                                <a:lnTo>
                                  <a:pt x="969" y="0"/>
                                </a:lnTo>
                                <a:lnTo>
                                  <a:pt x="951" y="0"/>
                                </a:lnTo>
                                <a:lnTo>
                                  <a:pt x="933" y="0"/>
                                </a:lnTo>
                                <a:lnTo>
                                  <a:pt x="90" y="0"/>
                                </a:lnTo>
                                <a:lnTo>
                                  <a:pt x="72" y="0"/>
                                </a:lnTo>
                                <a:lnTo>
                                  <a:pt x="72" y="18"/>
                                </a:lnTo>
                                <a:lnTo>
                                  <a:pt x="54" y="36"/>
                                </a:lnTo>
                                <a:lnTo>
                                  <a:pt x="36" y="54"/>
                                </a:lnTo>
                                <a:lnTo>
                                  <a:pt x="36" y="90"/>
                                </a:lnTo>
                                <a:lnTo>
                                  <a:pt x="18" y="126"/>
                                </a:lnTo>
                                <a:lnTo>
                                  <a:pt x="0" y="162"/>
                                </a:lnTo>
                                <a:lnTo>
                                  <a:pt x="0" y="198"/>
                                </a:lnTo>
                                <a:lnTo>
                                  <a:pt x="0" y="234"/>
                                </a:lnTo>
                                <a:lnTo>
                                  <a:pt x="0" y="270"/>
                                </a:lnTo>
                                <a:lnTo>
                                  <a:pt x="0" y="306"/>
                                </a:lnTo>
                                <a:lnTo>
                                  <a:pt x="18" y="342"/>
                                </a:lnTo>
                                <a:lnTo>
                                  <a:pt x="18" y="360"/>
                                </a:lnTo>
                                <a:lnTo>
                                  <a:pt x="36" y="378"/>
                                </a:lnTo>
                                <a:lnTo>
                                  <a:pt x="36" y="396"/>
                                </a:lnTo>
                                <a:lnTo>
                                  <a:pt x="54" y="396"/>
                                </a:lnTo>
                                <a:lnTo>
                                  <a:pt x="54" y="414"/>
                                </a:lnTo>
                                <a:lnTo>
                                  <a:pt x="72" y="414"/>
                                </a:lnTo>
                                <a:lnTo>
                                  <a:pt x="898" y="414"/>
                                </a:lnTo>
                                <a:lnTo>
                                  <a:pt x="951" y="414"/>
                                </a:lnTo>
                                <a:lnTo>
                                  <a:pt x="933" y="378"/>
                                </a:lnTo>
                                <a:lnTo>
                                  <a:pt x="933" y="360"/>
                                </a:lnTo>
                                <a:lnTo>
                                  <a:pt x="933" y="342"/>
                                </a:lnTo>
                                <a:lnTo>
                                  <a:pt x="916" y="324"/>
                                </a:lnTo>
                                <a:lnTo>
                                  <a:pt x="916" y="288"/>
                                </a:lnTo>
                                <a:lnTo>
                                  <a:pt x="916" y="270"/>
                                </a:lnTo>
                                <a:lnTo>
                                  <a:pt x="898" y="234"/>
                                </a:lnTo>
                                <a:lnTo>
                                  <a:pt x="898" y="216"/>
                                </a:lnTo>
                                <a:lnTo>
                                  <a:pt x="898" y="180"/>
                                </a:lnTo>
                                <a:lnTo>
                                  <a:pt x="916" y="162"/>
                                </a:lnTo>
                                <a:lnTo>
                                  <a:pt x="916" y="126"/>
                                </a:lnTo>
                                <a:lnTo>
                                  <a:pt x="933" y="108"/>
                                </a:lnTo>
                                <a:lnTo>
                                  <a:pt x="933" y="90"/>
                                </a:lnTo>
                                <a:lnTo>
                                  <a:pt x="951" y="72"/>
                                </a:lnTo>
                                <a:lnTo>
                                  <a:pt x="951" y="54"/>
                                </a:lnTo>
                                <a:lnTo>
                                  <a:pt x="987" y="0"/>
                                </a:lnTo>
                                <a:close/>
                                <a:moveTo>
                                  <a:pt x="54" y="234"/>
                                </a:moveTo>
                                <a:lnTo>
                                  <a:pt x="54" y="216"/>
                                </a:lnTo>
                                <a:lnTo>
                                  <a:pt x="54" y="180"/>
                                </a:lnTo>
                                <a:lnTo>
                                  <a:pt x="72" y="162"/>
                                </a:lnTo>
                                <a:lnTo>
                                  <a:pt x="72" y="144"/>
                                </a:lnTo>
                                <a:lnTo>
                                  <a:pt x="90" y="108"/>
                                </a:lnTo>
                                <a:lnTo>
                                  <a:pt x="90" y="90"/>
                                </a:lnTo>
                                <a:lnTo>
                                  <a:pt x="108" y="72"/>
                                </a:lnTo>
                                <a:lnTo>
                                  <a:pt x="880" y="72"/>
                                </a:lnTo>
                                <a:lnTo>
                                  <a:pt x="880" y="90"/>
                                </a:lnTo>
                                <a:lnTo>
                                  <a:pt x="862" y="90"/>
                                </a:lnTo>
                                <a:lnTo>
                                  <a:pt x="862" y="108"/>
                                </a:lnTo>
                                <a:lnTo>
                                  <a:pt x="862" y="126"/>
                                </a:lnTo>
                                <a:lnTo>
                                  <a:pt x="844" y="144"/>
                                </a:lnTo>
                                <a:lnTo>
                                  <a:pt x="844" y="180"/>
                                </a:lnTo>
                                <a:lnTo>
                                  <a:pt x="844" y="198"/>
                                </a:lnTo>
                                <a:lnTo>
                                  <a:pt x="844" y="216"/>
                                </a:lnTo>
                                <a:lnTo>
                                  <a:pt x="844" y="234"/>
                                </a:lnTo>
                                <a:lnTo>
                                  <a:pt x="844" y="252"/>
                                </a:lnTo>
                                <a:lnTo>
                                  <a:pt x="844" y="270"/>
                                </a:lnTo>
                                <a:lnTo>
                                  <a:pt x="844" y="288"/>
                                </a:lnTo>
                                <a:lnTo>
                                  <a:pt x="862" y="306"/>
                                </a:lnTo>
                                <a:lnTo>
                                  <a:pt x="862" y="324"/>
                                </a:lnTo>
                                <a:lnTo>
                                  <a:pt x="862" y="342"/>
                                </a:lnTo>
                                <a:lnTo>
                                  <a:pt x="862" y="360"/>
                                </a:lnTo>
                                <a:lnTo>
                                  <a:pt x="90" y="360"/>
                                </a:lnTo>
                                <a:lnTo>
                                  <a:pt x="90" y="342"/>
                                </a:lnTo>
                                <a:lnTo>
                                  <a:pt x="72" y="342"/>
                                </a:lnTo>
                                <a:lnTo>
                                  <a:pt x="72" y="324"/>
                                </a:lnTo>
                                <a:lnTo>
                                  <a:pt x="72" y="306"/>
                                </a:lnTo>
                                <a:lnTo>
                                  <a:pt x="54" y="288"/>
                                </a:lnTo>
                                <a:lnTo>
                                  <a:pt x="54" y="270"/>
                                </a:lnTo>
                                <a:lnTo>
                                  <a:pt x="54" y="252"/>
                                </a:lnTo>
                                <a:lnTo>
                                  <a:pt x="54" y="2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25"/>
                        <wps:cNvSpPr>
                          <a:spLocks/>
                        </wps:cNvSpPr>
                        <wps:spPr bwMode="auto">
                          <a:xfrm>
                            <a:off x="3329305" y="3803015"/>
                            <a:ext cx="102870" cy="525780"/>
                          </a:xfrm>
                          <a:custGeom>
                            <a:avLst/>
                            <a:gdLst>
                              <a:gd name="T0" fmla="*/ 162 w 162"/>
                              <a:gd name="T1" fmla="*/ 0 h 828"/>
                              <a:gd name="T2" fmla="*/ 126 w 162"/>
                              <a:gd name="T3" fmla="*/ 0 h 828"/>
                              <a:gd name="T4" fmla="*/ 90 w 162"/>
                              <a:gd name="T5" fmla="*/ 36 h 828"/>
                              <a:gd name="T6" fmla="*/ 72 w 162"/>
                              <a:gd name="T7" fmla="*/ 72 h 828"/>
                              <a:gd name="T8" fmla="*/ 36 w 162"/>
                              <a:gd name="T9" fmla="*/ 126 h 828"/>
                              <a:gd name="T10" fmla="*/ 18 w 162"/>
                              <a:gd name="T11" fmla="*/ 198 h 828"/>
                              <a:gd name="T12" fmla="*/ 18 w 162"/>
                              <a:gd name="T13" fmla="*/ 270 h 828"/>
                              <a:gd name="T14" fmla="*/ 0 w 162"/>
                              <a:gd name="T15" fmla="*/ 342 h 828"/>
                              <a:gd name="T16" fmla="*/ 0 w 162"/>
                              <a:gd name="T17" fmla="*/ 414 h 828"/>
                              <a:gd name="T18" fmla="*/ 0 w 162"/>
                              <a:gd name="T19" fmla="*/ 486 h 828"/>
                              <a:gd name="T20" fmla="*/ 0 w 162"/>
                              <a:gd name="T21" fmla="*/ 540 h 828"/>
                              <a:gd name="T22" fmla="*/ 18 w 162"/>
                              <a:gd name="T23" fmla="*/ 594 h 828"/>
                              <a:gd name="T24" fmla="*/ 36 w 162"/>
                              <a:gd name="T25" fmla="*/ 648 h 828"/>
                              <a:gd name="T26" fmla="*/ 36 w 162"/>
                              <a:gd name="T27" fmla="*/ 702 h 828"/>
                              <a:gd name="T28" fmla="*/ 54 w 162"/>
                              <a:gd name="T29" fmla="*/ 738 h 828"/>
                              <a:gd name="T30" fmla="*/ 72 w 162"/>
                              <a:gd name="T31" fmla="*/ 774 h 828"/>
                              <a:gd name="T32" fmla="*/ 108 w 162"/>
                              <a:gd name="T33" fmla="*/ 810 h 828"/>
                              <a:gd name="T34" fmla="*/ 108 w 162"/>
                              <a:gd name="T35" fmla="*/ 810 h 828"/>
                              <a:gd name="T36" fmla="*/ 126 w 162"/>
                              <a:gd name="T37" fmla="*/ 810 h 828"/>
                              <a:gd name="T38" fmla="*/ 126 w 162"/>
                              <a:gd name="T39" fmla="*/ 828 h 828"/>
                              <a:gd name="T40" fmla="*/ 144 w 162"/>
                              <a:gd name="T41" fmla="*/ 828 h 828"/>
                              <a:gd name="T42" fmla="*/ 144 w 162"/>
                              <a:gd name="T43" fmla="*/ 828 h 828"/>
                              <a:gd name="T44" fmla="*/ 144 w 162"/>
                              <a:gd name="T45" fmla="*/ 828 h 828"/>
                              <a:gd name="T46" fmla="*/ 162 w 162"/>
                              <a:gd name="T47" fmla="*/ 828 h 828"/>
                              <a:gd name="T48" fmla="*/ 162 w 162"/>
                              <a:gd name="T49" fmla="*/ 828 h 828"/>
                              <a:gd name="T50" fmla="*/ 162 w 162"/>
                              <a:gd name="T51" fmla="*/ 774 h 828"/>
                              <a:gd name="T52" fmla="*/ 162 w 162"/>
                              <a:gd name="T53" fmla="*/ 774 h 828"/>
                              <a:gd name="T54" fmla="*/ 162 w 162"/>
                              <a:gd name="T55" fmla="*/ 774 h 828"/>
                              <a:gd name="T56" fmla="*/ 162 w 162"/>
                              <a:gd name="T57" fmla="*/ 774 h 828"/>
                              <a:gd name="T58" fmla="*/ 144 w 162"/>
                              <a:gd name="T59" fmla="*/ 774 h 828"/>
                              <a:gd name="T60" fmla="*/ 144 w 162"/>
                              <a:gd name="T61" fmla="*/ 774 h 828"/>
                              <a:gd name="T62" fmla="*/ 144 w 162"/>
                              <a:gd name="T63" fmla="*/ 774 h 828"/>
                              <a:gd name="T64" fmla="*/ 144 w 162"/>
                              <a:gd name="T65" fmla="*/ 756 h 828"/>
                              <a:gd name="T66" fmla="*/ 144 w 162"/>
                              <a:gd name="T67" fmla="*/ 756 h 828"/>
                              <a:gd name="T68" fmla="*/ 126 w 162"/>
                              <a:gd name="T69" fmla="*/ 738 h 828"/>
                              <a:gd name="T70" fmla="*/ 108 w 162"/>
                              <a:gd name="T71" fmla="*/ 720 h 828"/>
                              <a:gd name="T72" fmla="*/ 108 w 162"/>
                              <a:gd name="T73" fmla="*/ 684 h 828"/>
                              <a:gd name="T74" fmla="*/ 90 w 162"/>
                              <a:gd name="T75" fmla="*/ 648 h 828"/>
                              <a:gd name="T76" fmla="*/ 72 w 162"/>
                              <a:gd name="T77" fmla="*/ 594 h 828"/>
                              <a:gd name="T78" fmla="*/ 72 w 162"/>
                              <a:gd name="T79" fmla="*/ 540 h 828"/>
                              <a:gd name="T80" fmla="*/ 72 w 162"/>
                              <a:gd name="T81" fmla="*/ 486 h 828"/>
                              <a:gd name="T82" fmla="*/ 54 w 162"/>
                              <a:gd name="T83" fmla="*/ 414 h 828"/>
                              <a:gd name="T84" fmla="*/ 72 w 162"/>
                              <a:gd name="T85" fmla="*/ 342 h 828"/>
                              <a:gd name="T86" fmla="*/ 72 w 162"/>
                              <a:gd name="T87" fmla="*/ 288 h 828"/>
                              <a:gd name="T88" fmla="*/ 72 w 162"/>
                              <a:gd name="T89" fmla="*/ 234 h 828"/>
                              <a:gd name="T90" fmla="*/ 90 w 162"/>
                              <a:gd name="T91" fmla="*/ 180 h 828"/>
                              <a:gd name="T92" fmla="*/ 108 w 162"/>
                              <a:gd name="T93" fmla="*/ 144 h 828"/>
                              <a:gd name="T94" fmla="*/ 108 w 162"/>
                              <a:gd name="T95" fmla="*/ 108 h 828"/>
                              <a:gd name="T96" fmla="*/ 126 w 162"/>
                              <a:gd name="T97" fmla="*/ 90 h 828"/>
                              <a:gd name="T98" fmla="*/ 144 w 162"/>
                              <a:gd name="T99" fmla="*/ 72 h 828"/>
                              <a:gd name="T100" fmla="*/ 144 w 162"/>
                              <a:gd name="T101" fmla="*/ 72 h 828"/>
                              <a:gd name="T102" fmla="*/ 144 w 162"/>
                              <a:gd name="T103" fmla="*/ 72 h 828"/>
                              <a:gd name="T104" fmla="*/ 144 w 162"/>
                              <a:gd name="T105" fmla="*/ 54 h 828"/>
                              <a:gd name="T106" fmla="*/ 144 w 162"/>
                              <a:gd name="T107" fmla="*/ 54 h 828"/>
                              <a:gd name="T108" fmla="*/ 162 w 162"/>
                              <a:gd name="T109" fmla="*/ 54 h 828"/>
                              <a:gd name="T110" fmla="*/ 162 w 162"/>
                              <a:gd name="T111" fmla="*/ 54 h 828"/>
                              <a:gd name="T112" fmla="*/ 162 w 162"/>
                              <a:gd name="T113" fmla="*/ 54 h 828"/>
                              <a:gd name="T114" fmla="*/ 162 w 162"/>
                              <a:gd name="T115" fmla="*/ 54 h 828"/>
                              <a:gd name="T116" fmla="*/ 162 w 162"/>
                              <a:gd name="T117" fmla="*/ 0 h 8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62" h="828">
                                <a:moveTo>
                                  <a:pt x="162" y="0"/>
                                </a:moveTo>
                                <a:lnTo>
                                  <a:pt x="126" y="0"/>
                                </a:lnTo>
                                <a:lnTo>
                                  <a:pt x="90" y="36"/>
                                </a:lnTo>
                                <a:lnTo>
                                  <a:pt x="72" y="72"/>
                                </a:lnTo>
                                <a:lnTo>
                                  <a:pt x="36" y="126"/>
                                </a:lnTo>
                                <a:lnTo>
                                  <a:pt x="18" y="198"/>
                                </a:lnTo>
                                <a:lnTo>
                                  <a:pt x="18" y="270"/>
                                </a:lnTo>
                                <a:lnTo>
                                  <a:pt x="0" y="342"/>
                                </a:lnTo>
                                <a:lnTo>
                                  <a:pt x="0" y="414"/>
                                </a:lnTo>
                                <a:lnTo>
                                  <a:pt x="0" y="486"/>
                                </a:lnTo>
                                <a:lnTo>
                                  <a:pt x="0" y="540"/>
                                </a:lnTo>
                                <a:lnTo>
                                  <a:pt x="18" y="594"/>
                                </a:lnTo>
                                <a:lnTo>
                                  <a:pt x="36" y="648"/>
                                </a:lnTo>
                                <a:lnTo>
                                  <a:pt x="36" y="702"/>
                                </a:lnTo>
                                <a:lnTo>
                                  <a:pt x="54" y="738"/>
                                </a:lnTo>
                                <a:lnTo>
                                  <a:pt x="72" y="774"/>
                                </a:lnTo>
                                <a:lnTo>
                                  <a:pt x="108" y="810"/>
                                </a:lnTo>
                                <a:lnTo>
                                  <a:pt x="126" y="810"/>
                                </a:lnTo>
                                <a:lnTo>
                                  <a:pt x="126" y="828"/>
                                </a:lnTo>
                                <a:lnTo>
                                  <a:pt x="144" y="828"/>
                                </a:lnTo>
                                <a:lnTo>
                                  <a:pt x="162" y="828"/>
                                </a:lnTo>
                                <a:lnTo>
                                  <a:pt x="162" y="774"/>
                                </a:lnTo>
                                <a:lnTo>
                                  <a:pt x="144" y="774"/>
                                </a:lnTo>
                                <a:lnTo>
                                  <a:pt x="144" y="756"/>
                                </a:lnTo>
                                <a:lnTo>
                                  <a:pt x="126" y="738"/>
                                </a:lnTo>
                                <a:lnTo>
                                  <a:pt x="108" y="720"/>
                                </a:lnTo>
                                <a:lnTo>
                                  <a:pt x="108" y="684"/>
                                </a:lnTo>
                                <a:lnTo>
                                  <a:pt x="90" y="648"/>
                                </a:lnTo>
                                <a:lnTo>
                                  <a:pt x="72" y="594"/>
                                </a:lnTo>
                                <a:lnTo>
                                  <a:pt x="72" y="540"/>
                                </a:lnTo>
                                <a:lnTo>
                                  <a:pt x="72" y="486"/>
                                </a:lnTo>
                                <a:lnTo>
                                  <a:pt x="54" y="414"/>
                                </a:lnTo>
                                <a:lnTo>
                                  <a:pt x="72" y="342"/>
                                </a:lnTo>
                                <a:lnTo>
                                  <a:pt x="72" y="288"/>
                                </a:lnTo>
                                <a:lnTo>
                                  <a:pt x="72" y="234"/>
                                </a:lnTo>
                                <a:lnTo>
                                  <a:pt x="90" y="180"/>
                                </a:lnTo>
                                <a:lnTo>
                                  <a:pt x="108" y="144"/>
                                </a:lnTo>
                                <a:lnTo>
                                  <a:pt x="108" y="108"/>
                                </a:lnTo>
                                <a:lnTo>
                                  <a:pt x="126" y="90"/>
                                </a:lnTo>
                                <a:lnTo>
                                  <a:pt x="144" y="72"/>
                                </a:lnTo>
                                <a:lnTo>
                                  <a:pt x="144" y="54"/>
                                </a:lnTo>
                                <a:lnTo>
                                  <a:pt x="162" y="54"/>
                                </a:lnTo>
                                <a:lnTo>
                                  <a:pt x="1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26"/>
                        <wps:cNvSpPr>
                          <a:spLocks/>
                        </wps:cNvSpPr>
                        <wps:spPr bwMode="auto">
                          <a:xfrm>
                            <a:off x="1812925" y="696595"/>
                            <a:ext cx="68580" cy="125730"/>
                          </a:xfrm>
                          <a:custGeom>
                            <a:avLst/>
                            <a:gdLst>
                              <a:gd name="T0" fmla="*/ 54 w 108"/>
                              <a:gd name="T1" fmla="*/ 0 h 198"/>
                              <a:gd name="T2" fmla="*/ 0 w 108"/>
                              <a:gd name="T3" fmla="*/ 180 h 198"/>
                              <a:gd name="T4" fmla="*/ 90 w 108"/>
                              <a:gd name="T5" fmla="*/ 198 h 198"/>
                              <a:gd name="T6" fmla="*/ 108 w 108"/>
                              <a:gd name="T7" fmla="*/ 54 h 198"/>
                              <a:gd name="T8" fmla="*/ 108 w 108"/>
                              <a:gd name="T9" fmla="*/ 0 h 198"/>
                              <a:gd name="T10" fmla="*/ 54 w 108"/>
                              <a:gd name="T11" fmla="*/ 0 h 198"/>
                            </a:gdLst>
                            <a:ahLst/>
                            <a:cxnLst>
                              <a:cxn ang="0">
                                <a:pos x="T0" y="T1"/>
                              </a:cxn>
                              <a:cxn ang="0">
                                <a:pos x="T2" y="T3"/>
                              </a:cxn>
                              <a:cxn ang="0">
                                <a:pos x="T4" y="T5"/>
                              </a:cxn>
                              <a:cxn ang="0">
                                <a:pos x="T6" y="T7"/>
                              </a:cxn>
                              <a:cxn ang="0">
                                <a:pos x="T8" y="T9"/>
                              </a:cxn>
                              <a:cxn ang="0">
                                <a:pos x="T10" y="T11"/>
                              </a:cxn>
                            </a:cxnLst>
                            <a:rect l="0" t="0" r="r" b="b"/>
                            <a:pathLst>
                              <a:path w="108" h="198">
                                <a:moveTo>
                                  <a:pt x="54" y="0"/>
                                </a:moveTo>
                                <a:lnTo>
                                  <a:pt x="0" y="180"/>
                                </a:lnTo>
                                <a:lnTo>
                                  <a:pt x="90" y="198"/>
                                </a:lnTo>
                                <a:lnTo>
                                  <a:pt x="108" y="54"/>
                                </a:lnTo>
                                <a:lnTo>
                                  <a:pt x="108" y="0"/>
                                </a:lnTo>
                                <a:lnTo>
                                  <a:pt x="54"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27"/>
                        <wps:cNvSpPr>
                          <a:spLocks/>
                        </wps:cNvSpPr>
                        <wps:spPr bwMode="auto">
                          <a:xfrm>
                            <a:off x="1676400" y="628015"/>
                            <a:ext cx="80010" cy="137160"/>
                          </a:xfrm>
                          <a:custGeom>
                            <a:avLst/>
                            <a:gdLst>
                              <a:gd name="T0" fmla="*/ 126 w 126"/>
                              <a:gd name="T1" fmla="*/ 18 h 216"/>
                              <a:gd name="T2" fmla="*/ 108 w 126"/>
                              <a:gd name="T3" fmla="*/ 216 h 216"/>
                              <a:gd name="T4" fmla="*/ 0 w 126"/>
                              <a:gd name="T5" fmla="*/ 198 h 216"/>
                              <a:gd name="T6" fmla="*/ 36 w 126"/>
                              <a:gd name="T7" fmla="*/ 0 h 216"/>
                              <a:gd name="T8" fmla="*/ 126 w 126"/>
                              <a:gd name="T9" fmla="*/ 18 h 216"/>
                            </a:gdLst>
                            <a:ahLst/>
                            <a:cxnLst>
                              <a:cxn ang="0">
                                <a:pos x="T0" y="T1"/>
                              </a:cxn>
                              <a:cxn ang="0">
                                <a:pos x="T2" y="T3"/>
                              </a:cxn>
                              <a:cxn ang="0">
                                <a:pos x="T4" y="T5"/>
                              </a:cxn>
                              <a:cxn ang="0">
                                <a:pos x="T6" y="T7"/>
                              </a:cxn>
                              <a:cxn ang="0">
                                <a:pos x="T8" y="T9"/>
                              </a:cxn>
                            </a:cxnLst>
                            <a:rect l="0" t="0" r="r" b="b"/>
                            <a:pathLst>
                              <a:path w="126" h="216">
                                <a:moveTo>
                                  <a:pt x="126" y="18"/>
                                </a:moveTo>
                                <a:lnTo>
                                  <a:pt x="108" y="216"/>
                                </a:lnTo>
                                <a:lnTo>
                                  <a:pt x="0" y="198"/>
                                </a:lnTo>
                                <a:lnTo>
                                  <a:pt x="36" y="0"/>
                                </a:lnTo>
                                <a:lnTo>
                                  <a:pt x="126" y="18"/>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28"/>
                        <wps:cNvSpPr>
                          <a:spLocks/>
                        </wps:cNvSpPr>
                        <wps:spPr bwMode="auto">
                          <a:xfrm>
                            <a:off x="1744980" y="639445"/>
                            <a:ext cx="102235" cy="102870"/>
                          </a:xfrm>
                          <a:custGeom>
                            <a:avLst/>
                            <a:gdLst>
                              <a:gd name="T0" fmla="*/ 18 w 161"/>
                              <a:gd name="T1" fmla="*/ 0 h 162"/>
                              <a:gd name="T2" fmla="*/ 0 w 161"/>
                              <a:gd name="T3" fmla="*/ 108 h 162"/>
                              <a:gd name="T4" fmla="*/ 125 w 161"/>
                              <a:gd name="T5" fmla="*/ 162 h 162"/>
                              <a:gd name="T6" fmla="*/ 161 w 161"/>
                              <a:gd name="T7" fmla="*/ 90 h 162"/>
                              <a:gd name="T8" fmla="*/ 18 w 161"/>
                              <a:gd name="T9" fmla="*/ 0 h 162"/>
                            </a:gdLst>
                            <a:ahLst/>
                            <a:cxnLst>
                              <a:cxn ang="0">
                                <a:pos x="T0" y="T1"/>
                              </a:cxn>
                              <a:cxn ang="0">
                                <a:pos x="T2" y="T3"/>
                              </a:cxn>
                              <a:cxn ang="0">
                                <a:pos x="T4" y="T5"/>
                              </a:cxn>
                              <a:cxn ang="0">
                                <a:pos x="T6" y="T7"/>
                              </a:cxn>
                              <a:cxn ang="0">
                                <a:pos x="T8" y="T9"/>
                              </a:cxn>
                            </a:cxnLst>
                            <a:rect l="0" t="0" r="r" b="b"/>
                            <a:pathLst>
                              <a:path w="161" h="162">
                                <a:moveTo>
                                  <a:pt x="18" y="0"/>
                                </a:moveTo>
                                <a:lnTo>
                                  <a:pt x="0" y="108"/>
                                </a:lnTo>
                                <a:lnTo>
                                  <a:pt x="125" y="162"/>
                                </a:lnTo>
                                <a:lnTo>
                                  <a:pt x="161" y="90"/>
                                </a:lnTo>
                                <a:lnTo>
                                  <a:pt x="18" y="0"/>
                                </a:lnTo>
                                <a:close/>
                              </a:path>
                            </a:pathLst>
                          </a:custGeom>
                          <a:solidFill>
                            <a:srgbClr val="5407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29"/>
                        <wps:cNvSpPr>
                          <a:spLocks/>
                        </wps:cNvSpPr>
                        <wps:spPr bwMode="auto">
                          <a:xfrm>
                            <a:off x="1881505" y="342900"/>
                            <a:ext cx="901065" cy="433705"/>
                          </a:xfrm>
                          <a:custGeom>
                            <a:avLst/>
                            <a:gdLst>
                              <a:gd name="T0" fmla="*/ 0 w 1419"/>
                              <a:gd name="T1" fmla="*/ 683 h 683"/>
                              <a:gd name="T2" fmla="*/ 1419 w 1419"/>
                              <a:gd name="T3" fmla="*/ 108 h 683"/>
                              <a:gd name="T4" fmla="*/ 1419 w 1419"/>
                              <a:gd name="T5" fmla="*/ 0 h 683"/>
                              <a:gd name="T6" fmla="*/ 0 w 1419"/>
                              <a:gd name="T7" fmla="*/ 557 h 683"/>
                              <a:gd name="T8" fmla="*/ 0 w 1419"/>
                              <a:gd name="T9" fmla="*/ 683 h 683"/>
                            </a:gdLst>
                            <a:ahLst/>
                            <a:cxnLst>
                              <a:cxn ang="0">
                                <a:pos x="T0" y="T1"/>
                              </a:cxn>
                              <a:cxn ang="0">
                                <a:pos x="T2" y="T3"/>
                              </a:cxn>
                              <a:cxn ang="0">
                                <a:pos x="T4" y="T5"/>
                              </a:cxn>
                              <a:cxn ang="0">
                                <a:pos x="T6" y="T7"/>
                              </a:cxn>
                              <a:cxn ang="0">
                                <a:pos x="T8" y="T9"/>
                              </a:cxn>
                            </a:cxnLst>
                            <a:rect l="0" t="0" r="r" b="b"/>
                            <a:pathLst>
                              <a:path w="1419" h="683">
                                <a:moveTo>
                                  <a:pt x="0" y="683"/>
                                </a:moveTo>
                                <a:lnTo>
                                  <a:pt x="1419" y="108"/>
                                </a:lnTo>
                                <a:lnTo>
                                  <a:pt x="1419" y="0"/>
                                </a:lnTo>
                                <a:lnTo>
                                  <a:pt x="0" y="557"/>
                                </a:lnTo>
                                <a:lnTo>
                                  <a:pt x="0" y="68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30"/>
                        <wps:cNvSpPr>
                          <a:spLocks/>
                        </wps:cNvSpPr>
                        <wps:spPr bwMode="auto">
                          <a:xfrm>
                            <a:off x="1699260" y="240030"/>
                            <a:ext cx="1060450" cy="456565"/>
                          </a:xfrm>
                          <a:custGeom>
                            <a:avLst/>
                            <a:gdLst>
                              <a:gd name="T0" fmla="*/ 1670 w 1670"/>
                              <a:gd name="T1" fmla="*/ 162 h 719"/>
                              <a:gd name="T2" fmla="*/ 1382 w 1670"/>
                              <a:gd name="T3" fmla="*/ 0 h 719"/>
                              <a:gd name="T4" fmla="*/ 0 w 1670"/>
                              <a:gd name="T5" fmla="*/ 593 h 719"/>
                              <a:gd name="T6" fmla="*/ 287 w 1670"/>
                              <a:gd name="T7" fmla="*/ 719 h 719"/>
                              <a:gd name="T8" fmla="*/ 1670 w 1670"/>
                              <a:gd name="T9" fmla="*/ 162 h 719"/>
                            </a:gdLst>
                            <a:ahLst/>
                            <a:cxnLst>
                              <a:cxn ang="0">
                                <a:pos x="T0" y="T1"/>
                              </a:cxn>
                              <a:cxn ang="0">
                                <a:pos x="T2" y="T3"/>
                              </a:cxn>
                              <a:cxn ang="0">
                                <a:pos x="T4" y="T5"/>
                              </a:cxn>
                              <a:cxn ang="0">
                                <a:pos x="T6" y="T7"/>
                              </a:cxn>
                              <a:cxn ang="0">
                                <a:pos x="T8" y="T9"/>
                              </a:cxn>
                            </a:cxnLst>
                            <a:rect l="0" t="0" r="r" b="b"/>
                            <a:pathLst>
                              <a:path w="1670" h="719">
                                <a:moveTo>
                                  <a:pt x="1670" y="162"/>
                                </a:moveTo>
                                <a:lnTo>
                                  <a:pt x="1382" y="0"/>
                                </a:lnTo>
                                <a:lnTo>
                                  <a:pt x="0" y="593"/>
                                </a:lnTo>
                                <a:lnTo>
                                  <a:pt x="287" y="719"/>
                                </a:lnTo>
                                <a:lnTo>
                                  <a:pt x="1670" y="162"/>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31"/>
                        <wps:cNvSpPr>
                          <a:spLocks/>
                        </wps:cNvSpPr>
                        <wps:spPr bwMode="auto">
                          <a:xfrm>
                            <a:off x="2782570" y="137160"/>
                            <a:ext cx="661035" cy="331470"/>
                          </a:xfrm>
                          <a:custGeom>
                            <a:avLst/>
                            <a:gdLst>
                              <a:gd name="T0" fmla="*/ 107 w 1041"/>
                              <a:gd name="T1" fmla="*/ 522 h 522"/>
                              <a:gd name="T2" fmla="*/ 0 w 1041"/>
                              <a:gd name="T3" fmla="*/ 522 h 522"/>
                              <a:gd name="T4" fmla="*/ 0 w 1041"/>
                              <a:gd name="T5" fmla="*/ 324 h 522"/>
                              <a:gd name="T6" fmla="*/ 736 w 1041"/>
                              <a:gd name="T7" fmla="*/ 0 h 522"/>
                              <a:gd name="T8" fmla="*/ 1041 w 1041"/>
                              <a:gd name="T9" fmla="*/ 144 h 522"/>
                              <a:gd name="T10" fmla="*/ 107 w 1041"/>
                              <a:gd name="T11" fmla="*/ 522 h 522"/>
                            </a:gdLst>
                            <a:ahLst/>
                            <a:cxnLst>
                              <a:cxn ang="0">
                                <a:pos x="T0" y="T1"/>
                              </a:cxn>
                              <a:cxn ang="0">
                                <a:pos x="T2" y="T3"/>
                              </a:cxn>
                              <a:cxn ang="0">
                                <a:pos x="T4" y="T5"/>
                              </a:cxn>
                              <a:cxn ang="0">
                                <a:pos x="T6" y="T7"/>
                              </a:cxn>
                              <a:cxn ang="0">
                                <a:pos x="T8" y="T9"/>
                              </a:cxn>
                              <a:cxn ang="0">
                                <a:pos x="T10" y="T11"/>
                              </a:cxn>
                            </a:cxnLst>
                            <a:rect l="0" t="0" r="r" b="b"/>
                            <a:pathLst>
                              <a:path w="1041" h="522">
                                <a:moveTo>
                                  <a:pt x="107" y="522"/>
                                </a:moveTo>
                                <a:lnTo>
                                  <a:pt x="0" y="522"/>
                                </a:lnTo>
                                <a:lnTo>
                                  <a:pt x="0" y="324"/>
                                </a:lnTo>
                                <a:lnTo>
                                  <a:pt x="736" y="0"/>
                                </a:lnTo>
                                <a:lnTo>
                                  <a:pt x="1041" y="144"/>
                                </a:lnTo>
                                <a:lnTo>
                                  <a:pt x="107" y="522"/>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32"/>
                        <wps:cNvSpPr>
                          <a:spLocks/>
                        </wps:cNvSpPr>
                        <wps:spPr bwMode="auto">
                          <a:xfrm>
                            <a:off x="1151890" y="228600"/>
                            <a:ext cx="2496820" cy="3014980"/>
                          </a:xfrm>
                          <a:custGeom>
                            <a:avLst/>
                            <a:gdLst>
                              <a:gd name="T0" fmla="*/ 36 w 3932"/>
                              <a:gd name="T1" fmla="*/ 1529 h 4748"/>
                              <a:gd name="T2" fmla="*/ 1113 w 3932"/>
                              <a:gd name="T3" fmla="*/ 989 h 4748"/>
                              <a:gd name="T4" fmla="*/ 3573 w 3932"/>
                              <a:gd name="T5" fmla="*/ 0 h 4748"/>
                              <a:gd name="T6" fmla="*/ 3573 w 3932"/>
                              <a:gd name="T7" fmla="*/ 0 h 4748"/>
                              <a:gd name="T8" fmla="*/ 3591 w 3932"/>
                              <a:gd name="T9" fmla="*/ 18 h 4748"/>
                              <a:gd name="T10" fmla="*/ 3609 w 3932"/>
                              <a:gd name="T11" fmla="*/ 54 h 4748"/>
                              <a:gd name="T12" fmla="*/ 3627 w 3932"/>
                              <a:gd name="T13" fmla="*/ 90 h 4748"/>
                              <a:gd name="T14" fmla="*/ 3645 w 3932"/>
                              <a:gd name="T15" fmla="*/ 126 h 4748"/>
                              <a:gd name="T16" fmla="*/ 3681 w 3932"/>
                              <a:gd name="T17" fmla="*/ 162 h 4748"/>
                              <a:gd name="T18" fmla="*/ 3681 w 3932"/>
                              <a:gd name="T19" fmla="*/ 198 h 4748"/>
                              <a:gd name="T20" fmla="*/ 3699 w 3932"/>
                              <a:gd name="T21" fmla="*/ 216 h 4748"/>
                              <a:gd name="T22" fmla="*/ 3717 w 3932"/>
                              <a:gd name="T23" fmla="*/ 252 h 4748"/>
                              <a:gd name="T24" fmla="*/ 3735 w 3932"/>
                              <a:gd name="T25" fmla="*/ 324 h 4748"/>
                              <a:gd name="T26" fmla="*/ 3753 w 3932"/>
                              <a:gd name="T27" fmla="*/ 396 h 4748"/>
                              <a:gd name="T28" fmla="*/ 3771 w 3932"/>
                              <a:gd name="T29" fmla="*/ 485 h 4748"/>
                              <a:gd name="T30" fmla="*/ 3806 w 3932"/>
                              <a:gd name="T31" fmla="*/ 575 h 4748"/>
                              <a:gd name="T32" fmla="*/ 3824 w 3932"/>
                              <a:gd name="T33" fmla="*/ 647 h 4748"/>
                              <a:gd name="T34" fmla="*/ 3842 w 3932"/>
                              <a:gd name="T35" fmla="*/ 719 h 4748"/>
                              <a:gd name="T36" fmla="*/ 3842 w 3932"/>
                              <a:gd name="T37" fmla="*/ 755 h 4748"/>
                              <a:gd name="T38" fmla="*/ 3860 w 3932"/>
                              <a:gd name="T39" fmla="*/ 809 h 4748"/>
                              <a:gd name="T40" fmla="*/ 3860 w 3932"/>
                              <a:gd name="T41" fmla="*/ 935 h 4748"/>
                              <a:gd name="T42" fmla="*/ 3860 w 3932"/>
                              <a:gd name="T43" fmla="*/ 1097 h 4748"/>
                              <a:gd name="T44" fmla="*/ 3878 w 3932"/>
                              <a:gd name="T45" fmla="*/ 1277 h 4748"/>
                              <a:gd name="T46" fmla="*/ 3878 w 3932"/>
                              <a:gd name="T47" fmla="*/ 1457 h 4748"/>
                              <a:gd name="T48" fmla="*/ 3896 w 3932"/>
                              <a:gd name="T49" fmla="*/ 1601 h 4748"/>
                              <a:gd name="T50" fmla="*/ 3896 w 3932"/>
                              <a:gd name="T51" fmla="*/ 1709 h 4748"/>
                              <a:gd name="T52" fmla="*/ 3896 w 3932"/>
                              <a:gd name="T53" fmla="*/ 1762 h 4748"/>
                              <a:gd name="T54" fmla="*/ 3932 w 3932"/>
                              <a:gd name="T55" fmla="*/ 3003 h 4748"/>
                              <a:gd name="T56" fmla="*/ 269 w 3932"/>
                              <a:gd name="T57" fmla="*/ 4748 h 4748"/>
                              <a:gd name="T58" fmla="*/ 269 w 3932"/>
                              <a:gd name="T59" fmla="*/ 4730 h 4748"/>
                              <a:gd name="T60" fmla="*/ 269 w 3932"/>
                              <a:gd name="T61" fmla="*/ 4694 h 4748"/>
                              <a:gd name="T62" fmla="*/ 251 w 3932"/>
                              <a:gd name="T63" fmla="*/ 4658 h 4748"/>
                              <a:gd name="T64" fmla="*/ 251 w 3932"/>
                              <a:gd name="T65" fmla="*/ 4604 h 4748"/>
                              <a:gd name="T66" fmla="*/ 251 w 3932"/>
                              <a:gd name="T67" fmla="*/ 4550 h 4748"/>
                              <a:gd name="T68" fmla="*/ 233 w 3932"/>
                              <a:gd name="T69" fmla="*/ 4496 h 4748"/>
                              <a:gd name="T70" fmla="*/ 233 w 3932"/>
                              <a:gd name="T71" fmla="*/ 4442 h 4748"/>
                              <a:gd name="T72" fmla="*/ 233 w 3932"/>
                              <a:gd name="T73" fmla="*/ 4388 h 4748"/>
                              <a:gd name="T74" fmla="*/ 233 w 3932"/>
                              <a:gd name="T75" fmla="*/ 4352 h 4748"/>
                              <a:gd name="T76" fmla="*/ 233 w 3932"/>
                              <a:gd name="T77" fmla="*/ 4298 h 4748"/>
                              <a:gd name="T78" fmla="*/ 233 w 3932"/>
                              <a:gd name="T79" fmla="*/ 4227 h 4748"/>
                              <a:gd name="T80" fmla="*/ 233 w 3932"/>
                              <a:gd name="T81" fmla="*/ 4173 h 4748"/>
                              <a:gd name="T82" fmla="*/ 233 w 3932"/>
                              <a:gd name="T83" fmla="*/ 4119 h 4748"/>
                              <a:gd name="T84" fmla="*/ 233 w 3932"/>
                              <a:gd name="T85" fmla="*/ 4065 h 4748"/>
                              <a:gd name="T86" fmla="*/ 233 w 3932"/>
                              <a:gd name="T87" fmla="*/ 4029 h 4748"/>
                              <a:gd name="T88" fmla="*/ 215 w 3932"/>
                              <a:gd name="T89" fmla="*/ 4011 h 4748"/>
                              <a:gd name="T90" fmla="*/ 215 w 3932"/>
                              <a:gd name="T91" fmla="*/ 3903 h 4748"/>
                              <a:gd name="T92" fmla="*/ 179 w 3932"/>
                              <a:gd name="T93" fmla="*/ 3633 h 4748"/>
                              <a:gd name="T94" fmla="*/ 144 w 3932"/>
                              <a:gd name="T95" fmla="*/ 3255 h 4748"/>
                              <a:gd name="T96" fmla="*/ 108 w 3932"/>
                              <a:gd name="T97" fmla="*/ 2842 h 4748"/>
                              <a:gd name="T98" fmla="*/ 72 w 3932"/>
                              <a:gd name="T99" fmla="*/ 2410 h 4748"/>
                              <a:gd name="T100" fmla="*/ 36 w 3932"/>
                              <a:gd name="T101" fmla="*/ 2032 h 4748"/>
                              <a:gd name="T102" fmla="*/ 0 w 3932"/>
                              <a:gd name="T103" fmla="*/ 1780 h 4748"/>
                              <a:gd name="T104" fmla="*/ 0 w 3932"/>
                              <a:gd name="T105" fmla="*/ 1673 h 4748"/>
                              <a:gd name="T106" fmla="*/ 36 w 3932"/>
                              <a:gd name="T107" fmla="*/ 1529 h 47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932" h="4748">
                                <a:moveTo>
                                  <a:pt x="36" y="1529"/>
                                </a:moveTo>
                                <a:lnTo>
                                  <a:pt x="1113" y="989"/>
                                </a:lnTo>
                                <a:lnTo>
                                  <a:pt x="3573" y="0"/>
                                </a:lnTo>
                                <a:lnTo>
                                  <a:pt x="3591" y="18"/>
                                </a:lnTo>
                                <a:lnTo>
                                  <a:pt x="3609" y="54"/>
                                </a:lnTo>
                                <a:lnTo>
                                  <a:pt x="3627" y="90"/>
                                </a:lnTo>
                                <a:lnTo>
                                  <a:pt x="3645" y="126"/>
                                </a:lnTo>
                                <a:lnTo>
                                  <a:pt x="3681" y="162"/>
                                </a:lnTo>
                                <a:lnTo>
                                  <a:pt x="3681" y="198"/>
                                </a:lnTo>
                                <a:lnTo>
                                  <a:pt x="3699" y="216"/>
                                </a:lnTo>
                                <a:lnTo>
                                  <a:pt x="3717" y="252"/>
                                </a:lnTo>
                                <a:lnTo>
                                  <a:pt x="3735" y="324"/>
                                </a:lnTo>
                                <a:lnTo>
                                  <a:pt x="3753" y="396"/>
                                </a:lnTo>
                                <a:lnTo>
                                  <a:pt x="3771" y="485"/>
                                </a:lnTo>
                                <a:lnTo>
                                  <a:pt x="3806" y="575"/>
                                </a:lnTo>
                                <a:lnTo>
                                  <a:pt x="3824" y="647"/>
                                </a:lnTo>
                                <a:lnTo>
                                  <a:pt x="3842" y="719"/>
                                </a:lnTo>
                                <a:lnTo>
                                  <a:pt x="3842" y="755"/>
                                </a:lnTo>
                                <a:lnTo>
                                  <a:pt x="3860" y="809"/>
                                </a:lnTo>
                                <a:lnTo>
                                  <a:pt x="3860" y="935"/>
                                </a:lnTo>
                                <a:lnTo>
                                  <a:pt x="3860" y="1097"/>
                                </a:lnTo>
                                <a:lnTo>
                                  <a:pt x="3878" y="1277"/>
                                </a:lnTo>
                                <a:lnTo>
                                  <a:pt x="3878" y="1457"/>
                                </a:lnTo>
                                <a:lnTo>
                                  <a:pt x="3896" y="1601"/>
                                </a:lnTo>
                                <a:lnTo>
                                  <a:pt x="3896" y="1709"/>
                                </a:lnTo>
                                <a:lnTo>
                                  <a:pt x="3896" y="1762"/>
                                </a:lnTo>
                                <a:lnTo>
                                  <a:pt x="3932" y="3003"/>
                                </a:lnTo>
                                <a:lnTo>
                                  <a:pt x="269" y="4748"/>
                                </a:lnTo>
                                <a:lnTo>
                                  <a:pt x="269" y="4730"/>
                                </a:lnTo>
                                <a:lnTo>
                                  <a:pt x="269" y="4694"/>
                                </a:lnTo>
                                <a:lnTo>
                                  <a:pt x="251" y="4658"/>
                                </a:lnTo>
                                <a:lnTo>
                                  <a:pt x="251" y="4604"/>
                                </a:lnTo>
                                <a:lnTo>
                                  <a:pt x="251" y="4550"/>
                                </a:lnTo>
                                <a:lnTo>
                                  <a:pt x="233" y="4496"/>
                                </a:lnTo>
                                <a:lnTo>
                                  <a:pt x="233" y="4442"/>
                                </a:lnTo>
                                <a:lnTo>
                                  <a:pt x="233" y="4388"/>
                                </a:lnTo>
                                <a:lnTo>
                                  <a:pt x="233" y="4352"/>
                                </a:lnTo>
                                <a:lnTo>
                                  <a:pt x="233" y="4298"/>
                                </a:lnTo>
                                <a:lnTo>
                                  <a:pt x="233" y="4227"/>
                                </a:lnTo>
                                <a:lnTo>
                                  <a:pt x="233" y="4173"/>
                                </a:lnTo>
                                <a:lnTo>
                                  <a:pt x="233" y="4119"/>
                                </a:lnTo>
                                <a:lnTo>
                                  <a:pt x="233" y="4065"/>
                                </a:lnTo>
                                <a:lnTo>
                                  <a:pt x="233" y="4029"/>
                                </a:lnTo>
                                <a:lnTo>
                                  <a:pt x="215" y="4011"/>
                                </a:lnTo>
                                <a:lnTo>
                                  <a:pt x="215" y="3903"/>
                                </a:lnTo>
                                <a:lnTo>
                                  <a:pt x="179" y="3633"/>
                                </a:lnTo>
                                <a:lnTo>
                                  <a:pt x="144" y="3255"/>
                                </a:lnTo>
                                <a:lnTo>
                                  <a:pt x="108" y="2842"/>
                                </a:lnTo>
                                <a:lnTo>
                                  <a:pt x="72" y="2410"/>
                                </a:lnTo>
                                <a:lnTo>
                                  <a:pt x="36" y="2032"/>
                                </a:lnTo>
                                <a:lnTo>
                                  <a:pt x="0" y="1780"/>
                                </a:lnTo>
                                <a:lnTo>
                                  <a:pt x="0" y="1673"/>
                                </a:lnTo>
                                <a:lnTo>
                                  <a:pt x="36" y="1529"/>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33"/>
                        <wps:cNvSpPr>
                          <a:spLocks/>
                        </wps:cNvSpPr>
                        <wps:spPr bwMode="auto">
                          <a:xfrm>
                            <a:off x="1060450" y="1279525"/>
                            <a:ext cx="250825" cy="1975485"/>
                          </a:xfrm>
                          <a:custGeom>
                            <a:avLst/>
                            <a:gdLst>
                              <a:gd name="T0" fmla="*/ 0 w 395"/>
                              <a:gd name="T1" fmla="*/ 36 h 3111"/>
                              <a:gd name="T2" fmla="*/ 0 w 395"/>
                              <a:gd name="T3" fmla="*/ 2643 h 3111"/>
                              <a:gd name="T4" fmla="*/ 395 w 395"/>
                              <a:gd name="T5" fmla="*/ 3111 h 3111"/>
                              <a:gd name="T6" fmla="*/ 395 w 395"/>
                              <a:gd name="T7" fmla="*/ 3093 h 3111"/>
                              <a:gd name="T8" fmla="*/ 377 w 395"/>
                              <a:gd name="T9" fmla="*/ 3057 h 3111"/>
                              <a:gd name="T10" fmla="*/ 377 w 395"/>
                              <a:gd name="T11" fmla="*/ 3021 h 3111"/>
                              <a:gd name="T12" fmla="*/ 377 w 395"/>
                              <a:gd name="T13" fmla="*/ 2967 h 3111"/>
                              <a:gd name="T14" fmla="*/ 359 w 395"/>
                              <a:gd name="T15" fmla="*/ 2895 h 3111"/>
                              <a:gd name="T16" fmla="*/ 359 w 395"/>
                              <a:gd name="T17" fmla="*/ 2841 h 3111"/>
                              <a:gd name="T18" fmla="*/ 377 w 395"/>
                              <a:gd name="T19" fmla="*/ 2787 h 3111"/>
                              <a:gd name="T20" fmla="*/ 377 w 395"/>
                              <a:gd name="T21" fmla="*/ 2733 h 3111"/>
                              <a:gd name="T22" fmla="*/ 395 w 395"/>
                              <a:gd name="T23" fmla="*/ 2679 h 3111"/>
                              <a:gd name="T24" fmla="*/ 395 w 395"/>
                              <a:gd name="T25" fmla="*/ 2607 h 3111"/>
                              <a:gd name="T26" fmla="*/ 395 w 395"/>
                              <a:gd name="T27" fmla="*/ 2500 h 3111"/>
                              <a:gd name="T28" fmla="*/ 395 w 395"/>
                              <a:gd name="T29" fmla="*/ 2410 h 3111"/>
                              <a:gd name="T30" fmla="*/ 377 w 395"/>
                              <a:gd name="T31" fmla="*/ 2320 h 3111"/>
                              <a:gd name="T32" fmla="*/ 377 w 395"/>
                              <a:gd name="T33" fmla="*/ 2248 h 3111"/>
                              <a:gd name="T34" fmla="*/ 377 w 395"/>
                              <a:gd name="T35" fmla="*/ 2194 h 3111"/>
                              <a:gd name="T36" fmla="*/ 359 w 395"/>
                              <a:gd name="T37" fmla="*/ 2176 h 3111"/>
                              <a:gd name="T38" fmla="*/ 126 w 395"/>
                              <a:gd name="T39" fmla="*/ 0 h 3111"/>
                              <a:gd name="T40" fmla="*/ 0 w 395"/>
                              <a:gd name="T41" fmla="*/ 36 h 3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95" h="3111">
                                <a:moveTo>
                                  <a:pt x="0" y="36"/>
                                </a:moveTo>
                                <a:lnTo>
                                  <a:pt x="0" y="2643"/>
                                </a:lnTo>
                                <a:lnTo>
                                  <a:pt x="395" y="3111"/>
                                </a:lnTo>
                                <a:lnTo>
                                  <a:pt x="395" y="3093"/>
                                </a:lnTo>
                                <a:lnTo>
                                  <a:pt x="377" y="3057"/>
                                </a:lnTo>
                                <a:lnTo>
                                  <a:pt x="377" y="3021"/>
                                </a:lnTo>
                                <a:lnTo>
                                  <a:pt x="377" y="2967"/>
                                </a:lnTo>
                                <a:lnTo>
                                  <a:pt x="359" y="2895"/>
                                </a:lnTo>
                                <a:lnTo>
                                  <a:pt x="359" y="2841"/>
                                </a:lnTo>
                                <a:lnTo>
                                  <a:pt x="377" y="2787"/>
                                </a:lnTo>
                                <a:lnTo>
                                  <a:pt x="377" y="2733"/>
                                </a:lnTo>
                                <a:lnTo>
                                  <a:pt x="395" y="2679"/>
                                </a:lnTo>
                                <a:lnTo>
                                  <a:pt x="395" y="2607"/>
                                </a:lnTo>
                                <a:lnTo>
                                  <a:pt x="395" y="2500"/>
                                </a:lnTo>
                                <a:lnTo>
                                  <a:pt x="395" y="2410"/>
                                </a:lnTo>
                                <a:lnTo>
                                  <a:pt x="377" y="2320"/>
                                </a:lnTo>
                                <a:lnTo>
                                  <a:pt x="377" y="2248"/>
                                </a:lnTo>
                                <a:lnTo>
                                  <a:pt x="377" y="2194"/>
                                </a:lnTo>
                                <a:lnTo>
                                  <a:pt x="359" y="2176"/>
                                </a:lnTo>
                                <a:lnTo>
                                  <a:pt x="126" y="0"/>
                                </a:lnTo>
                                <a:lnTo>
                                  <a:pt x="0" y="36"/>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34"/>
                        <wps:cNvSpPr>
                          <a:spLocks/>
                        </wps:cNvSpPr>
                        <wps:spPr bwMode="auto">
                          <a:xfrm>
                            <a:off x="832485" y="1245235"/>
                            <a:ext cx="227965" cy="1621790"/>
                          </a:xfrm>
                          <a:custGeom>
                            <a:avLst/>
                            <a:gdLst>
                              <a:gd name="T0" fmla="*/ 269 w 359"/>
                              <a:gd name="T1" fmla="*/ 0 h 2554"/>
                              <a:gd name="T2" fmla="*/ 0 w 359"/>
                              <a:gd name="T3" fmla="*/ 2464 h 2554"/>
                              <a:gd name="T4" fmla="*/ 198 w 359"/>
                              <a:gd name="T5" fmla="*/ 2554 h 2554"/>
                              <a:gd name="T6" fmla="*/ 359 w 359"/>
                              <a:gd name="T7" fmla="*/ 90 h 2554"/>
                              <a:gd name="T8" fmla="*/ 359 w 359"/>
                              <a:gd name="T9" fmla="*/ 90 h 2554"/>
                              <a:gd name="T10" fmla="*/ 359 w 359"/>
                              <a:gd name="T11" fmla="*/ 72 h 2554"/>
                              <a:gd name="T12" fmla="*/ 359 w 359"/>
                              <a:gd name="T13" fmla="*/ 72 h 2554"/>
                              <a:gd name="T14" fmla="*/ 359 w 359"/>
                              <a:gd name="T15" fmla="*/ 54 h 2554"/>
                              <a:gd name="T16" fmla="*/ 341 w 359"/>
                              <a:gd name="T17" fmla="*/ 36 h 2554"/>
                              <a:gd name="T18" fmla="*/ 323 w 359"/>
                              <a:gd name="T19" fmla="*/ 18 h 2554"/>
                              <a:gd name="T20" fmla="*/ 305 w 359"/>
                              <a:gd name="T21" fmla="*/ 0 h 2554"/>
                              <a:gd name="T22" fmla="*/ 269 w 359"/>
                              <a:gd name="T23" fmla="*/ 0 h 25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59" h="2554">
                                <a:moveTo>
                                  <a:pt x="269" y="0"/>
                                </a:moveTo>
                                <a:lnTo>
                                  <a:pt x="0" y="2464"/>
                                </a:lnTo>
                                <a:lnTo>
                                  <a:pt x="198" y="2554"/>
                                </a:lnTo>
                                <a:lnTo>
                                  <a:pt x="359" y="90"/>
                                </a:lnTo>
                                <a:lnTo>
                                  <a:pt x="359" y="72"/>
                                </a:lnTo>
                                <a:lnTo>
                                  <a:pt x="359" y="54"/>
                                </a:lnTo>
                                <a:lnTo>
                                  <a:pt x="341" y="36"/>
                                </a:lnTo>
                                <a:lnTo>
                                  <a:pt x="323" y="18"/>
                                </a:lnTo>
                                <a:lnTo>
                                  <a:pt x="305" y="0"/>
                                </a:lnTo>
                                <a:lnTo>
                                  <a:pt x="269"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35"/>
                        <wps:cNvSpPr>
                          <a:spLocks/>
                        </wps:cNvSpPr>
                        <wps:spPr bwMode="auto">
                          <a:xfrm>
                            <a:off x="958215" y="1302385"/>
                            <a:ext cx="102235" cy="1678305"/>
                          </a:xfrm>
                          <a:custGeom>
                            <a:avLst/>
                            <a:gdLst>
                              <a:gd name="T0" fmla="*/ 161 w 161"/>
                              <a:gd name="T1" fmla="*/ 0 h 2643"/>
                              <a:gd name="T2" fmla="*/ 0 w 161"/>
                              <a:gd name="T3" fmla="*/ 2464 h 2643"/>
                              <a:gd name="T4" fmla="*/ 161 w 161"/>
                              <a:gd name="T5" fmla="*/ 2643 h 2643"/>
                              <a:gd name="T6" fmla="*/ 161 w 161"/>
                              <a:gd name="T7" fmla="*/ 0 h 2643"/>
                            </a:gdLst>
                            <a:ahLst/>
                            <a:cxnLst>
                              <a:cxn ang="0">
                                <a:pos x="T0" y="T1"/>
                              </a:cxn>
                              <a:cxn ang="0">
                                <a:pos x="T2" y="T3"/>
                              </a:cxn>
                              <a:cxn ang="0">
                                <a:pos x="T4" y="T5"/>
                              </a:cxn>
                              <a:cxn ang="0">
                                <a:pos x="T6" y="T7"/>
                              </a:cxn>
                            </a:cxnLst>
                            <a:rect l="0" t="0" r="r" b="b"/>
                            <a:pathLst>
                              <a:path w="161" h="2643">
                                <a:moveTo>
                                  <a:pt x="161" y="0"/>
                                </a:moveTo>
                                <a:lnTo>
                                  <a:pt x="0" y="2464"/>
                                </a:lnTo>
                                <a:lnTo>
                                  <a:pt x="161" y="2643"/>
                                </a:lnTo>
                                <a:lnTo>
                                  <a:pt x="1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36"/>
                        <wps:cNvSpPr>
                          <a:spLocks/>
                        </wps:cNvSpPr>
                        <wps:spPr bwMode="auto">
                          <a:xfrm>
                            <a:off x="1003300" y="1096645"/>
                            <a:ext cx="171450" cy="194310"/>
                          </a:xfrm>
                          <a:custGeom>
                            <a:avLst/>
                            <a:gdLst>
                              <a:gd name="T0" fmla="*/ 36 w 270"/>
                              <a:gd name="T1" fmla="*/ 0 h 306"/>
                              <a:gd name="T2" fmla="*/ 18 w 270"/>
                              <a:gd name="T3" fmla="*/ 108 h 306"/>
                              <a:gd name="T4" fmla="*/ 0 w 270"/>
                              <a:gd name="T5" fmla="*/ 198 h 306"/>
                              <a:gd name="T6" fmla="*/ 72 w 270"/>
                              <a:gd name="T7" fmla="*/ 252 h 306"/>
                              <a:gd name="T8" fmla="*/ 108 w 270"/>
                              <a:gd name="T9" fmla="*/ 306 h 306"/>
                              <a:gd name="T10" fmla="*/ 180 w 270"/>
                              <a:gd name="T11" fmla="*/ 270 h 306"/>
                              <a:gd name="T12" fmla="*/ 270 w 270"/>
                              <a:gd name="T13" fmla="*/ 306 h 306"/>
                              <a:gd name="T14" fmla="*/ 234 w 270"/>
                              <a:gd name="T15" fmla="*/ 144 h 306"/>
                              <a:gd name="T16" fmla="*/ 36 w 270"/>
                              <a:gd name="T17" fmla="*/ 0 h 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 h="306">
                                <a:moveTo>
                                  <a:pt x="36" y="0"/>
                                </a:moveTo>
                                <a:lnTo>
                                  <a:pt x="18" y="108"/>
                                </a:lnTo>
                                <a:lnTo>
                                  <a:pt x="0" y="198"/>
                                </a:lnTo>
                                <a:lnTo>
                                  <a:pt x="72" y="252"/>
                                </a:lnTo>
                                <a:lnTo>
                                  <a:pt x="108" y="306"/>
                                </a:lnTo>
                                <a:lnTo>
                                  <a:pt x="180" y="270"/>
                                </a:lnTo>
                                <a:lnTo>
                                  <a:pt x="270" y="306"/>
                                </a:lnTo>
                                <a:lnTo>
                                  <a:pt x="234" y="144"/>
                                </a:lnTo>
                                <a:lnTo>
                                  <a:pt x="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37"/>
                        <wps:cNvSpPr>
                          <a:spLocks/>
                        </wps:cNvSpPr>
                        <wps:spPr bwMode="auto">
                          <a:xfrm>
                            <a:off x="1026160" y="753745"/>
                            <a:ext cx="832485" cy="445770"/>
                          </a:xfrm>
                          <a:custGeom>
                            <a:avLst/>
                            <a:gdLst>
                              <a:gd name="T0" fmla="*/ 1024 w 1311"/>
                              <a:gd name="T1" fmla="*/ 0 h 702"/>
                              <a:gd name="T2" fmla="*/ 0 w 1311"/>
                              <a:gd name="T3" fmla="*/ 540 h 702"/>
                              <a:gd name="T4" fmla="*/ 234 w 1311"/>
                              <a:gd name="T5" fmla="*/ 702 h 702"/>
                              <a:gd name="T6" fmla="*/ 1311 w 1311"/>
                              <a:gd name="T7" fmla="*/ 162 h 702"/>
                              <a:gd name="T8" fmla="*/ 1024 w 1311"/>
                              <a:gd name="T9" fmla="*/ 0 h 702"/>
                            </a:gdLst>
                            <a:ahLst/>
                            <a:cxnLst>
                              <a:cxn ang="0">
                                <a:pos x="T0" y="T1"/>
                              </a:cxn>
                              <a:cxn ang="0">
                                <a:pos x="T2" y="T3"/>
                              </a:cxn>
                              <a:cxn ang="0">
                                <a:pos x="T4" y="T5"/>
                              </a:cxn>
                              <a:cxn ang="0">
                                <a:pos x="T6" y="T7"/>
                              </a:cxn>
                              <a:cxn ang="0">
                                <a:pos x="T8" y="T9"/>
                              </a:cxn>
                            </a:cxnLst>
                            <a:rect l="0" t="0" r="r" b="b"/>
                            <a:pathLst>
                              <a:path w="1311" h="702">
                                <a:moveTo>
                                  <a:pt x="1024" y="0"/>
                                </a:moveTo>
                                <a:lnTo>
                                  <a:pt x="0" y="540"/>
                                </a:lnTo>
                                <a:lnTo>
                                  <a:pt x="234" y="702"/>
                                </a:lnTo>
                                <a:lnTo>
                                  <a:pt x="1311" y="162"/>
                                </a:lnTo>
                                <a:lnTo>
                                  <a:pt x="1024"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38"/>
                        <wps:cNvSpPr>
                          <a:spLocks/>
                        </wps:cNvSpPr>
                        <wps:spPr bwMode="auto">
                          <a:xfrm>
                            <a:off x="137160" y="2101850"/>
                            <a:ext cx="775335" cy="616585"/>
                          </a:xfrm>
                          <a:custGeom>
                            <a:avLst/>
                            <a:gdLst>
                              <a:gd name="T0" fmla="*/ 1203 w 1221"/>
                              <a:gd name="T1" fmla="*/ 0 h 971"/>
                              <a:gd name="T2" fmla="*/ 1167 w 1221"/>
                              <a:gd name="T3" fmla="*/ 53 h 971"/>
                              <a:gd name="T4" fmla="*/ 1077 w 1221"/>
                              <a:gd name="T5" fmla="*/ 125 h 971"/>
                              <a:gd name="T6" fmla="*/ 1005 w 1221"/>
                              <a:gd name="T7" fmla="*/ 179 h 971"/>
                              <a:gd name="T8" fmla="*/ 916 w 1221"/>
                              <a:gd name="T9" fmla="*/ 215 h 971"/>
                              <a:gd name="T10" fmla="*/ 790 w 1221"/>
                              <a:gd name="T11" fmla="*/ 251 h 971"/>
                              <a:gd name="T12" fmla="*/ 628 w 1221"/>
                              <a:gd name="T13" fmla="*/ 269 h 971"/>
                              <a:gd name="T14" fmla="*/ 467 w 1221"/>
                              <a:gd name="T15" fmla="*/ 269 h 971"/>
                              <a:gd name="T16" fmla="*/ 341 w 1221"/>
                              <a:gd name="T17" fmla="*/ 251 h 971"/>
                              <a:gd name="T18" fmla="*/ 197 w 1221"/>
                              <a:gd name="T19" fmla="*/ 269 h 971"/>
                              <a:gd name="T20" fmla="*/ 72 w 1221"/>
                              <a:gd name="T21" fmla="*/ 323 h 971"/>
                              <a:gd name="T22" fmla="*/ 0 w 1221"/>
                              <a:gd name="T23" fmla="*/ 395 h 971"/>
                              <a:gd name="T24" fmla="*/ 0 w 1221"/>
                              <a:gd name="T25" fmla="*/ 467 h 971"/>
                              <a:gd name="T26" fmla="*/ 18 w 1221"/>
                              <a:gd name="T27" fmla="*/ 575 h 971"/>
                              <a:gd name="T28" fmla="*/ 72 w 1221"/>
                              <a:gd name="T29" fmla="*/ 701 h 971"/>
                              <a:gd name="T30" fmla="*/ 197 w 1221"/>
                              <a:gd name="T31" fmla="*/ 827 h 971"/>
                              <a:gd name="T32" fmla="*/ 377 w 1221"/>
                              <a:gd name="T33" fmla="*/ 917 h 971"/>
                              <a:gd name="T34" fmla="*/ 628 w 1221"/>
                              <a:gd name="T35" fmla="*/ 953 h 971"/>
                              <a:gd name="T36" fmla="*/ 862 w 1221"/>
                              <a:gd name="T37" fmla="*/ 971 h 971"/>
                              <a:gd name="T38" fmla="*/ 1059 w 1221"/>
                              <a:gd name="T39" fmla="*/ 953 h 971"/>
                              <a:gd name="T40" fmla="*/ 1131 w 1221"/>
                              <a:gd name="T41" fmla="*/ 737 h 971"/>
                              <a:gd name="T42" fmla="*/ 1041 w 1221"/>
                              <a:gd name="T43" fmla="*/ 737 h 971"/>
                              <a:gd name="T44" fmla="*/ 826 w 1221"/>
                              <a:gd name="T45" fmla="*/ 737 h 971"/>
                              <a:gd name="T46" fmla="*/ 610 w 1221"/>
                              <a:gd name="T47" fmla="*/ 719 h 971"/>
                              <a:gd name="T48" fmla="*/ 449 w 1221"/>
                              <a:gd name="T49" fmla="*/ 701 h 971"/>
                              <a:gd name="T50" fmla="*/ 359 w 1221"/>
                              <a:gd name="T51" fmla="*/ 683 h 971"/>
                              <a:gd name="T52" fmla="*/ 251 w 1221"/>
                              <a:gd name="T53" fmla="*/ 629 h 971"/>
                              <a:gd name="T54" fmla="*/ 161 w 1221"/>
                              <a:gd name="T55" fmla="*/ 593 h 971"/>
                              <a:gd name="T56" fmla="*/ 144 w 1221"/>
                              <a:gd name="T57" fmla="*/ 521 h 971"/>
                              <a:gd name="T58" fmla="*/ 161 w 1221"/>
                              <a:gd name="T59" fmla="*/ 449 h 971"/>
                              <a:gd name="T60" fmla="*/ 215 w 1221"/>
                              <a:gd name="T61" fmla="*/ 395 h 971"/>
                              <a:gd name="T62" fmla="*/ 269 w 1221"/>
                              <a:gd name="T63" fmla="*/ 359 h 971"/>
                              <a:gd name="T64" fmla="*/ 341 w 1221"/>
                              <a:gd name="T65" fmla="*/ 341 h 971"/>
                              <a:gd name="T66" fmla="*/ 431 w 1221"/>
                              <a:gd name="T67" fmla="*/ 359 h 971"/>
                              <a:gd name="T68" fmla="*/ 574 w 1221"/>
                              <a:gd name="T69" fmla="*/ 413 h 971"/>
                              <a:gd name="T70" fmla="*/ 700 w 1221"/>
                              <a:gd name="T71" fmla="*/ 467 h 971"/>
                              <a:gd name="T72" fmla="*/ 790 w 1221"/>
                              <a:gd name="T73" fmla="*/ 503 h 971"/>
                              <a:gd name="T74" fmla="*/ 880 w 1221"/>
                              <a:gd name="T75" fmla="*/ 467 h 971"/>
                              <a:gd name="T76" fmla="*/ 1005 w 1221"/>
                              <a:gd name="T77" fmla="*/ 413 h 971"/>
                              <a:gd name="T78" fmla="*/ 1131 w 1221"/>
                              <a:gd name="T79" fmla="*/ 377 h 971"/>
                              <a:gd name="T80" fmla="*/ 1167 w 1221"/>
                              <a:gd name="T81" fmla="*/ 34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221" h="971">
                                <a:moveTo>
                                  <a:pt x="1221" y="0"/>
                                </a:moveTo>
                                <a:lnTo>
                                  <a:pt x="1203" y="0"/>
                                </a:lnTo>
                                <a:lnTo>
                                  <a:pt x="1185" y="18"/>
                                </a:lnTo>
                                <a:lnTo>
                                  <a:pt x="1167" y="53"/>
                                </a:lnTo>
                                <a:lnTo>
                                  <a:pt x="1131" y="89"/>
                                </a:lnTo>
                                <a:lnTo>
                                  <a:pt x="1077" y="125"/>
                                </a:lnTo>
                                <a:lnTo>
                                  <a:pt x="1041" y="143"/>
                                </a:lnTo>
                                <a:lnTo>
                                  <a:pt x="1005" y="179"/>
                                </a:lnTo>
                                <a:lnTo>
                                  <a:pt x="969" y="197"/>
                                </a:lnTo>
                                <a:lnTo>
                                  <a:pt x="916" y="215"/>
                                </a:lnTo>
                                <a:lnTo>
                                  <a:pt x="862" y="233"/>
                                </a:lnTo>
                                <a:lnTo>
                                  <a:pt x="790" y="251"/>
                                </a:lnTo>
                                <a:lnTo>
                                  <a:pt x="718" y="269"/>
                                </a:lnTo>
                                <a:lnTo>
                                  <a:pt x="628" y="269"/>
                                </a:lnTo>
                                <a:lnTo>
                                  <a:pt x="556" y="269"/>
                                </a:lnTo>
                                <a:lnTo>
                                  <a:pt x="467" y="269"/>
                                </a:lnTo>
                                <a:lnTo>
                                  <a:pt x="395" y="269"/>
                                </a:lnTo>
                                <a:lnTo>
                                  <a:pt x="341" y="251"/>
                                </a:lnTo>
                                <a:lnTo>
                                  <a:pt x="269" y="251"/>
                                </a:lnTo>
                                <a:lnTo>
                                  <a:pt x="197" y="269"/>
                                </a:lnTo>
                                <a:lnTo>
                                  <a:pt x="126" y="305"/>
                                </a:lnTo>
                                <a:lnTo>
                                  <a:pt x="72" y="323"/>
                                </a:lnTo>
                                <a:lnTo>
                                  <a:pt x="36" y="359"/>
                                </a:lnTo>
                                <a:lnTo>
                                  <a:pt x="0" y="395"/>
                                </a:lnTo>
                                <a:lnTo>
                                  <a:pt x="0" y="431"/>
                                </a:lnTo>
                                <a:lnTo>
                                  <a:pt x="0" y="467"/>
                                </a:lnTo>
                                <a:lnTo>
                                  <a:pt x="0" y="521"/>
                                </a:lnTo>
                                <a:lnTo>
                                  <a:pt x="18" y="575"/>
                                </a:lnTo>
                                <a:lnTo>
                                  <a:pt x="36" y="647"/>
                                </a:lnTo>
                                <a:lnTo>
                                  <a:pt x="72" y="701"/>
                                </a:lnTo>
                                <a:lnTo>
                                  <a:pt x="126" y="755"/>
                                </a:lnTo>
                                <a:lnTo>
                                  <a:pt x="197" y="827"/>
                                </a:lnTo>
                                <a:lnTo>
                                  <a:pt x="269" y="863"/>
                                </a:lnTo>
                                <a:lnTo>
                                  <a:pt x="377" y="917"/>
                                </a:lnTo>
                                <a:lnTo>
                                  <a:pt x="503" y="935"/>
                                </a:lnTo>
                                <a:lnTo>
                                  <a:pt x="628" y="953"/>
                                </a:lnTo>
                                <a:lnTo>
                                  <a:pt x="754" y="971"/>
                                </a:lnTo>
                                <a:lnTo>
                                  <a:pt x="862" y="971"/>
                                </a:lnTo>
                                <a:lnTo>
                                  <a:pt x="969" y="971"/>
                                </a:lnTo>
                                <a:lnTo>
                                  <a:pt x="1059" y="953"/>
                                </a:lnTo>
                                <a:lnTo>
                                  <a:pt x="1095" y="953"/>
                                </a:lnTo>
                                <a:lnTo>
                                  <a:pt x="1131" y="737"/>
                                </a:lnTo>
                                <a:lnTo>
                                  <a:pt x="1113" y="737"/>
                                </a:lnTo>
                                <a:lnTo>
                                  <a:pt x="1041" y="737"/>
                                </a:lnTo>
                                <a:lnTo>
                                  <a:pt x="952" y="737"/>
                                </a:lnTo>
                                <a:lnTo>
                                  <a:pt x="826" y="737"/>
                                </a:lnTo>
                                <a:lnTo>
                                  <a:pt x="718" y="719"/>
                                </a:lnTo>
                                <a:lnTo>
                                  <a:pt x="610" y="719"/>
                                </a:lnTo>
                                <a:lnTo>
                                  <a:pt x="521" y="701"/>
                                </a:lnTo>
                                <a:lnTo>
                                  <a:pt x="449" y="701"/>
                                </a:lnTo>
                                <a:lnTo>
                                  <a:pt x="413" y="683"/>
                                </a:lnTo>
                                <a:lnTo>
                                  <a:pt x="359" y="683"/>
                                </a:lnTo>
                                <a:lnTo>
                                  <a:pt x="305" y="665"/>
                                </a:lnTo>
                                <a:lnTo>
                                  <a:pt x="251" y="629"/>
                                </a:lnTo>
                                <a:lnTo>
                                  <a:pt x="197" y="611"/>
                                </a:lnTo>
                                <a:lnTo>
                                  <a:pt x="161" y="593"/>
                                </a:lnTo>
                                <a:lnTo>
                                  <a:pt x="144" y="557"/>
                                </a:lnTo>
                                <a:lnTo>
                                  <a:pt x="144" y="521"/>
                                </a:lnTo>
                                <a:lnTo>
                                  <a:pt x="144" y="485"/>
                                </a:lnTo>
                                <a:lnTo>
                                  <a:pt x="161" y="449"/>
                                </a:lnTo>
                                <a:lnTo>
                                  <a:pt x="179" y="431"/>
                                </a:lnTo>
                                <a:lnTo>
                                  <a:pt x="215" y="395"/>
                                </a:lnTo>
                                <a:lnTo>
                                  <a:pt x="233" y="377"/>
                                </a:lnTo>
                                <a:lnTo>
                                  <a:pt x="269" y="359"/>
                                </a:lnTo>
                                <a:lnTo>
                                  <a:pt x="305" y="359"/>
                                </a:lnTo>
                                <a:lnTo>
                                  <a:pt x="341" y="341"/>
                                </a:lnTo>
                                <a:lnTo>
                                  <a:pt x="377" y="359"/>
                                </a:lnTo>
                                <a:lnTo>
                                  <a:pt x="431" y="359"/>
                                </a:lnTo>
                                <a:lnTo>
                                  <a:pt x="503" y="395"/>
                                </a:lnTo>
                                <a:lnTo>
                                  <a:pt x="574" y="413"/>
                                </a:lnTo>
                                <a:lnTo>
                                  <a:pt x="646" y="449"/>
                                </a:lnTo>
                                <a:lnTo>
                                  <a:pt x="700" y="467"/>
                                </a:lnTo>
                                <a:lnTo>
                                  <a:pt x="754" y="485"/>
                                </a:lnTo>
                                <a:lnTo>
                                  <a:pt x="790" y="503"/>
                                </a:lnTo>
                                <a:lnTo>
                                  <a:pt x="844" y="485"/>
                                </a:lnTo>
                                <a:lnTo>
                                  <a:pt x="880" y="467"/>
                                </a:lnTo>
                                <a:lnTo>
                                  <a:pt x="952" y="449"/>
                                </a:lnTo>
                                <a:lnTo>
                                  <a:pt x="1005" y="413"/>
                                </a:lnTo>
                                <a:lnTo>
                                  <a:pt x="1077" y="395"/>
                                </a:lnTo>
                                <a:lnTo>
                                  <a:pt x="1131" y="377"/>
                                </a:lnTo>
                                <a:lnTo>
                                  <a:pt x="1167" y="359"/>
                                </a:lnTo>
                                <a:lnTo>
                                  <a:pt x="1167" y="341"/>
                                </a:lnTo>
                                <a:lnTo>
                                  <a:pt x="1221" y="0"/>
                                </a:lnTo>
                                <a:close/>
                              </a:path>
                            </a:pathLst>
                          </a:custGeom>
                          <a:solidFill>
                            <a:srgbClr val="96969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39"/>
                        <wps:cNvSpPr>
                          <a:spLocks/>
                        </wps:cNvSpPr>
                        <wps:spPr bwMode="auto">
                          <a:xfrm>
                            <a:off x="1117600" y="650875"/>
                            <a:ext cx="570230" cy="285750"/>
                          </a:xfrm>
                          <a:custGeom>
                            <a:avLst/>
                            <a:gdLst>
                              <a:gd name="T0" fmla="*/ 898 w 898"/>
                              <a:gd name="T1" fmla="*/ 0 h 450"/>
                              <a:gd name="T2" fmla="*/ 880 w 898"/>
                              <a:gd name="T3" fmla="*/ 0 h 450"/>
                              <a:gd name="T4" fmla="*/ 826 w 898"/>
                              <a:gd name="T5" fmla="*/ 0 h 450"/>
                              <a:gd name="T6" fmla="*/ 736 w 898"/>
                              <a:gd name="T7" fmla="*/ 18 h 450"/>
                              <a:gd name="T8" fmla="*/ 628 w 898"/>
                              <a:gd name="T9" fmla="*/ 18 h 450"/>
                              <a:gd name="T10" fmla="*/ 521 w 898"/>
                              <a:gd name="T11" fmla="*/ 36 h 450"/>
                              <a:gd name="T12" fmla="*/ 431 w 898"/>
                              <a:gd name="T13" fmla="*/ 36 h 450"/>
                              <a:gd name="T14" fmla="*/ 341 w 898"/>
                              <a:gd name="T15" fmla="*/ 54 h 450"/>
                              <a:gd name="T16" fmla="*/ 287 w 898"/>
                              <a:gd name="T17" fmla="*/ 72 h 450"/>
                              <a:gd name="T18" fmla="*/ 251 w 898"/>
                              <a:gd name="T19" fmla="*/ 108 h 450"/>
                              <a:gd name="T20" fmla="*/ 216 w 898"/>
                              <a:gd name="T21" fmla="*/ 126 h 450"/>
                              <a:gd name="T22" fmla="*/ 180 w 898"/>
                              <a:gd name="T23" fmla="*/ 162 h 450"/>
                              <a:gd name="T24" fmla="*/ 126 w 898"/>
                              <a:gd name="T25" fmla="*/ 198 h 450"/>
                              <a:gd name="T26" fmla="*/ 90 w 898"/>
                              <a:gd name="T27" fmla="*/ 234 h 450"/>
                              <a:gd name="T28" fmla="*/ 54 w 898"/>
                              <a:gd name="T29" fmla="*/ 306 h 450"/>
                              <a:gd name="T30" fmla="*/ 18 w 898"/>
                              <a:gd name="T31" fmla="*/ 360 h 450"/>
                              <a:gd name="T32" fmla="*/ 0 w 898"/>
                              <a:gd name="T33" fmla="*/ 450 h 450"/>
                              <a:gd name="T34" fmla="*/ 0 w 898"/>
                              <a:gd name="T35" fmla="*/ 432 h 450"/>
                              <a:gd name="T36" fmla="*/ 36 w 898"/>
                              <a:gd name="T37" fmla="*/ 414 h 450"/>
                              <a:gd name="T38" fmla="*/ 72 w 898"/>
                              <a:gd name="T39" fmla="*/ 378 h 450"/>
                              <a:gd name="T40" fmla="*/ 126 w 898"/>
                              <a:gd name="T41" fmla="*/ 342 h 450"/>
                              <a:gd name="T42" fmla="*/ 180 w 898"/>
                              <a:gd name="T43" fmla="*/ 288 h 450"/>
                              <a:gd name="T44" fmla="*/ 233 w 898"/>
                              <a:gd name="T45" fmla="*/ 252 h 450"/>
                              <a:gd name="T46" fmla="*/ 287 w 898"/>
                              <a:gd name="T47" fmla="*/ 234 h 450"/>
                              <a:gd name="T48" fmla="*/ 341 w 898"/>
                              <a:gd name="T49" fmla="*/ 216 h 450"/>
                              <a:gd name="T50" fmla="*/ 413 w 898"/>
                              <a:gd name="T51" fmla="*/ 216 h 450"/>
                              <a:gd name="T52" fmla="*/ 485 w 898"/>
                              <a:gd name="T53" fmla="*/ 198 h 450"/>
                              <a:gd name="T54" fmla="*/ 557 w 898"/>
                              <a:gd name="T55" fmla="*/ 198 h 450"/>
                              <a:gd name="T56" fmla="*/ 646 w 898"/>
                              <a:gd name="T57" fmla="*/ 198 h 450"/>
                              <a:gd name="T58" fmla="*/ 718 w 898"/>
                              <a:gd name="T59" fmla="*/ 180 h 450"/>
                              <a:gd name="T60" fmla="*/ 772 w 898"/>
                              <a:gd name="T61" fmla="*/ 180 h 450"/>
                              <a:gd name="T62" fmla="*/ 826 w 898"/>
                              <a:gd name="T63" fmla="*/ 180 h 450"/>
                              <a:gd name="T64" fmla="*/ 844 w 898"/>
                              <a:gd name="T65" fmla="*/ 180 h 450"/>
                              <a:gd name="T66" fmla="*/ 880 w 898"/>
                              <a:gd name="T67" fmla="*/ 126 h 450"/>
                              <a:gd name="T68" fmla="*/ 898 w 898"/>
                              <a:gd name="T69"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98" h="450">
                                <a:moveTo>
                                  <a:pt x="898" y="0"/>
                                </a:moveTo>
                                <a:lnTo>
                                  <a:pt x="880" y="0"/>
                                </a:lnTo>
                                <a:lnTo>
                                  <a:pt x="826" y="0"/>
                                </a:lnTo>
                                <a:lnTo>
                                  <a:pt x="736" y="18"/>
                                </a:lnTo>
                                <a:lnTo>
                                  <a:pt x="628" y="18"/>
                                </a:lnTo>
                                <a:lnTo>
                                  <a:pt x="521" y="36"/>
                                </a:lnTo>
                                <a:lnTo>
                                  <a:pt x="431" y="36"/>
                                </a:lnTo>
                                <a:lnTo>
                                  <a:pt x="341" y="54"/>
                                </a:lnTo>
                                <a:lnTo>
                                  <a:pt x="287" y="72"/>
                                </a:lnTo>
                                <a:lnTo>
                                  <a:pt x="251" y="108"/>
                                </a:lnTo>
                                <a:lnTo>
                                  <a:pt x="216" y="126"/>
                                </a:lnTo>
                                <a:lnTo>
                                  <a:pt x="180" y="162"/>
                                </a:lnTo>
                                <a:lnTo>
                                  <a:pt x="126" y="198"/>
                                </a:lnTo>
                                <a:lnTo>
                                  <a:pt x="90" y="234"/>
                                </a:lnTo>
                                <a:lnTo>
                                  <a:pt x="54" y="306"/>
                                </a:lnTo>
                                <a:lnTo>
                                  <a:pt x="18" y="360"/>
                                </a:lnTo>
                                <a:lnTo>
                                  <a:pt x="0" y="450"/>
                                </a:lnTo>
                                <a:lnTo>
                                  <a:pt x="0" y="432"/>
                                </a:lnTo>
                                <a:lnTo>
                                  <a:pt x="36" y="414"/>
                                </a:lnTo>
                                <a:lnTo>
                                  <a:pt x="72" y="378"/>
                                </a:lnTo>
                                <a:lnTo>
                                  <a:pt x="126" y="342"/>
                                </a:lnTo>
                                <a:lnTo>
                                  <a:pt x="180" y="288"/>
                                </a:lnTo>
                                <a:lnTo>
                                  <a:pt x="233" y="252"/>
                                </a:lnTo>
                                <a:lnTo>
                                  <a:pt x="287" y="234"/>
                                </a:lnTo>
                                <a:lnTo>
                                  <a:pt x="341" y="216"/>
                                </a:lnTo>
                                <a:lnTo>
                                  <a:pt x="413" y="216"/>
                                </a:lnTo>
                                <a:lnTo>
                                  <a:pt x="485" y="198"/>
                                </a:lnTo>
                                <a:lnTo>
                                  <a:pt x="557" y="198"/>
                                </a:lnTo>
                                <a:lnTo>
                                  <a:pt x="646" y="198"/>
                                </a:lnTo>
                                <a:lnTo>
                                  <a:pt x="718" y="180"/>
                                </a:lnTo>
                                <a:lnTo>
                                  <a:pt x="772" y="180"/>
                                </a:lnTo>
                                <a:lnTo>
                                  <a:pt x="826" y="180"/>
                                </a:lnTo>
                                <a:lnTo>
                                  <a:pt x="844" y="180"/>
                                </a:lnTo>
                                <a:lnTo>
                                  <a:pt x="880" y="126"/>
                                </a:lnTo>
                                <a:lnTo>
                                  <a:pt x="898" y="0"/>
                                </a:lnTo>
                                <a:close/>
                              </a:path>
                            </a:pathLst>
                          </a:custGeom>
                          <a:solidFill>
                            <a:srgbClr val="96969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 name="Freeform 40"/>
                        <wps:cNvSpPr>
                          <a:spLocks/>
                        </wps:cNvSpPr>
                        <wps:spPr bwMode="auto">
                          <a:xfrm>
                            <a:off x="319405" y="2101850"/>
                            <a:ext cx="593090" cy="307975"/>
                          </a:xfrm>
                          <a:custGeom>
                            <a:avLst/>
                            <a:gdLst>
                              <a:gd name="T0" fmla="*/ 934 w 934"/>
                              <a:gd name="T1" fmla="*/ 0 h 485"/>
                              <a:gd name="T2" fmla="*/ 916 w 934"/>
                              <a:gd name="T3" fmla="*/ 0 h 485"/>
                              <a:gd name="T4" fmla="*/ 898 w 934"/>
                              <a:gd name="T5" fmla="*/ 18 h 485"/>
                              <a:gd name="T6" fmla="*/ 880 w 934"/>
                              <a:gd name="T7" fmla="*/ 35 h 485"/>
                              <a:gd name="T8" fmla="*/ 844 w 934"/>
                              <a:gd name="T9" fmla="*/ 71 h 485"/>
                              <a:gd name="T10" fmla="*/ 808 w 934"/>
                              <a:gd name="T11" fmla="*/ 107 h 485"/>
                              <a:gd name="T12" fmla="*/ 772 w 934"/>
                              <a:gd name="T13" fmla="*/ 125 h 485"/>
                              <a:gd name="T14" fmla="*/ 736 w 934"/>
                              <a:gd name="T15" fmla="*/ 161 h 485"/>
                              <a:gd name="T16" fmla="*/ 700 w 934"/>
                              <a:gd name="T17" fmla="*/ 179 h 485"/>
                              <a:gd name="T18" fmla="*/ 665 w 934"/>
                              <a:gd name="T19" fmla="*/ 197 h 485"/>
                              <a:gd name="T20" fmla="*/ 611 w 934"/>
                              <a:gd name="T21" fmla="*/ 215 h 485"/>
                              <a:gd name="T22" fmla="*/ 575 w 934"/>
                              <a:gd name="T23" fmla="*/ 233 h 485"/>
                              <a:gd name="T24" fmla="*/ 521 w 934"/>
                              <a:gd name="T25" fmla="*/ 251 h 485"/>
                              <a:gd name="T26" fmla="*/ 485 w 934"/>
                              <a:gd name="T27" fmla="*/ 269 h 485"/>
                              <a:gd name="T28" fmla="*/ 431 w 934"/>
                              <a:gd name="T29" fmla="*/ 269 h 485"/>
                              <a:gd name="T30" fmla="*/ 413 w 934"/>
                              <a:gd name="T31" fmla="*/ 269 h 485"/>
                              <a:gd name="T32" fmla="*/ 413 w 934"/>
                              <a:gd name="T33" fmla="*/ 287 h 485"/>
                              <a:gd name="T34" fmla="*/ 72 w 934"/>
                              <a:gd name="T35" fmla="*/ 287 h 485"/>
                              <a:gd name="T36" fmla="*/ 0 w 934"/>
                              <a:gd name="T37" fmla="*/ 341 h 485"/>
                              <a:gd name="T38" fmla="*/ 0 w 934"/>
                              <a:gd name="T39" fmla="*/ 341 h 485"/>
                              <a:gd name="T40" fmla="*/ 18 w 934"/>
                              <a:gd name="T41" fmla="*/ 359 h 485"/>
                              <a:gd name="T42" fmla="*/ 54 w 934"/>
                              <a:gd name="T43" fmla="*/ 359 h 485"/>
                              <a:gd name="T44" fmla="*/ 90 w 934"/>
                              <a:gd name="T45" fmla="*/ 359 h 485"/>
                              <a:gd name="T46" fmla="*/ 126 w 934"/>
                              <a:gd name="T47" fmla="*/ 377 h 485"/>
                              <a:gd name="T48" fmla="*/ 180 w 934"/>
                              <a:gd name="T49" fmla="*/ 377 h 485"/>
                              <a:gd name="T50" fmla="*/ 216 w 934"/>
                              <a:gd name="T51" fmla="*/ 395 h 485"/>
                              <a:gd name="T52" fmla="*/ 234 w 934"/>
                              <a:gd name="T53" fmla="*/ 413 h 485"/>
                              <a:gd name="T54" fmla="*/ 269 w 934"/>
                              <a:gd name="T55" fmla="*/ 413 h 485"/>
                              <a:gd name="T56" fmla="*/ 305 w 934"/>
                              <a:gd name="T57" fmla="*/ 431 h 485"/>
                              <a:gd name="T58" fmla="*/ 341 w 934"/>
                              <a:gd name="T59" fmla="*/ 449 h 485"/>
                              <a:gd name="T60" fmla="*/ 377 w 934"/>
                              <a:gd name="T61" fmla="*/ 467 h 485"/>
                              <a:gd name="T62" fmla="*/ 431 w 934"/>
                              <a:gd name="T63" fmla="*/ 485 h 485"/>
                              <a:gd name="T64" fmla="*/ 467 w 934"/>
                              <a:gd name="T65" fmla="*/ 485 h 485"/>
                              <a:gd name="T66" fmla="*/ 521 w 934"/>
                              <a:gd name="T67" fmla="*/ 485 h 485"/>
                              <a:gd name="T68" fmla="*/ 557 w 934"/>
                              <a:gd name="T69" fmla="*/ 485 h 485"/>
                              <a:gd name="T70" fmla="*/ 575 w 934"/>
                              <a:gd name="T71" fmla="*/ 485 h 485"/>
                              <a:gd name="T72" fmla="*/ 629 w 934"/>
                              <a:gd name="T73" fmla="*/ 467 h 485"/>
                              <a:gd name="T74" fmla="*/ 682 w 934"/>
                              <a:gd name="T75" fmla="*/ 449 h 485"/>
                              <a:gd name="T76" fmla="*/ 736 w 934"/>
                              <a:gd name="T77" fmla="*/ 413 h 485"/>
                              <a:gd name="T78" fmla="*/ 790 w 934"/>
                              <a:gd name="T79" fmla="*/ 395 h 485"/>
                              <a:gd name="T80" fmla="*/ 844 w 934"/>
                              <a:gd name="T81" fmla="*/ 377 h 485"/>
                              <a:gd name="T82" fmla="*/ 862 w 934"/>
                              <a:gd name="T83" fmla="*/ 359 h 485"/>
                              <a:gd name="T84" fmla="*/ 880 w 934"/>
                              <a:gd name="T85" fmla="*/ 341 h 485"/>
                              <a:gd name="T86" fmla="*/ 898 w 934"/>
                              <a:gd name="T87" fmla="*/ 323 h 485"/>
                              <a:gd name="T88" fmla="*/ 898 w 934"/>
                              <a:gd name="T89" fmla="*/ 287 h 485"/>
                              <a:gd name="T90" fmla="*/ 898 w 934"/>
                              <a:gd name="T91" fmla="*/ 215 h 485"/>
                              <a:gd name="T92" fmla="*/ 916 w 934"/>
                              <a:gd name="T93" fmla="*/ 161 h 485"/>
                              <a:gd name="T94" fmla="*/ 916 w 934"/>
                              <a:gd name="T95" fmla="*/ 89 h 485"/>
                              <a:gd name="T96" fmla="*/ 916 w 934"/>
                              <a:gd name="T97" fmla="*/ 53 h 485"/>
                              <a:gd name="T98" fmla="*/ 934 w 934"/>
                              <a:gd name="T99" fmla="*/ 18 h 485"/>
                              <a:gd name="T100" fmla="*/ 934 w 934"/>
                              <a:gd name="T101" fmla="*/ 0 h 4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34" h="485">
                                <a:moveTo>
                                  <a:pt x="934" y="0"/>
                                </a:moveTo>
                                <a:lnTo>
                                  <a:pt x="916" y="0"/>
                                </a:lnTo>
                                <a:lnTo>
                                  <a:pt x="898" y="18"/>
                                </a:lnTo>
                                <a:lnTo>
                                  <a:pt x="880" y="35"/>
                                </a:lnTo>
                                <a:lnTo>
                                  <a:pt x="844" y="71"/>
                                </a:lnTo>
                                <a:lnTo>
                                  <a:pt x="808" y="107"/>
                                </a:lnTo>
                                <a:lnTo>
                                  <a:pt x="772" y="125"/>
                                </a:lnTo>
                                <a:lnTo>
                                  <a:pt x="736" y="161"/>
                                </a:lnTo>
                                <a:lnTo>
                                  <a:pt x="700" y="179"/>
                                </a:lnTo>
                                <a:lnTo>
                                  <a:pt x="665" y="197"/>
                                </a:lnTo>
                                <a:lnTo>
                                  <a:pt x="611" y="215"/>
                                </a:lnTo>
                                <a:lnTo>
                                  <a:pt x="575" y="233"/>
                                </a:lnTo>
                                <a:lnTo>
                                  <a:pt x="521" y="251"/>
                                </a:lnTo>
                                <a:lnTo>
                                  <a:pt x="485" y="269"/>
                                </a:lnTo>
                                <a:lnTo>
                                  <a:pt x="431" y="269"/>
                                </a:lnTo>
                                <a:lnTo>
                                  <a:pt x="413" y="269"/>
                                </a:lnTo>
                                <a:lnTo>
                                  <a:pt x="413" y="287"/>
                                </a:lnTo>
                                <a:lnTo>
                                  <a:pt x="72" y="287"/>
                                </a:lnTo>
                                <a:lnTo>
                                  <a:pt x="0" y="341"/>
                                </a:lnTo>
                                <a:lnTo>
                                  <a:pt x="18" y="359"/>
                                </a:lnTo>
                                <a:lnTo>
                                  <a:pt x="54" y="359"/>
                                </a:lnTo>
                                <a:lnTo>
                                  <a:pt x="90" y="359"/>
                                </a:lnTo>
                                <a:lnTo>
                                  <a:pt x="126" y="377"/>
                                </a:lnTo>
                                <a:lnTo>
                                  <a:pt x="180" y="377"/>
                                </a:lnTo>
                                <a:lnTo>
                                  <a:pt x="216" y="395"/>
                                </a:lnTo>
                                <a:lnTo>
                                  <a:pt x="234" y="413"/>
                                </a:lnTo>
                                <a:lnTo>
                                  <a:pt x="269" y="413"/>
                                </a:lnTo>
                                <a:lnTo>
                                  <a:pt x="305" y="431"/>
                                </a:lnTo>
                                <a:lnTo>
                                  <a:pt x="341" y="449"/>
                                </a:lnTo>
                                <a:lnTo>
                                  <a:pt x="377" y="467"/>
                                </a:lnTo>
                                <a:lnTo>
                                  <a:pt x="431" y="485"/>
                                </a:lnTo>
                                <a:lnTo>
                                  <a:pt x="467" y="485"/>
                                </a:lnTo>
                                <a:lnTo>
                                  <a:pt x="521" y="485"/>
                                </a:lnTo>
                                <a:lnTo>
                                  <a:pt x="557" y="485"/>
                                </a:lnTo>
                                <a:lnTo>
                                  <a:pt x="575" y="485"/>
                                </a:lnTo>
                                <a:lnTo>
                                  <a:pt x="629" y="467"/>
                                </a:lnTo>
                                <a:lnTo>
                                  <a:pt x="682" y="449"/>
                                </a:lnTo>
                                <a:lnTo>
                                  <a:pt x="736" y="413"/>
                                </a:lnTo>
                                <a:lnTo>
                                  <a:pt x="790" y="395"/>
                                </a:lnTo>
                                <a:lnTo>
                                  <a:pt x="844" y="377"/>
                                </a:lnTo>
                                <a:lnTo>
                                  <a:pt x="862" y="359"/>
                                </a:lnTo>
                                <a:lnTo>
                                  <a:pt x="880" y="341"/>
                                </a:lnTo>
                                <a:lnTo>
                                  <a:pt x="898" y="323"/>
                                </a:lnTo>
                                <a:lnTo>
                                  <a:pt x="898" y="287"/>
                                </a:lnTo>
                                <a:lnTo>
                                  <a:pt x="898" y="215"/>
                                </a:lnTo>
                                <a:lnTo>
                                  <a:pt x="916" y="161"/>
                                </a:lnTo>
                                <a:lnTo>
                                  <a:pt x="916" y="89"/>
                                </a:lnTo>
                                <a:lnTo>
                                  <a:pt x="916" y="53"/>
                                </a:lnTo>
                                <a:lnTo>
                                  <a:pt x="934" y="18"/>
                                </a:lnTo>
                                <a:lnTo>
                                  <a:pt x="934" y="0"/>
                                </a:lnTo>
                                <a:close/>
                              </a:path>
                            </a:pathLst>
                          </a:custGeom>
                          <a:solidFill>
                            <a:srgbClr val="3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41"/>
                        <wps:cNvSpPr>
                          <a:spLocks/>
                        </wps:cNvSpPr>
                        <wps:spPr bwMode="auto">
                          <a:xfrm>
                            <a:off x="1368425" y="753745"/>
                            <a:ext cx="467360" cy="217170"/>
                          </a:xfrm>
                          <a:custGeom>
                            <a:avLst/>
                            <a:gdLst>
                              <a:gd name="T0" fmla="*/ 736 w 736"/>
                              <a:gd name="T1" fmla="*/ 144 h 342"/>
                              <a:gd name="T2" fmla="*/ 377 w 736"/>
                              <a:gd name="T3" fmla="*/ 342 h 342"/>
                              <a:gd name="T4" fmla="*/ 0 w 736"/>
                              <a:gd name="T5" fmla="*/ 270 h 342"/>
                              <a:gd name="T6" fmla="*/ 485 w 736"/>
                              <a:gd name="T7" fmla="*/ 0 h 342"/>
                              <a:gd name="T8" fmla="*/ 736 w 736"/>
                              <a:gd name="T9" fmla="*/ 126 h 342"/>
                              <a:gd name="T10" fmla="*/ 736 w 736"/>
                              <a:gd name="T11" fmla="*/ 144 h 342"/>
                            </a:gdLst>
                            <a:ahLst/>
                            <a:cxnLst>
                              <a:cxn ang="0">
                                <a:pos x="T0" y="T1"/>
                              </a:cxn>
                              <a:cxn ang="0">
                                <a:pos x="T2" y="T3"/>
                              </a:cxn>
                              <a:cxn ang="0">
                                <a:pos x="T4" y="T5"/>
                              </a:cxn>
                              <a:cxn ang="0">
                                <a:pos x="T6" y="T7"/>
                              </a:cxn>
                              <a:cxn ang="0">
                                <a:pos x="T8" y="T9"/>
                              </a:cxn>
                              <a:cxn ang="0">
                                <a:pos x="T10" y="T11"/>
                              </a:cxn>
                            </a:cxnLst>
                            <a:rect l="0" t="0" r="r" b="b"/>
                            <a:pathLst>
                              <a:path w="736" h="342">
                                <a:moveTo>
                                  <a:pt x="736" y="144"/>
                                </a:moveTo>
                                <a:lnTo>
                                  <a:pt x="377" y="342"/>
                                </a:lnTo>
                                <a:lnTo>
                                  <a:pt x="0" y="270"/>
                                </a:lnTo>
                                <a:lnTo>
                                  <a:pt x="485" y="0"/>
                                </a:lnTo>
                                <a:lnTo>
                                  <a:pt x="736" y="126"/>
                                </a:lnTo>
                                <a:lnTo>
                                  <a:pt x="736" y="144"/>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42"/>
                        <wps:cNvSpPr>
                          <a:spLocks/>
                        </wps:cNvSpPr>
                        <wps:spPr bwMode="auto">
                          <a:xfrm>
                            <a:off x="1129030" y="1290955"/>
                            <a:ext cx="193675" cy="1952625"/>
                          </a:xfrm>
                          <a:custGeom>
                            <a:avLst/>
                            <a:gdLst>
                              <a:gd name="T0" fmla="*/ 0 w 305"/>
                              <a:gd name="T1" fmla="*/ 0 h 3075"/>
                              <a:gd name="T2" fmla="*/ 0 w 305"/>
                              <a:gd name="T3" fmla="*/ 107 h 3075"/>
                              <a:gd name="T4" fmla="*/ 0 w 305"/>
                              <a:gd name="T5" fmla="*/ 377 h 3075"/>
                              <a:gd name="T6" fmla="*/ 18 w 305"/>
                              <a:gd name="T7" fmla="*/ 773 h 3075"/>
                              <a:gd name="T8" fmla="*/ 36 w 305"/>
                              <a:gd name="T9" fmla="*/ 1241 h 3075"/>
                              <a:gd name="T10" fmla="*/ 54 w 305"/>
                              <a:gd name="T11" fmla="*/ 1708 h 3075"/>
                              <a:gd name="T12" fmla="*/ 72 w 305"/>
                              <a:gd name="T13" fmla="*/ 2104 h 3075"/>
                              <a:gd name="T14" fmla="*/ 90 w 305"/>
                              <a:gd name="T15" fmla="*/ 2410 h 3075"/>
                              <a:gd name="T16" fmla="*/ 108 w 305"/>
                              <a:gd name="T17" fmla="*/ 2554 h 3075"/>
                              <a:gd name="T18" fmla="*/ 126 w 305"/>
                              <a:gd name="T19" fmla="*/ 2607 h 3075"/>
                              <a:gd name="T20" fmla="*/ 126 w 305"/>
                              <a:gd name="T21" fmla="*/ 2643 h 3075"/>
                              <a:gd name="T22" fmla="*/ 126 w 305"/>
                              <a:gd name="T23" fmla="*/ 2679 h 3075"/>
                              <a:gd name="T24" fmla="*/ 126 w 305"/>
                              <a:gd name="T25" fmla="*/ 2697 h 3075"/>
                              <a:gd name="T26" fmla="*/ 126 w 305"/>
                              <a:gd name="T27" fmla="*/ 2733 h 3075"/>
                              <a:gd name="T28" fmla="*/ 108 w 305"/>
                              <a:gd name="T29" fmla="*/ 2751 h 3075"/>
                              <a:gd name="T30" fmla="*/ 108 w 305"/>
                              <a:gd name="T31" fmla="*/ 2751 h 3075"/>
                              <a:gd name="T32" fmla="*/ 108 w 305"/>
                              <a:gd name="T33" fmla="*/ 2769 h 3075"/>
                              <a:gd name="T34" fmla="*/ 18 w 305"/>
                              <a:gd name="T35" fmla="*/ 2751 h 3075"/>
                              <a:gd name="T36" fmla="*/ 305 w 305"/>
                              <a:gd name="T37" fmla="*/ 3075 h 3075"/>
                              <a:gd name="T38" fmla="*/ 305 w 305"/>
                              <a:gd name="T39" fmla="*/ 3057 h 3075"/>
                              <a:gd name="T40" fmla="*/ 305 w 305"/>
                              <a:gd name="T41" fmla="*/ 3021 h 3075"/>
                              <a:gd name="T42" fmla="*/ 287 w 305"/>
                              <a:gd name="T43" fmla="*/ 2985 h 3075"/>
                              <a:gd name="T44" fmla="*/ 287 w 305"/>
                              <a:gd name="T45" fmla="*/ 2931 h 3075"/>
                              <a:gd name="T46" fmla="*/ 269 w 305"/>
                              <a:gd name="T47" fmla="*/ 2877 h 3075"/>
                              <a:gd name="T48" fmla="*/ 269 w 305"/>
                              <a:gd name="T49" fmla="*/ 2823 h 3075"/>
                              <a:gd name="T50" fmla="*/ 269 w 305"/>
                              <a:gd name="T51" fmla="*/ 2769 h 3075"/>
                              <a:gd name="T52" fmla="*/ 269 w 305"/>
                              <a:gd name="T53" fmla="*/ 2751 h 3075"/>
                              <a:gd name="T54" fmla="*/ 269 w 305"/>
                              <a:gd name="T55" fmla="*/ 2715 h 3075"/>
                              <a:gd name="T56" fmla="*/ 269 w 305"/>
                              <a:gd name="T57" fmla="*/ 2661 h 3075"/>
                              <a:gd name="T58" fmla="*/ 251 w 305"/>
                              <a:gd name="T59" fmla="*/ 2589 h 3075"/>
                              <a:gd name="T60" fmla="*/ 251 w 305"/>
                              <a:gd name="T61" fmla="*/ 2500 h 3075"/>
                              <a:gd name="T62" fmla="*/ 251 w 305"/>
                              <a:gd name="T63" fmla="*/ 2410 h 3075"/>
                              <a:gd name="T64" fmla="*/ 251 w 305"/>
                              <a:gd name="T65" fmla="*/ 2320 h 3075"/>
                              <a:gd name="T66" fmla="*/ 233 w 305"/>
                              <a:gd name="T67" fmla="*/ 2248 h 3075"/>
                              <a:gd name="T68" fmla="*/ 251 w 305"/>
                              <a:gd name="T69" fmla="*/ 2194 h 3075"/>
                              <a:gd name="T70" fmla="*/ 233 w 305"/>
                              <a:gd name="T71" fmla="*/ 2068 h 3075"/>
                              <a:gd name="T72" fmla="*/ 215 w 305"/>
                              <a:gd name="T73" fmla="*/ 1798 h 3075"/>
                              <a:gd name="T74" fmla="*/ 180 w 305"/>
                              <a:gd name="T75" fmla="*/ 1456 h 3075"/>
                              <a:gd name="T76" fmla="*/ 144 w 305"/>
                              <a:gd name="T77" fmla="*/ 1061 h 3075"/>
                              <a:gd name="T78" fmla="*/ 108 w 305"/>
                              <a:gd name="T79" fmla="*/ 683 h 3075"/>
                              <a:gd name="T80" fmla="*/ 72 w 305"/>
                              <a:gd name="T81" fmla="*/ 359 h 3075"/>
                              <a:gd name="T82" fmla="*/ 36 w 305"/>
                              <a:gd name="T83" fmla="*/ 125 h 3075"/>
                              <a:gd name="T84" fmla="*/ 36 w 305"/>
                              <a:gd name="T85" fmla="*/ 36 h 3075"/>
                              <a:gd name="T86" fmla="*/ 0 w 305"/>
                              <a:gd name="T87" fmla="*/ 0 h 30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05" h="3075">
                                <a:moveTo>
                                  <a:pt x="0" y="0"/>
                                </a:moveTo>
                                <a:lnTo>
                                  <a:pt x="0" y="107"/>
                                </a:lnTo>
                                <a:lnTo>
                                  <a:pt x="0" y="377"/>
                                </a:lnTo>
                                <a:lnTo>
                                  <a:pt x="18" y="773"/>
                                </a:lnTo>
                                <a:lnTo>
                                  <a:pt x="36" y="1241"/>
                                </a:lnTo>
                                <a:lnTo>
                                  <a:pt x="54" y="1708"/>
                                </a:lnTo>
                                <a:lnTo>
                                  <a:pt x="72" y="2104"/>
                                </a:lnTo>
                                <a:lnTo>
                                  <a:pt x="90" y="2410"/>
                                </a:lnTo>
                                <a:lnTo>
                                  <a:pt x="108" y="2554"/>
                                </a:lnTo>
                                <a:lnTo>
                                  <a:pt x="126" y="2607"/>
                                </a:lnTo>
                                <a:lnTo>
                                  <a:pt x="126" y="2643"/>
                                </a:lnTo>
                                <a:lnTo>
                                  <a:pt x="126" y="2679"/>
                                </a:lnTo>
                                <a:lnTo>
                                  <a:pt x="126" y="2697"/>
                                </a:lnTo>
                                <a:lnTo>
                                  <a:pt x="126" y="2733"/>
                                </a:lnTo>
                                <a:lnTo>
                                  <a:pt x="108" y="2751"/>
                                </a:lnTo>
                                <a:lnTo>
                                  <a:pt x="108" y="2769"/>
                                </a:lnTo>
                                <a:lnTo>
                                  <a:pt x="18" y="2751"/>
                                </a:lnTo>
                                <a:lnTo>
                                  <a:pt x="305" y="3075"/>
                                </a:lnTo>
                                <a:lnTo>
                                  <a:pt x="305" y="3057"/>
                                </a:lnTo>
                                <a:lnTo>
                                  <a:pt x="305" y="3021"/>
                                </a:lnTo>
                                <a:lnTo>
                                  <a:pt x="287" y="2985"/>
                                </a:lnTo>
                                <a:lnTo>
                                  <a:pt x="287" y="2931"/>
                                </a:lnTo>
                                <a:lnTo>
                                  <a:pt x="269" y="2877"/>
                                </a:lnTo>
                                <a:lnTo>
                                  <a:pt x="269" y="2823"/>
                                </a:lnTo>
                                <a:lnTo>
                                  <a:pt x="269" y="2769"/>
                                </a:lnTo>
                                <a:lnTo>
                                  <a:pt x="269" y="2751"/>
                                </a:lnTo>
                                <a:lnTo>
                                  <a:pt x="269" y="2715"/>
                                </a:lnTo>
                                <a:lnTo>
                                  <a:pt x="269" y="2661"/>
                                </a:lnTo>
                                <a:lnTo>
                                  <a:pt x="251" y="2589"/>
                                </a:lnTo>
                                <a:lnTo>
                                  <a:pt x="251" y="2500"/>
                                </a:lnTo>
                                <a:lnTo>
                                  <a:pt x="251" y="2410"/>
                                </a:lnTo>
                                <a:lnTo>
                                  <a:pt x="251" y="2320"/>
                                </a:lnTo>
                                <a:lnTo>
                                  <a:pt x="233" y="2248"/>
                                </a:lnTo>
                                <a:lnTo>
                                  <a:pt x="251" y="2194"/>
                                </a:lnTo>
                                <a:lnTo>
                                  <a:pt x="233" y="2068"/>
                                </a:lnTo>
                                <a:lnTo>
                                  <a:pt x="215" y="1798"/>
                                </a:lnTo>
                                <a:lnTo>
                                  <a:pt x="180" y="1456"/>
                                </a:lnTo>
                                <a:lnTo>
                                  <a:pt x="144" y="1061"/>
                                </a:lnTo>
                                <a:lnTo>
                                  <a:pt x="108" y="683"/>
                                </a:lnTo>
                                <a:lnTo>
                                  <a:pt x="72" y="359"/>
                                </a:lnTo>
                                <a:lnTo>
                                  <a:pt x="36" y="125"/>
                                </a:lnTo>
                                <a:lnTo>
                                  <a:pt x="36" y="36"/>
                                </a:lnTo>
                                <a:lnTo>
                                  <a:pt x="0" y="0"/>
                                </a:lnTo>
                                <a:close/>
                              </a:path>
                            </a:pathLst>
                          </a:custGeom>
                          <a:solidFill>
                            <a:srgbClr val="0A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43"/>
                        <wps:cNvSpPr>
                          <a:spLocks/>
                        </wps:cNvSpPr>
                        <wps:spPr bwMode="auto">
                          <a:xfrm>
                            <a:off x="1174750" y="228600"/>
                            <a:ext cx="2416810" cy="1473200"/>
                          </a:xfrm>
                          <a:custGeom>
                            <a:avLst/>
                            <a:gdLst>
                              <a:gd name="T0" fmla="*/ 0 w 3806"/>
                              <a:gd name="T1" fmla="*/ 1529 h 2320"/>
                              <a:gd name="T2" fmla="*/ 0 w 3806"/>
                              <a:gd name="T3" fmla="*/ 1547 h 2320"/>
                              <a:gd name="T4" fmla="*/ 0 w 3806"/>
                              <a:gd name="T5" fmla="*/ 1583 h 2320"/>
                              <a:gd name="T6" fmla="*/ 18 w 3806"/>
                              <a:gd name="T7" fmla="*/ 1655 h 2320"/>
                              <a:gd name="T8" fmla="*/ 36 w 3806"/>
                              <a:gd name="T9" fmla="*/ 1726 h 2320"/>
                              <a:gd name="T10" fmla="*/ 36 w 3806"/>
                              <a:gd name="T11" fmla="*/ 1780 h 2320"/>
                              <a:gd name="T12" fmla="*/ 54 w 3806"/>
                              <a:gd name="T13" fmla="*/ 1852 h 2320"/>
                              <a:gd name="T14" fmla="*/ 54 w 3806"/>
                              <a:gd name="T15" fmla="*/ 1906 h 2320"/>
                              <a:gd name="T16" fmla="*/ 72 w 3806"/>
                              <a:gd name="T17" fmla="*/ 1924 h 2320"/>
                              <a:gd name="T18" fmla="*/ 72 w 3806"/>
                              <a:gd name="T19" fmla="*/ 1960 h 2320"/>
                              <a:gd name="T20" fmla="*/ 90 w 3806"/>
                              <a:gd name="T21" fmla="*/ 1996 h 2320"/>
                              <a:gd name="T22" fmla="*/ 90 w 3806"/>
                              <a:gd name="T23" fmla="*/ 2068 h 2320"/>
                              <a:gd name="T24" fmla="*/ 108 w 3806"/>
                              <a:gd name="T25" fmla="*/ 2140 h 2320"/>
                              <a:gd name="T26" fmla="*/ 126 w 3806"/>
                              <a:gd name="T27" fmla="*/ 2194 h 2320"/>
                              <a:gd name="T28" fmla="*/ 126 w 3806"/>
                              <a:gd name="T29" fmla="*/ 2266 h 2320"/>
                              <a:gd name="T30" fmla="*/ 143 w 3806"/>
                              <a:gd name="T31" fmla="*/ 2302 h 2320"/>
                              <a:gd name="T32" fmla="*/ 143 w 3806"/>
                              <a:gd name="T33" fmla="*/ 2320 h 2320"/>
                              <a:gd name="T34" fmla="*/ 3806 w 3806"/>
                              <a:gd name="T35" fmla="*/ 719 h 2320"/>
                              <a:gd name="T36" fmla="*/ 3806 w 3806"/>
                              <a:gd name="T37" fmla="*/ 719 h 2320"/>
                              <a:gd name="T38" fmla="*/ 3806 w 3806"/>
                              <a:gd name="T39" fmla="*/ 683 h 2320"/>
                              <a:gd name="T40" fmla="*/ 3788 w 3806"/>
                              <a:gd name="T41" fmla="*/ 629 h 2320"/>
                              <a:gd name="T42" fmla="*/ 3788 w 3806"/>
                              <a:gd name="T43" fmla="*/ 593 h 2320"/>
                              <a:gd name="T44" fmla="*/ 3770 w 3806"/>
                              <a:gd name="T45" fmla="*/ 539 h 2320"/>
                              <a:gd name="T46" fmla="*/ 3753 w 3806"/>
                              <a:gd name="T47" fmla="*/ 467 h 2320"/>
                              <a:gd name="T48" fmla="*/ 3735 w 3806"/>
                              <a:gd name="T49" fmla="*/ 432 h 2320"/>
                              <a:gd name="T50" fmla="*/ 3717 w 3806"/>
                              <a:gd name="T51" fmla="*/ 396 h 2320"/>
                              <a:gd name="T52" fmla="*/ 3699 w 3806"/>
                              <a:gd name="T53" fmla="*/ 360 h 2320"/>
                              <a:gd name="T54" fmla="*/ 3681 w 3806"/>
                              <a:gd name="T55" fmla="*/ 306 h 2320"/>
                              <a:gd name="T56" fmla="*/ 3663 w 3806"/>
                              <a:gd name="T57" fmla="*/ 234 h 2320"/>
                              <a:gd name="T58" fmla="*/ 3627 w 3806"/>
                              <a:gd name="T59" fmla="*/ 162 h 2320"/>
                              <a:gd name="T60" fmla="*/ 3609 w 3806"/>
                              <a:gd name="T61" fmla="*/ 108 h 2320"/>
                              <a:gd name="T62" fmla="*/ 3591 w 3806"/>
                              <a:gd name="T63" fmla="*/ 54 h 2320"/>
                              <a:gd name="T64" fmla="*/ 3573 w 3806"/>
                              <a:gd name="T65" fmla="*/ 18 h 2320"/>
                              <a:gd name="T66" fmla="*/ 3573 w 3806"/>
                              <a:gd name="T67" fmla="*/ 0 h 2320"/>
                              <a:gd name="T68" fmla="*/ 0 w 3806"/>
                              <a:gd name="T69" fmla="*/ 1529 h 23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806" h="2320">
                                <a:moveTo>
                                  <a:pt x="0" y="1529"/>
                                </a:moveTo>
                                <a:lnTo>
                                  <a:pt x="0" y="1547"/>
                                </a:lnTo>
                                <a:lnTo>
                                  <a:pt x="0" y="1583"/>
                                </a:lnTo>
                                <a:lnTo>
                                  <a:pt x="18" y="1655"/>
                                </a:lnTo>
                                <a:lnTo>
                                  <a:pt x="36" y="1726"/>
                                </a:lnTo>
                                <a:lnTo>
                                  <a:pt x="36" y="1780"/>
                                </a:lnTo>
                                <a:lnTo>
                                  <a:pt x="54" y="1852"/>
                                </a:lnTo>
                                <a:lnTo>
                                  <a:pt x="54" y="1906"/>
                                </a:lnTo>
                                <a:lnTo>
                                  <a:pt x="72" y="1924"/>
                                </a:lnTo>
                                <a:lnTo>
                                  <a:pt x="72" y="1960"/>
                                </a:lnTo>
                                <a:lnTo>
                                  <a:pt x="90" y="1996"/>
                                </a:lnTo>
                                <a:lnTo>
                                  <a:pt x="90" y="2068"/>
                                </a:lnTo>
                                <a:lnTo>
                                  <a:pt x="108" y="2140"/>
                                </a:lnTo>
                                <a:lnTo>
                                  <a:pt x="126" y="2194"/>
                                </a:lnTo>
                                <a:lnTo>
                                  <a:pt x="126" y="2266"/>
                                </a:lnTo>
                                <a:lnTo>
                                  <a:pt x="143" y="2302"/>
                                </a:lnTo>
                                <a:lnTo>
                                  <a:pt x="143" y="2320"/>
                                </a:lnTo>
                                <a:lnTo>
                                  <a:pt x="3806" y="719"/>
                                </a:lnTo>
                                <a:lnTo>
                                  <a:pt x="3806" y="683"/>
                                </a:lnTo>
                                <a:lnTo>
                                  <a:pt x="3788" y="629"/>
                                </a:lnTo>
                                <a:lnTo>
                                  <a:pt x="3788" y="593"/>
                                </a:lnTo>
                                <a:lnTo>
                                  <a:pt x="3770" y="539"/>
                                </a:lnTo>
                                <a:lnTo>
                                  <a:pt x="3753" y="467"/>
                                </a:lnTo>
                                <a:lnTo>
                                  <a:pt x="3735" y="432"/>
                                </a:lnTo>
                                <a:lnTo>
                                  <a:pt x="3717" y="396"/>
                                </a:lnTo>
                                <a:lnTo>
                                  <a:pt x="3699" y="360"/>
                                </a:lnTo>
                                <a:lnTo>
                                  <a:pt x="3681" y="306"/>
                                </a:lnTo>
                                <a:lnTo>
                                  <a:pt x="3663" y="234"/>
                                </a:lnTo>
                                <a:lnTo>
                                  <a:pt x="3627" y="162"/>
                                </a:lnTo>
                                <a:lnTo>
                                  <a:pt x="3609" y="108"/>
                                </a:lnTo>
                                <a:lnTo>
                                  <a:pt x="3591" y="54"/>
                                </a:lnTo>
                                <a:lnTo>
                                  <a:pt x="3573" y="18"/>
                                </a:lnTo>
                                <a:lnTo>
                                  <a:pt x="3573" y="0"/>
                                </a:lnTo>
                                <a:lnTo>
                                  <a:pt x="0" y="1529"/>
                                </a:lnTo>
                                <a:close/>
                              </a:path>
                            </a:pathLst>
                          </a:custGeom>
                          <a:solidFill>
                            <a:srgbClr val="96969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44"/>
                        <wps:cNvSpPr>
                          <a:spLocks/>
                        </wps:cNvSpPr>
                        <wps:spPr bwMode="auto">
                          <a:xfrm>
                            <a:off x="2508885" y="673735"/>
                            <a:ext cx="1082675" cy="502920"/>
                          </a:xfrm>
                          <a:custGeom>
                            <a:avLst/>
                            <a:gdLst>
                              <a:gd name="T0" fmla="*/ 1687 w 1705"/>
                              <a:gd name="T1" fmla="*/ 0 h 792"/>
                              <a:gd name="T2" fmla="*/ 0 w 1705"/>
                              <a:gd name="T3" fmla="*/ 756 h 792"/>
                              <a:gd name="T4" fmla="*/ 0 w 1705"/>
                              <a:gd name="T5" fmla="*/ 792 h 792"/>
                              <a:gd name="T6" fmla="*/ 1705 w 1705"/>
                              <a:gd name="T7" fmla="*/ 54 h 792"/>
                              <a:gd name="T8" fmla="*/ 1687 w 1705"/>
                              <a:gd name="T9" fmla="*/ 0 h 792"/>
                            </a:gdLst>
                            <a:ahLst/>
                            <a:cxnLst>
                              <a:cxn ang="0">
                                <a:pos x="T0" y="T1"/>
                              </a:cxn>
                              <a:cxn ang="0">
                                <a:pos x="T2" y="T3"/>
                              </a:cxn>
                              <a:cxn ang="0">
                                <a:pos x="T4" y="T5"/>
                              </a:cxn>
                              <a:cxn ang="0">
                                <a:pos x="T6" y="T7"/>
                              </a:cxn>
                              <a:cxn ang="0">
                                <a:pos x="T8" y="T9"/>
                              </a:cxn>
                            </a:cxnLst>
                            <a:rect l="0" t="0" r="r" b="b"/>
                            <a:pathLst>
                              <a:path w="1705" h="792">
                                <a:moveTo>
                                  <a:pt x="1687" y="0"/>
                                </a:moveTo>
                                <a:lnTo>
                                  <a:pt x="0" y="756"/>
                                </a:lnTo>
                                <a:lnTo>
                                  <a:pt x="0" y="792"/>
                                </a:lnTo>
                                <a:lnTo>
                                  <a:pt x="1705" y="54"/>
                                </a:lnTo>
                                <a:lnTo>
                                  <a:pt x="1687"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45"/>
                        <wps:cNvSpPr>
                          <a:spLocks/>
                        </wps:cNvSpPr>
                        <wps:spPr bwMode="auto">
                          <a:xfrm>
                            <a:off x="1174750" y="1256665"/>
                            <a:ext cx="2439670" cy="1278890"/>
                          </a:xfrm>
                          <a:custGeom>
                            <a:avLst/>
                            <a:gdLst>
                              <a:gd name="T0" fmla="*/ 0 w 3842"/>
                              <a:gd name="T1" fmla="*/ 0 h 2014"/>
                              <a:gd name="T2" fmla="*/ 72 w 3842"/>
                              <a:gd name="T3" fmla="*/ 1007 h 2014"/>
                              <a:gd name="T4" fmla="*/ 161 w 3842"/>
                              <a:gd name="T5" fmla="*/ 1924 h 2014"/>
                              <a:gd name="T6" fmla="*/ 179 w 3842"/>
                              <a:gd name="T7" fmla="*/ 2014 h 2014"/>
                              <a:gd name="T8" fmla="*/ 1957 w 3842"/>
                              <a:gd name="T9" fmla="*/ 1151 h 2014"/>
                              <a:gd name="T10" fmla="*/ 2011 w 3842"/>
                              <a:gd name="T11" fmla="*/ 1313 h 2014"/>
                              <a:gd name="T12" fmla="*/ 2370 w 3842"/>
                              <a:gd name="T13" fmla="*/ 1169 h 2014"/>
                              <a:gd name="T14" fmla="*/ 2370 w 3842"/>
                              <a:gd name="T15" fmla="*/ 953 h 2014"/>
                              <a:gd name="T16" fmla="*/ 3842 w 3842"/>
                              <a:gd name="T17" fmla="*/ 251 h 2014"/>
                              <a:gd name="T18" fmla="*/ 3842 w 3842"/>
                              <a:gd name="T19" fmla="*/ 125 h 2014"/>
                              <a:gd name="T20" fmla="*/ 2352 w 3842"/>
                              <a:gd name="T21" fmla="*/ 809 h 2014"/>
                              <a:gd name="T22" fmla="*/ 2334 w 3842"/>
                              <a:gd name="T23" fmla="*/ 1097 h 2014"/>
                              <a:gd name="T24" fmla="*/ 2065 w 3842"/>
                              <a:gd name="T25" fmla="*/ 1169 h 2014"/>
                              <a:gd name="T26" fmla="*/ 2011 w 3842"/>
                              <a:gd name="T27" fmla="*/ 989 h 2014"/>
                              <a:gd name="T28" fmla="*/ 251 w 3842"/>
                              <a:gd name="T29" fmla="*/ 1798 h 2014"/>
                              <a:gd name="T30" fmla="*/ 251 w 3842"/>
                              <a:gd name="T31" fmla="*/ 1762 h 2014"/>
                              <a:gd name="T32" fmla="*/ 233 w 3842"/>
                              <a:gd name="T33" fmla="*/ 1672 h 2014"/>
                              <a:gd name="T34" fmla="*/ 233 w 3842"/>
                              <a:gd name="T35" fmla="*/ 1546 h 2014"/>
                              <a:gd name="T36" fmla="*/ 215 w 3842"/>
                              <a:gd name="T37" fmla="*/ 1402 h 2014"/>
                              <a:gd name="T38" fmla="*/ 215 w 3842"/>
                              <a:gd name="T39" fmla="*/ 1259 h 2014"/>
                              <a:gd name="T40" fmla="*/ 197 w 3842"/>
                              <a:gd name="T41" fmla="*/ 1133 h 2014"/>
                              <a:gd name="T42" fmla="*/ 197 w 3842"/>
                              <a:gd name="T43" fmla="*/ 1025 h 2014"/>
                              <a:gd name="T44" fmla="*/ 197 w 3842"/>
                              <a:gd name="T45" fmla="*/ 971 h 2014"/>
                              <a:gd name="T46" fmla="*/ 179 w 3842"/>
                              <a:gd name="T47" fmla="*/ 899 h 2014"/>
                              <a:gd name="T48" fmla="*/ 161 w 3842"/>
                              <a:gd name="T49" fmla="*/ 773 h 2014"/>
                              <a:gd name="T50" fmla="*/ 126 w 3842"/>
                              <a:gd name="T51" fmla="*/ 629 h 2014"/>
                              <a:gd name="T52" fmla="*/ 90 w 3842"/>
                              <a:gd name="T53" fmla="*/ 449 h 2014"/>
                              <a:gd name="T54" fmla="*/ 54 w 3842"/>
                              <a:gd name="T55" fmla="*/ 287 h 2014"/>
                              <a:gd name="T56" fmla="*/ 36 w 3842"/>
                              <a:gd name="T57" fmla="*/ 125 h 2014"/>
                              <a:gd name="T58" fmla="*/ 0 w 3842"/>
                              <a:gd name="T59" fmla="*/ 36 h 2014"/>
                              <a:gd name="T60" fmla="*/ 0 w 3842"/>
                              <a:gd name="T61" fmla="*/ 0 h 2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842" h="2014">
                                <a:moveTo>
                                  <a:pt x="0" y="0"/>
                                </a:moveTo>
                                <a:lnTo>
                                  <a:pt x="72" y="1007"/>
                                </a:lnTo>
                                <a:lnTo>
                                  <a:pt x="161" y="1924"/>
                                </a:lnTo>
                                <a:lnTo>
                                  <a:pt x="179" y="2014"/>
                                </a:lnTo>
                                <a:lnTo>
                                  <a:pt x="1957" y="1151"/>
                                </a:lnTo>
                                <a:lnTo>
                                  <a:pt x="2011" y="1313"/>
                                </a:lnTo>
                                <a:lnTo>
                                  <a:pt x="2370" y="1169"/>
                                </a:lnTo>
                                <a:lnTo>
                                  <a:pt x="2370" y="953"/>
                                </a:lnTo>
                                <a:lnTo>
                                  <a:pt x="3842" y="251"/>
                                </a:lnTo>
                                <a:lnTo>
                                  <a:pt x="3842" y="125"/>
                                </a:lnTo>
                                <a:lnTo>
                                  <a:pt x="2352" y="809"/>
                                </a:lnTo>
                                <a:lnTo>
                                  <a:pt x="2334" y="1097"/>
                                </a:lnTo>
                                <a:lnTo>
                                  <a:pt x="2065" y="1169"/>
                                </a:lnTo>
                                <a:lnTo>
                                  <a:pt x="2011" y="989"/>
                                </a:lnTo>
                                <a:lnTo>
                                  <a:pt x="251" y="1798"/>
                                </a:lnTo>
                                <a:lnTo>
                                  <a:pt x="251" y="1762"/>
                                </a:lnTo>
                                <a:lnTo>
                                  <a:pt x="233" y="1672"/>
                                </a:lnTo>
                                <a:lnTo>
                                  <a:pt x="233" y="1546"/>
                                </a:lnTo>
                                <a:lnTo>
                                  <a:pt x="215" y="1402"/>
                                </a:lnTo>
                                <a:lnTo>
                                  <a:pt x="215" y="1259"/>
                                </a:lnTo>
                                <a:lnTo>
                                  <a:pt x="197" y="1133"/>
                                </a:lnTo>
                                <a:lnTo>
                                  <a:pt x="197" y="1025"/>
                                </a:lnTo>
                                <a:lnTo>
                                  <a:pt x="197" y="971"/>
                                </a:lnTo>
                                <a:lnTo>
                                  <a:pt x="179" y="899"/>
                                </a:lnTo>
                                <a:lnTo>
                                  <a:pt x="161" y="773"/>
                                </a:lnTo>
                                <a:lnTo>
                                  <a:pt x="126" y="629"/>
                                </a:lnTo>
                                <a:lnTo>
                                  <a:pt x="90" y="449"/>
                                </a:lnTo>
                                <a:lnTo>
                                  <a:pt x="54" y="287"/>
                                </a:lnTo>
                                <a:lnTo>
                                  <a:pt x="36" y="125"/>
                                </a:lnTo>
                                <a:lnTo>
                                  <a:pt x="0" y="36"/>
                                </a:lnTo>
                                <a:lnTo>
                                  <a:pt x="0"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46"/>
                        <wps:cNvSpPr>
                          <a:spLocks/>
                        </wps:cNvSpPr>
                        <wps:spPr bwMode="auto">
                          <a:xfrm>
                            <a:off x="1197610" y="251460"/>
                            <a:ext cx="2245995" cy="982345"/>
                          </a:xfrm>
                          <a:custGeom>
                            <a:avLst/>
                            <a:gdLst>
                              <a:gd name="T0" fmla="*/ 969 w 3537"/>
                              <a:gd name="T1" fmla="*/ 881 h 1547"/>
                              <a:gd name="T2" fmla="*/ 1023 w 3537"/>
                              <a:gd name="T3" fmla="*/ 971 h 1547"/>
                              <a:gd name="T4" fmla="*/ 0 w 3537"/>
                              <a:gd name="T5" fmla="*/ 1475 h 1547"/>
                              <a:gd name="T6" fmla="*/ 18 w 3537"/>
                              <a:gd name="T7" fmla="*/ 1547 h 1547"/>
                              <a:gd name="T8" fmla="*/ 3537 w 3537"/>
                              <a:gd name="T9" fmla="*/ 36 h 1547"/>
                              <a:gd name="T10" fmla="*/ 3519 w 3537"/>
                              <a:gd name="T11" fmla="*/ 0 h 1547"/>
                              <a:gd name="T12" fmla="*/ 3429 w 3537"/>
                              <a:gd name="T13" fmla="*/ 18 h 1547"/>
                              <a:gd name="T14" fmla="*/ 2531 w 3537"/>
                              <a:gd name="T15" fmla="*/ 414 h 1547"/>
                              <a:gd name="T16" fmla="*/ 2460 w 3537"/>
                              <a:gd name="T17" fmla="*/ 342 h 1547"/>
                              <a:gd name="T18" fmla="*/ 2442 w 3537"/>
                              <a:gd name="T19" fmla="*/ 306 h 1547"/>
                              <a:gd name="T20" fmla="*/ 1077 w 3537"/>
                              <a:gd name="T21" fmla="*/ 827 h 1547"/>
                              <a:gd name="T22" fmla="*/ 1059 w 3537"/>
                              <a:gd name="T23" fmla="*/ 899 h 1547"/>
                              <a:gd name="T24" fmla="*/ 969 w 3537"/>
                              <a:gd name="T25" fmla="*/ 881 h 1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537" h="1547">
                                <a:moveTo>
                                  <a:pt x="969" y="881"/>
                                </a:moveTo>
                                <a:lnTo>
                                  <a:pt x="1023" y="971"/>
                                </a:lnTo>
                                <a:lnTo>
                                  <a:pt x="0" y="1475"/>
                                </a:lnTo>
                                <a:lnTo>
                                  <a:pt x="18" y="1547"/>
                                </a:lnTo>
                                <a:lnTo>
                                  <a:pt x="3537" y="36"/>
                                </a:lnTo>
                                <a:lnTo>
                                  <a:pt x="3519" y="0"/>
                                </a:lnTo>
                                <a:lnTo>
                                  <a:pt x="3429" y="18"/>
                                </a:lnTo>
                                <a:lnTo>
                                  <a:pt x="2531" y="414"/>
                                </a:lnTo>
                                <a:lnTo>
                                  <a:pt x="2460" y="342"/>
                                </a:lnTo>
                                <a:lnTo>
                                  <a:pt x="2442" y="306"/>
                                </a:lnTo>
                                <a:lnTo>
                                  <a:pt x="1077" y="827"/>
                                </a:lnTo>
                                <a:lnTo>
                                  <a:pt x="1059" y="899"/>
                                </a:lnTo>
                                <a:lnTo>
                                  <a:pt x="969" y="881"/>
                                </a:lnTo>
                                <a:close/>
                              </a:path>
                            </a:pathLst>
                          </a:custGeom>
                          <a:solidFill>
                            <a:srgbClr val="28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47"/>
                        <wps:cNvSpPr>
                          <a:spLocks/>
                        </wps:cNvSpPr>
                        <wps:spPr bwMode="auto">
                          <a:xfrm>
                            <a:off x="2428875" y="1690370"/>
                            <a:ext cx="250825" cy="308610"/>
                          </a:xfrm>
                          <a:custGeom>
                            <a:avLst/>
                            <a:gdLst>
                              <a:gd name="T0" fmla="*/ 0 w 395"/>
                              <a:gd name="T1" fmla="*/ 144 h 486"/>
                              <a:gd name="T2" fmla="*/ 90 w 395"/>
                              <a:gd name="T3" fmla="*/ 486 h 486"/>
                              <a:gd name="T4" fmla="*/ 395 w 395"/>
                              <a:gd name="T5" fmla="*/ 396 h 486"/>
                              <a:gd name="T6" fmla="*/ 377 w 395"/>
                              <a:gd name="T7" fmla="*/ 0 h 486"/>
                              <a:gd name="T8" fmla="*/ 0 w 395"/>
                              <a:gd name="T9" fmla="*/ 144 h 486"/>
                            </a:gdLst>
                            <a:ahLst/>
                            <a:cxnLst>
                              <a:cxn ang="0">
                                <a:pos x="T0" y="T1"/>
                              </a:cxn>
                              <a:cxn ang="0">
                                <a:pos x="T2" y="T3"/>
                              </a:cxn>
                              <a:cxn ang="0">
                                <a:pos x="T4" y="T5"/>
                              </a:cxn>
                              <a:cxn ang="0">
                                <a:pos x="T6" y="T7"/>
                              </a:cxn>
                              <a:cxn ang="0">
                                <a:pos x="T8" y="T9"/>
                              </a:cxn>
                            </a:cxnLst>
                            <a:rect l="0" t="0" r="r" b="b"/>
                            <a:pathLst>
                              <a:path w="395" h="486">
                                <a:moveTo>
                                  <a:pt x="0" y="144"/>
                                </a:moveTo>
                                <a:lnTo>
                                  <a:pt x="90" y="486"/>
                                </a:lnTo>
                                <a:lnTo>
                                  <a:pt x="395" y="396"/>
                                </a:lnTo>
                                <a:lnTo>
                                  <a:pt x="377" y="0"/>
                                </a:lnTo>
                                <a:lnTo>
                                  <a:pt x="0" y="144"/>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48"/>
                        <wps:cNvSpPr>
                          <a:spLocks noEditPoints="1"/>
                        </wps:cNvSpPr>
                        <wps:spPr bwMode="auto">
                          <a:xfrm>
                            <a:off x="114300" y="114300"/>
                            <a:ext cx="3557270" cy="3152140"/>
                          </a:xfrm>
                          <a:custGeom>
                            <a:avLst/>
                            <a:gdLst>
                              <a:gd name="T0" fmla="*/ 5566 w 5602"/>
                              <a:gd name="T1" fmla="*/ 1942 h 4964"/>
                              <a:gd name="T2" fmla="*/ 5458 w 5602"/>
                              <a:gd name="T3" fmla="*/ 701 h 4964"/>
                              <a:gd name="T4" fmla="*/ 5243 w 5602"/>
                              <a:gd name="T5" fmla="*/ 162 h 4964"/>
                              <a:gd name="T6" fmla="*/ 2460 w 5602"/>
                              <a:gd name="T7" fmla="*/ 791 h 4964"/>
                              <a:gd name="T8" fmla="*/ 1778 w 5602"/>
                              <a:gd name="T9" fmla="*/ 953 h 4964"/>
                              <a:gd name="T10" fmla="*/ 1472 w 5602"/>
                              <a:gd name="T11" fmla="*/ 1493 h 4964"/>
                              <a:gd name="T12" fmla="*/ 1400 w 5602"/>
                              <a:gd name="T13" fmla="*/ 1565 h 4964"/>
                              <a:gd name="T14" fmla="*/ 754 w 5602"/>
                              <a:gd name="T15" fmla="*/ 3363 h 4964"/>
                              <a:gd name="T16" fmla="*/ 18 w 5602"/>
                              <a:gd name="T17" fmla="*/ 3543 h 4964"/>
                              <a:gd name="T18" fmla="*/ 251 w 5602"/>
                              <a:gd name="T19" fmla="*/ 4011 h 4964"/>
                              <a:gd name="T20" fmla="*/ 1113 w 5602"/>
                              <a:gd name="T21" fmla="*/ 4263 h 4964"/>
                              <a:gd name="T22" fmla="*/ 1831 w 5602"/>
                              <a:gd name="T23" fmla="*/ 4874 h 4964"/>
                              <a:gd name="T24" fmla="*/ 1921 w 5602"/>
                              <a:gd name="T25" fmla="*/ 4964 h 4964"/>
                              <a:gd name="T26" fmla="*/ 5423 w 5602"/>
                              <a:gd name="T27" fmla="*/ 3309 h 4964"/>
                              <a:gd name="T28" fmla="*/ 1688 w 5602"/>
                              <a:gd name="T29" fmla="*/ 2122 h 4964"/>
                              <a:gd name="T30" fmla="*/ 1813 w 5602"/>
                              <a:gd name="T31" fmla="*/ 2698 h 4964"/>
                              <a:gd name="T32" fmla="*/ 3663 w 5602"/>
                              <a:gd name="T33" fmla="*/ 2824 h 4964"/>
                              <a:gd name="T34" fmla="*/ 5512 w 5602"/>
                              <a:gd name="T35" fmla="*/ 2320 h 4964"/>
                              <a:gd name="T36" fmla="*/ 4202 w 5602"/>
                              <a:gd name="T37" fmla="*/ 3831 h 4964"/>
                              <a:gd name="T38" fmla="*/ 1903 w 5602"/>
                              <a:gd name="T39" fmla="*/ 4640 h 4964"/>
                              <a:gd name="T40" fmla="*/ 269 w 5602"/>
                              <a:gd name="T41" fmla="*/ 3723 h 4964"/>
                              <a:gd name="T42" fmla="*/ 251 w 5602"/>
                              <a:gd name="T43" fmla="*/ 3561 h 4964"/>
                              <a:gd name="T44" fmla="*/ 718 w 5602"/>
                              <a:gd name="T45" fmla="*/ 3615 h 4964"/>
                              <a:gd name="T46" fmla="*/ 1095 w 5602"/>
                              <a:gd name="T47" fmla="*/ 3579 h 4964"/>
                              <a:gd name="T48" fmla="*/ 1293 w 5602"/>
                              <a:gd name="T49" fmla="*/ 3112 h 4964"/>
                              <a:gd name="T50" fmla="*/ 1454 w 5602"/>
                              <a:gd name="T51" fmla="*/ 1853 h 4964"/>
                              <a:gd name="T52" fmla="*/ 1454 w 5602"/>
                              <a:gd name="T53" fmla="*/ 2788 h 4964"/>
                              <a:gd name="T54" fmla="*/ 1436 w 5602"/>
                              <a:gd name="T55" fmla="*/ 1745 h 4964"/>
                              <a:gd name="T56" fmla="*/ 1634 w 5602"/>
                              <a:gd name="T57" fmla="*/ 1781 h 4964"/>
                              <a:gd name="T58" fmla="*/ 1526 w 5602"/>
                              <a:gd name="T59" fmla="*/ 1817 h 4964"/>
                              <a:gd name="T60" fmla="*/ 1508 w 5602"/>
                              <a:gd name="T61" fmla="*/ 1583 h 4964"/>
                              <a:gd name="T62" fmla="*/ 2657 w 5602"/>
                              <a:gd name="T63" fmla="*/ 1115 h 4964"/>
                              <a:gd name="T64" fmla="*/ 2532 w 5602"/>
                              <a:gd name="T65" fmla="*/ 845 h 4964"/>
                              <a:gd name="T66" fmla="*/ 2765 w 5602"/>
                              <a:gd name="T67" fmla="*/ 953 h 4964"/>
                              <a:gd name="T68" fmla="*/ 2693 w 5602"/>
                              <a:gd name="T69" fmla="*/ 917 h 4964"/>
                              <a:gd name="T70" fmla="*/ 1778 w 5602"/>
                              <a:gd name="T71" fmla="*/ 1169 h 4964"/>
                              <a:gd name="T72" fmla="*/ 3986 w 5602"/>
                              <a:gd name="T73" fmla="*/ 2446 h 4964"/>
                              <a:gd name="T74" fmla="*/ 4040 w 5602"/>
                              <a:gd name="T75" fmla="*/ 2140 h 4964"/>
                              <a:gd name="T76" fmla="*/ 5225 w 5602"/>
                              <a:gd name="T77" fmla="*/ 216 h 4964"/>
                              <a:gd name="T78" fmla="*/ 5458 w 5602"/>
                              <a:gd name="T79" fmla="*/ 899 h 4964"/>
                              <a:gd name="T80" fmla="*/ 5494 w 5602"/>
                              <a:gd name="T81" fmla="*/ 1745 h 4964"/>
                              <a:gd name="T82" fmla="*/ 4076 w 5602"/>
                              <a:gd name="T83" fmla="*/ 2086 h 4964"/>
                              <a:gd name="T84" fmla="*/ 3483 w 5602"/>
                              <a:gd name="T85" fmla="*/ 2374 h 4964"/>
                              <a:gd name="T86" fmla="*/ 1867 w 5602"/>
                              <a:gd name="T87" fmla="*/ 2680 h 4964"/>
                              <a:gd name="T88" fmla="*/ 1688 w 5602"/>
                              <a:gd name="T89" fmla="*/ 1745 h 4964"/>
                              <a:gd name="T90" fmla="*/ 4291 w 5602"/>
                              <a:gd name="T91" fmla="*/ 665 h 4964"/>
                              <a:gd name="T92" fmla="*/ 3860 w 5602"/>
                              <a:gd name="T93" fmla="*/ 234 h 4964"/>
                              <a:gd name="T94" fmla="*/ 2442 w 5602"/>
                              <a:gd name="T95" fmla="*/ 881 h 4964"/>
                              <a:gd name="T96" fmla="*/ 1724 w 5602"/>
                              <a:gd name="T97" fmla="*/ 1133 h 4964"/>
                              <a:gd name="T98" fmla="*/ 1706 w 5602"/>
                              <a:gd name="T99" fmla="*/ 1097 h 4964"/>
                              <a:gd name="T100" fmla="*/ 72 w 5602"/>
                              <a:gd name="T101" fmla="*/ 3669 h 4964"/>
                              <a:gd name="T102" fmla="*/ 449 w 5602"/>
                              <a:gd name="T103" fmla="*/ 3417 h 4964"/>
                              <a:gd name="T104" fmla="*/ 1221 w 5602"/>
                              <a:gd name="T105" fmla="*/ 3201 h 4964"/>
                              <a:gd name="T106" fmla="*/ 844 w 5602"/>
                              <a:gd name="T107" fmla="*/ 3579 h 4964"/>
                              <a:gd name="T108" fmla="*/ 449 w 5602"/>
                              <a:gd name="T109" fmla="*/ 3453 h 4964"/>
                              <a:gd name="T110" fmla="*/ 144 w 5602"/>
                              <a:gd name="T111" fmla="*/ 3669 h 4964"/>
                              <a:gd name="T112" fmla="*/ 1059 w 5602"/>
                              <a:gd name="T113" fmla="*/ 3903 h 4964"/>
                              <a:gd name="T114" fmla="*/ 305 w 5602"/>
                              <a:gd name="T115" fmla="*/ 3957 h 4964"/>
                              <a:gd name="T116" fmla="*/ 1562 w 5602"/>
                              <a:gd name="T117" fmla="*/ 1871 h 4964"/>
                              <a:gd name="T118" fmla="*/ 1849 w 5602"/>
                              <a:gd name="T119" fmla="*/ 4407 h 4964"/>
                              <a:gd name="T120" fmla="*/ 1831 w 5602"/>
                              <a:gd name="T121" fmla="*/ 4802 h 49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602" h="4964">
                                <a:moveTo>
                                  <a:pt x="5602" y="3201"/>
                                </a:moveTo>
                                <a:lnTo>
                                  <a:pt x="5602" y="3183"/>
                                </a:lnTo>
                                <a:lnTo>
                                  <a:pt x="5602" y="3148"/>
                                </a:lnTo>
                                <a:lnTo>
                                  <a:pt x="5602" y="3058"/>
                                </a:lnTo>
                                <a:lnTo>
                                  <a:pt x="5584" y="2914"/>
                                </a:lnTo>
                                <a:lnTo>
                                  <a:pt x="5584" y="2734"/>
                                </a:lnTo>
                                <a:lnTo>
                                  <a:pt x="5584" y="2518"/>
                                </a:lnTo>
                                <a:lnTo>
                                  <a:pt x="5566" y="2320"/>
                                </a:lnTo>
                                <a:lnTo>
                                  <a:pt x="5566" y="2122"/>
                                </a:lnTo>
                                <a:lnTo>
                                  <a:pt x="5566" y="1942"/>
                                </a:lnTo>
                                <a:lnTo>
                                  <a:pt x="5566" y="1906"/>
                                </a:lnTo>
                                <a:lnTo>
                                  <a:pt x="5566" y="1871"/>
                                </a:lnTo>
                                <a:lnTo>
                                  <a:pt x="5566" y="1745"/>
                                </a:lnTo>
                                <a:lnTo>
                                  <a:pt x="5566" y="1583"/>
                                </a:lnTo>
                                <a:lnTo>
                                  <a:pt x="5548" y="1385"/>
                                </a:lnTo>
                                <a:lnTo>
                                  <a:pt x="5548" y="1187"/>
                                </a:lnTo>
                                <a:lnTo>
                                  <a:pt x="5530" y="989"/>
                                </a:lnTo>
                                <a:lnTo>
                                  <a:pt x="5494" y="827"/>
                                </a:lnTo>
                                <a:lnTo>
                                  <a:pt x="5458" y="701"/>
                                </a:lnTo>
                                <a:lnTo>
                                  <a:pt x="5440" y="630"/>
                                </a:lnTo>
                                <a:lnTo>
                                  <a:pt x="5405" y="540"/>
                                </a:lnTo>
                                <a:lnTo>
                                  <a:pt x="5387" y="468"/>
                                </a:lnTo>
                                <a:lnTo>
                                  <a:pt x="5351" y="396"/>
                                </a:lnTo>
                                <a:lnTo>
                                  <a:pt x="5333" y="342"/>
                                </a:lnTo>
                                <a:lnTo>
                                  <a:pt x="5297" y="288"/>
                                </a:lnTo>
                                <a:lnTo>
                                  <a:pt x="5279" y="234"/>
                                </a:lnTo>
                                <a:lnTo>
                                  <a:pt x="5279" y="198"/>
                                </a:lnTo>
                                <a:lnTo>
                                  <a:pt x="5297" y="180"/>
                                </a:lnTo>
                                <a:lnTo>
                                  <a:pt x="5243" y="162"/>
                                </a:lnTo>
                                <a:lnTo>
                                  <a:pt x="4974" y="0"/>
                                </a:lnTo>
                                <a:lnTo>
                                  <a:pt x="4956" y="0"/>
                                </a:lnTo>
                                <a:lnTo>
                                  <a:pt x="4938" y="0"/>
                                </a:lnTo>
                                <a:lnTo>
                                  <a:pt x="4202" y="342"/>
                                </a:lnTo>
                                <a:lnTo>
                                  <a:pt x="3878" y="180"/>
                                </a:lnTo>
                                <a:lnTo>
                                  <a:pt x="3878" y="162"/>
                                </a:lnTo>
                                <a:lnTo>
                                  <a:pt x="3860" y="180"/>
                                </a:lnTo>
                                <a:lnTo>
                                  <a:pt x="2478" y="737"/>
                                </a:lnTo>
                                <a:lnTo>
                                  <a:pt x="2424" y="773"/>
                                </a:lnTo>
                                <a:lnTo>
                                  <a:pt x="2460" y="791"/>
                                </a:lnTo>
                                <a:lnTo>
                                  <a:pt x="2460" y="809"/>
                                </a:lnTo>
                                <a:lnTo>
                                  <a:pt x="2406" y="809"/>
                                </a:lnTo>
                                <a:lnTo>
                                  <a:pt x="2334" y="827"/>
                                </a:lnTo>
                                <a:lnTo>
                                  <a:pt x="2262" y="827"/>
                                </a:lnTo>
                                <a:lnTo>
                                  <a:pt x="2191" y="845"/>
                                </a:lnTo>
                                <a:lnTo>
                                  <a:pt x="2101" y="845"/>
                                </a:lnTo>
                                <a:lnTo>
                                  <a:pt x="2029" y="863"/>
                                </a:lnTo>
                                <a:lnTo>
                                  <a:pt x="1957" y="881"/>
                                </a:lnTo>
                                <a:lnTo>
                                  <a:pt x="1903" y="881"/>
                                </a:lnTo>
                                <a:lnTo>
                                  <a:pt x="1778" y="953"/>
                                </a:lnTo>
                                <a:lnTo>
                                  <a:pt x="1688" y="1025"/>
                                </a:lnTo>
                                <a:lnTo>
                                  <a:pt x="1616" y="1115"/>
                                </a:lnTo>
                                <a:lnTo>
                                  <a:pt x="1562" y="1223"/>
                                </a:lnTo>
                                <a:lnTo>
                                  <a:pt x="1508" y="1313"/>
                                </a:lnTo>
                                <a:lnTo>
                                  <a:pt x="1490" y="1403"/>
                                </a:lnTo>
                                <a:lnTo>
                                  <a:pt x="1472" y="1457"/>
                                </a:lnTo>
                                <a:lnTo>
                                  <a:pt x="1454" y="1475"/>
                                </a:lnTo>
                                <a:lnTo>
                                  <a:pt x="1472" y="1475"/>
                                </a:lnTo>
                                <a:lnTo>
                                  <a:pt x="1472" y="1493"/>
                                </a:lnTo>
                                <a:lnTo>
                                  <a:pt x="1418" y="1529"/>
                                </a:lnTo>
                                <a:lnTo>
                                  <a:pt x="1400" y="1529"/>
                                </a:lnTo>
                                <a:lnTo>
                                  <a:pt x="1400" y="1547"/>
                                </a:lnTo>
                                <a:lnTo>
                                  <a:pt x="1400" y="1565"/>
                                </a:lnTo>
                                <a:lnTo>
                                  <a:pt x="1383" y="1583"/>
                                </a:lnTo>
                                <a:lnTo>
                                  <a:pt x="1221" y="3094"/>
                                </a:lnTo>
                                <a:lnTo>
                                  <a:pt x="1203" y="3130"/>
                                </a:lnTo>
                                <a:lnTo>
                                  <a:pt x="1149" y="3165"/>
                                </a:lnTo>
                                <a:lnTo>
                                  <a:pt x="1095" y="3219"/>
                                </a:lnTo>
                                <a:lnTo>
                                  <a:pt x="1023" y="3273"/>
                                </a:lnTo>
                                <a:lnTo>
                                  <a:pt x="952" y="3309"/>
                                </a:lnTo>
                                <a:lnTo>
                                  <a:pt x="862" y="3345"/>
                                </a:lnTo>
                                <a:lnTo>
                                  <a:pt x="754" y="3363"/>
                                </a:lnTo>
                                <a:lnTo>
                                  <a:pt x="664" y="3363"/>
                                </a:lnTo>
                                <a:lnTo>
                                  <a:pt x="575" y="3363"/>
                                </a:lnTo>
                                <a:lnTo>
                                  <a:pt x="485" y="3363"/>
                                </a:lnTo>
                                <a:lnTo>
                                  <a:pt x="395" y="3363"/>
                                </a:lnTo>
                                <a:lnTo>
                                  <a:pt x="305" y="3381"/>
                                </a:lnTo>
                                <a:lnTo>
                                  <a:pt x="215" y="3399"/>
                                </a:lnTo>
                                <a:lnTo>
                                  <a:pt x="144" y="3417"/>
                                </a:lnTo>
                                <a:lnTo>
                                  <a:pt x="72" y="3471"/>
                                </a:lnTo>
                                <a:lnTo>
                                  <a:pt x="36" y="3525"/>
                                </a:lnTo>
                                <a:lnTo>
                                  <a:pt x="18" y="3543"/>
                                </a:lnTo>
                                <a:lnTo>
                                  <a:pt x="0" y="3579"/>
                                </a:lnTo>
                                <a:lnTo>
                                  <a:pt x="0" y="3615"/>
                                </a:lnTo>
                                <a:lnTo>
                                  <a:pt x="0" y="3669"/>
                                </a:lnTo>
                                <a:lnTo>
                                  <a:pt x="18" y="3705"/>
                                </a:lnTo>
                                <a:lnTo>
                                  <a:pt x="36" y="3741"/>
                                </a:lnTo>
                                <a:lnTo>
                                  <a:pt x="54" y="3795"/>
                                </a:lnTo>
                                <a:lnTo>
                                  <a:pt x="72" y="3831"/>
                                </a:lnTo>
                                <a:lnTo>
                                  <a:pt x="126" y="3903"/>
                                </a:lnTo>
                                <a:lnTo>
                                  <a:pt x="180" y="3957"/>
                                </a:lnTo>
                                <a:lnTo>
                                  <a:pt x="251" y="4011"/>
                                </a:lnTo>
                                <a:lnTo>
                                  <a:pt x="323" y="4047"/>
                                </a:lnTo>
                                <a:lnTo>
                                  <a:pt x="485" y="4101"/>
                                </a:lnTo>
                                <a:lnTo>
                                  <a:pt x="646" y="4119"/>
                                </a:lnTo>
                                <a:lnTo>
                                  <a:pt x="808" y="4137"/>
                                </a:lnTo>
                                <a:lnTo>
                                  <a:pt x="934" y="4119"/>
                                </a:lnTo>
                                <a:lnTo>
                                  <a:pt x="1041" y="4119"/>
                                </a:lnTo>
                                <a:lnTo>
                                  <a:pt x="1113" y="4101"/>
                                </a:lnTo>
                                <a:lnTo>
                                  <a:pt x="1095" y="4227"/>
                                </a:lnTo>
                                <a:lnTo>
                                  <a:pt x="1095" y="4245"/>
                                </a:lnTo>
                                <a:lnTo>
                                  <a:pt x="1113" y="4263"/>
                                </a:lnTo>
                                <a:lnTo>
                                  <a:pt x="1311" y="4371"/>
                                </a:lnTo>
                                <a:lnTo>
                                  <a:pt x="1454" y="4514"/>
                                </a:lnTo>
                                <a:lnTo>
                                  <a:pt x="1472" y="4532"/>
                                </a:lnTo>
                                <a:lnTo>
                                  <a:pt x="1526" y="4586"/>
                                </a:lnTo>
                                <a:lnTo>
                                  <a:pt x="1598" y="4640"/>
                                </a:lnTo>
                                <a:lnTo>
                                  <a:pt x="1652" y="4712"/>
                                </a:lnTo>
                                <a:lnTo>
                                  <a:pt x="1724" y="4766"/>
                                </a:lnTo>
                                <a:lnTo>
                                  <a:pt x="1778" y="4820"/>
                                </a:lnTo>
                                <a:lnTo>
                                  <a:pt x="1831" y="4874"/>
                                </a:lnTo>
                                <a:lnTo>
                                  <a:pt x="1867" y="4910"/>
                                </a:lnTo>
                                <a:lnTo>
                                  <a:pt x="1885" y="4946"/>
                                </a:lnTo>
                                <a:lnTo>
                                  <a:pt x="1885" y="4964"/>
                                </a:lnTo>
                                <a:lnTo>
                                  <a:pt x="1903" y="4964"/>
                                </a:lnTo>
                                <a:lnTo>
                                  <a:pt x="1921" y="4964"/>
                                </a:lnTo>
                                <a:lnTo>
                                  <a:pt x="1939" y="4946"/>
                                </a:lnTo>
                                <a:lnTo>
                                  <a:pt x="2208" y="4820"/>
                                </a:lnTo>
                                <a:lnTo>
                                  <a:pt x="2657" y="4622"/>
                                </a:lnTo>
                                <a:lnTo>
                                  <a:pt x="3250" y="4353"/>
                                </a:lnTo>
                                <a:lnTo>
                                  <a:pt x="3878" y="4047"/>
                                </a:lnTo>
                                <a:lnTo>
                                  <a:pt x="4507" y="3759"/>
                                </a:lnTo>
                                <a:lnTo>
                                  <a:pt x="5045" y="3507"/>
                                </a:lnTo>
                                <a:lnTo>
                                  <a:pt x="5423" y="3309"/>
                                </a:lnTo>
                                <a:lnTo>
                                  <a:pt x="5602" y="3219"/>
                                </a:lnTo>
                                <a:lnTo>
                                  <a:pt x="5602" y="3201"/>
                                </a:lnTo>
                                <a:close/>
                                <a:moveTo>
                                  <a:pt x="1903" y="4550"/>
                                </a:moveTo>
                                <a:lnTo>
                                  <a:pt x="1903" y="4407"/>
                                </a:lnTo>
                                <a:lnTo>
                                  <a:pt x="1885" y="4119"/>
                                </a:lnTo>
                                <a:lnTo>
                                  <a:pt x="1849" y="3741"/>
                                </a:lnTo>
                                <a:lnTo>
                                  <a:pt x="1813" y="3309"/>
                                </a:lnTo>
                                <a:lnTo>
                                  <a:pt x="1760" y="2860"/>
                                </a:lnTo>
                                <a:lnTo>
                                  <a:pt x="1724" y="2446"/>
                                </a:lnTo>
                                <a:lnTo>
                                  <a:pt x="1688" y="2122"/>
                                </a:lnTo>
                                <a:lnTo>
                                  <a:pt x="1652" y="1889"/>
                                </a:lnTo>
                                <a:lnTo>
                                  <a:pt x="1670" y="1960"/>
                                </a:lnTo>
                                <a:lnTo>
                                  <a:pt x="1688" y="2032"/>
                                </a:lnTo>
                                <a:lnTo>
                                  <a:pt x="1706" y="2122"/>
                                </a:lnTo>
                                <a:lnTo>
                                  <a:pt x="1724" y="2212"/>
                                </a:lnTo>
                                <a:lnTo>
                                  <a:pt x="1742" y="2302"/>
                                </a:lnTo>
                                <a:lnTo>
                                  <a:pt x="1760" y="2392"/>
                                </a:lnTo>
                                <a:lnTo>
                                  <a:pt x="1778" y="2482"/>
                                </a:lnTo>
                                <a:lnTo>
                                  <a:pt x="1796" y="2572"/>
                                </a:lnTo>
                                <a:lnTo>
                                  <a:pt x="1813" y="2698"/>
                                </a:lnTo>
                                <a:lnTo>
                                  <a:pt x="1831" y="2860"/>
                                </a:lnTo>
                                <a:lnTo>
                                  <a:pt x="1849" y="3040"/>
                                </a:lnTo>
                                <a:lnTo>
                                  <a:pt x="1849" y="3201"/>
                                </a:lnTo>
                                <a:lnTo>
                                  <a:pt x="1867" y="3363"/>
                                </a:lnTo>
                                <a:lnTo>
                                  <a:pt x="1867" y="3489"/>
                                </a:lnTo>
                                <a:lnTo>
                                  <a:pt x="1885" y="3579"/>
                                </a:lnTo>
                                <a:lnTo>
                                  <a:pt x="1885" y="3615"/>
                                </a:lnTo>
                                <a:lnTo>
                                  <a:pt x="1885" y="3651"/>
                                </a:lnTo>
                                <a:lnTo>
                                  <a:pt x="1921" y="3633"/>
                                </a:lnTo>
                                <a:lnTo>
                                  <a:pt x="3663" y="2824"/>
                                </a:lnTo>
                                <a:lnTo>
                                  <a:pt x="3717" y="2986"/>
                                </a:lnTo>
                                <a:lnTo>
                                  <a:pt x="3735" y="3022"/>
                                </a:lnTo>
                                <a:lnTo>
                                  <a:pt x="3753" y="3004"/>
                                </a:lnTo>
                                <a:lnTo>
                                  <a:pt x="4040" y="2914"/>
                                </a:lnTo>
                                <a:lnTo>
                                  <a:pt x="4058" y="2896"/>
                                </a:lnTo>
                                <a:lnTo>
                                  <a:pt x="4058" y="2878"/>
                                </a:lnTo>
                                <a:lnTo>
                                  <a:pt x="4058" y="2644"/>
                                </a:lnTo>
                                <a:lnTo>
                                  <a:pt x="5494" y="1960"/>
                                </a:lnTo>
                                <a:lnTo>
                                  <a:pt x="5494" y="2140"/>
                                </a:lnTo>
                                <a:lnTo>
                                  <a:pt x="5512" y="2320"/>
                                </a:lnTo>
                                <a:lnTo>
                                  <a:pt x="5512" y="2500"/>
                                </a:lnTo>
                                <a:lnTo>
                                  <a:pt x="5530" y="2680"/>
                                </a:lnTo>
                                <a:lnTo>
                                  <a:pt x="5530" y="2860"/>
                                </a:lnTo>
                                <a:lnTo>
                                  <a:pt x="5530" y="3004"/>
                                </a:lnTo>
                                <a:lnTo>
                                  <a:pt x="5530" y="3112"/>
                                </a:lnTo>
                                <a:lnTo>
                                  <a:pt x="5548" y="3183"/>
                                </a:lnTo>
                                <a:lnTo>
                                  <a:pt x="5405" y="3255"/>
                                </a:lnTo>
                                <a:lnTo>
                                  <a:pt x="5099" y="3399"/>
                                </a:lnTo>
                                <a:lnTo>
                                  <a:pt x="4704" y="3597"/>
                                </a:lnTo>
                                <a:lnTo>
                                  <a:pt x="4202" y="3831"/>
                                </a:lnTo>
                                <a:lnTo>
                                  <a:pt x="3645" y="4101"/>
                                </a:lnTo>
                                <a:lnTo>
                                  <a:pt x="3052" y="4371"/>
                                </a:lnTo>
                                <a:lnTo>
                                  <a:pt x="2478" y="4640"/>
                                </a:lnTo>
                                <a:lnTo>
                                  <a:pt x="1939" y="4892"/>
                                </a:lnTo>
                                <a:lnTo>
                                  <a:pt x="1921" y="4856"/>
                                </a:lnTo>
                                <a:lnTo>
                                  <a:pt x="1921" y="4820"/>
                                </a:lnTo>
                                <a:lnTo>
                                  <a:pt x="1921" y="4784"/>
                                </a:lnTo>
                                <a:lnTo>
                                  <a:pt x="1903" y="4730"/>
                                </a:lnTo>
                                <a:lnTo>
                                  <a:pt x="1903" y="4694"/>
                                </a:lnTo>
                                <a:lnTo>
                                  <a:pt x="1903" y="4640"/>
                                </a:lnTo>
                                <a:lnTo>
                                  <a:pt x="1903" y="4586"/>
                                </a:lnTo>
                                <a:lnTo>
                                  <a:pt x="1903" y="4550"/>
                                </a:lnTo>
                                <a:close/>
                                <a:moveTo>
                                  <a:pt x="1149" y="3831"/>
                                </a:moveTo>
                                <a:lnTo>
                                  <a:pt x="1041" y="3831"/>
                                </a:lnTo>
                                <a:lnTo>
                                  <a:pt x="898" y="3831"/>
                                </a:lnTo>
                                <a:lnTo>
                                  <a:pt x="754" y="3831"/>
                                </a:lnTo>
                                <a:lnTo>
                                  <a:pt x="610" y="3813"/>
                                </a:lnTo>
                                <a:lnTo>
                                  <a:pt x="467" y="3795"/>
                                </a:lnTo>
                                <a:lnTo>
                                  <a:pt x="359" y="3759"/>
                                </a:lnTo>
                                <a:lnTo>
                                  <a:pt x="269" y="3723"/>
                                </a:lnTo>
                                <a:lnTo>
                                  <a:pt x="215" y="3687"/>
                                </a:lnTo>
                                <a:lnTo>
                                  <a:pt x="215" y="3669"/>
                                </a:lnTo>
                                <a:lnTo>
                                  <a:pt x="197" y="3669"/>
                                </a:lnTo>
                                <a:lnTo>
                                  <a:pt x="197" y="3651"/>
                                </a:lnTo>
                                <a:lnTo>
                                  <a:pt x="197" y="3633"/>
                                </a:lnTo>
                                <a:lnTo>
                                  <a:pt x="215" y="3633"/>
                                </a:lnTo>
                                <a:lnTo>
                                  <a:pt x="215" y="3615"/>
                                </a:lnTo>
                                <a:lnTo>
                                  <a:pt x="251" y="3561"/>
                                </a:lnTo>
                                <a:lnTo>
                                  <a:pt x="305" y="3525"/>
                                </a:lnTo>
                                <a:lnTo>
                                  <a:pt x="341" y="3507"/>
                                </a:lnTo>
                                <a:lnTo>
                                  <a:pt x="395" y="3507"/>
                                </a:lnTo>
                                <a:lnTo>
                                  <a:pt x="449" y="3507"/>
                                </a:lnTo>
                                <a:lnTo>
                                  <a:pt x="503" y="3525"/>
                                </a:lnTo>
                                <a:lnTo>
                                  <a:pt x="557" y="3543"/>
                                </a:lnTo>
                                <a:lnTo>
                                  <a:pt x="610" y="3579"/>
                                </a:lnTo>
                                <a:lnTo>
                                  <a:pt x="646" y="3579"/>
                                </a:lnTo>
                                <a:lnTo>
                                  <a:pt x="682" y="3597"/>
                                </a:lnTo>
                                <a:lnTo>
                                  <a:pt x="718" y="3615"/>
                                </a:lnTo>
                                <a:lnTo>
                                  <a:pt x="754" y="3633"/>
                                </a:lnTo>
                                <a:lnTo>
                                  <a:pt x="790" y="3633"/>
                                </a:lnTo>
                                <a:lnTo>
                                  <a:pt x="826" y="3633"/>
                                </a:lnTo>
                                <a:lnTo>
                                  <a:pt x="844" y="3651"/>
                                </a:lnTo>
                                <a:lnTo>
                                  <a:pt x="880" y="3633"/>
                                </a:lnTo>
                                <a:lnTo>
                                  <a:pt x="934" y="3633"/>
                                </a:lnTo>
                                <a:lnTo>
                                  <a:pt x="988" y="3615"/>
                                </a:lnTo>
                                <a:lnTo>
                                  <a:pt x="1023" y="3615"/>
                                </a:lnTo>
                                <a:lnTo>
                                  <a:pt x="1059" y="3597"/>
                                </a:lnTo>
                                <a:lnTo>
                                  <a:pt x="1095" y="3579"/>
                                </a:lnTo>
                                <a:lnTo>
                                  <a:pt x="1131" y="3561"/>
                                </a:lnTo>
                                <a:lnTo>
                                  <a:pt x="1149" y="3543"/>
                                </a:lnTo>
                                <a:lnTo>
                                  <a:pt x="1185" y="3525"/>
                                </a:lnTo>
                                <a:lnTo>
                                  <a:pt x="1149" y="3831"/>
                                </a:lnTo>
                                <a:close/>
                                <a:moveTo>
                                  <a:pt x="1275" y="3112"/>
                                </a:moveTo>
                                <a:lnTo>
                                  <a:pt x="1293" y="3112"/>
                                </a:lnTo>
                                <a:lnTo>
                                  <a:pt x="1293" y="3094"/>
                                </a:lnTo>
                                <a:lnTo>
                                  <a:pt x="1436" y="1799"/>
                                </a:lnTo>
                                <a:lnTo>
                                  <a:pt x="1436" y="1817"/>
                                </a:lnTo>
                                <a:lnTo>
                                  <a:pt x="1454" y="1835"/>
                                </a:lnTo>
                                <a:lnTo>
                                  <a:pt x="1454" y="1853"/>
                                </a:lnTo>
                                <a:lnTo>
                                  <a:pt x="1454" y="1871"/>
                                </a:lnTo>
                                <a:lnTo>
                                  <a:pt x="1472" y="1871"/>
                                </a:lnTo>
                                <a:lnTo>
                                  <a:pt x="1311" y="4299"/>
                                </a:lnTo>
                                <a:lnTo>
                                  <a:pt x="1167" y="4227"/>
                                </a:lnTo>
                                <a:lnTo>
                                  <a:pt x="1275" y="3112"/>
                                </a:lnTo>
                                <a:close/>
                                <a:moveTo>
                                  <a:pt x="1454" y="2788"/>
                                </a:moveTo>
                                <a:lnTo>
                                  <a:pt x="1454" y="4442"/>
                                </a:lnTo>
                                <a:lnTo>
                                  <a:pt x="1365" y="4335"/>
                                </a:lnTo>
                                <a:lnTo>
                                  <a:pt x="1454" y="2788"/>
                                </a:lnTo>
                                <a:close/>
                                <a:moveTo>
                                  <a:pt x="1508" y="1835"/>
                                </a:moveTo>
                                <a:lnTo>
                                  <a:pt x="1508" y="1817"/>
                                </a:lnTo>
                                <a:lnTo>
                                  <a:pt x="1490" y="1799"/>
                                </a:lnTo>
                                <a:lnTo>
                                  <a:pt x="1490" y="1781"/>
                                </a:lnTo>
                                <a:lnTo>
                                  <a:pt x="1472" y="1763"/>
                                </a:lnTo>
                                <a:lnTo>
                                  <a:pt x="1472" y="1745"/>
                                </a:lnTo>
                                <a:lnTo>
                                  <a:pt x="1454" y="1727"/>
                                </a:lnTo>
                                <a:lnTo>
                                  <a:pt x="1436" y="1745"/>
                                </a:lnTo>
                                <a:lnTo>
                                  <a:pt x="1454" y="1619"/>
                                </a:lnTo>
                                <a:lnTo>
                                  <a:pt x="1652" y="1727"/>
                                </a:lnTo>
                                <a:lnTo>
                                  <a:pt x="1616" y="1727"/>
                                </a:lnTo>
                                <a:lnTo>
                                  <a:pt x="1616" y="1745"/>
                                </a:lnTo>
                                <a:lnTo>
                                  <a:pt x="1634" y="1763"/>
                                </a:lnTo>
                                <a:lnTo>
                                  <a:pt x="1634" y="1781"/>
                                </a:lnTo>
                                <a:lnTo>
                                  <a:pt x="1634" y="1799"/>
                                </a:lnTo>
                                <a:lnTo>
                                  <a:pt x="1598" y="1799"/>
                                </a:lnTo>
                                <a:lnTo>
                                  <a:pt x="1580" y="1781"/>
                                </a:lnTo>
                                <a:lnTo>
                                  <a:pt x="1562" y="1799"/>
                                </a:lnTo>
                                <a:lnTo>
                                  <a:pt x="1544" y="1799"/>
                                </a:lnTo>
                                <a:lnTo>
                                  <a:pt x="1544" y="1817"/>
                                </a:lnTo>
                                <a:lnTo>
                                  <a:pt x="1526" y="1817"/>
                                </a:lnTo>
                                <a:lnTo>
                                  <a:pt x="1526" y="1835"/>
                                </a:lnTo>
                                <a:lnTo>
                                  <a:pt x="1508" y="1835"/>
                                </a:lnTo>
                                <a:close/>
                                <a:moveTo>
                                  <a:pt x="4184" y="450"/>
                                </a:moveTo>
                                <a:lnTo>
                                  <a:pt x="2819" y="1007"/>
                                </a:lnTo>
                                <a:lnTo>
                                  <a:pt x="2819" y="953"/>
                                </a:lnTo>
                                <a:lnTo>
                                  <a:pt x="4184" y="414"/>
                                </a:lnTo>
                                <a:lnTo>
                                  <a:pt x="4184" y="450"/>
                                </a:lnTo>
                                <a:close/>
                                <a:moveTo>
                                  <a:pt x="1688" y="1673"/>
                                </a:moveTo>
                                <a:lnTo>
                                  <a:pt x="1508" y="1583"/>
                                </a:lnTo>
                                <a:lnTo>
                                  <a:pt x="2460" y="1043"/>
                                </a:lnTo>
                                <a:lnTo>
                                  <a:pt x="2657" y="1115"/>
                                </a:lnTo>
                                <a:lnTo>
                                  <a:pt x="2711" y="1151"/>
                                </a:lnTo>
                                <a:lnTo>
                                  <a:pt x="1688" y="1673"/>
                                </a:lnTo>
                                <a:close/>
                                <a:moveTo>
                                  <a:pt x="2532" y="827"/>
                                </a:moveTo>
                                <a:lnTo>
                                  <a:pt x="2550" y="845"/>
                                </a:lnTo>
                                <a:lnTo>
                                  <a:pt x="2550" y="917"/>
                                </a:lnTo>
                                <a:lnTo>
                                  <a:pt x="2532" y="989"/>
                                </a:lnTo>
                                <a:lnTo>
                                  <a:pt x="2496" y="989"/>
                                </a:lnTo>
                                <a:lnTo>
                                  <a:pt x="2532" y="845"/>
                                </a:lnTo>
                                <a:lnTo>
                                  <a:pt x="2532" y="827"/>
                                </a:lnTo>
                                <a:close/>
                                <a:moveTo>
                                  <a:pt x="2747" y="1097"/>
                                </a:moveTo>
                                <a:lnTo>
                                  <a:pt x="2711" y="1079"/>
                                </a:lnTo>
                                <a:lnTo>
                                  <a:pt x="2747" y="935"/>
                                </a:lnTo>
                                <a:lnTo>
                                  <a:pt x="2765" y="953"/>
                                </a:lnTo>
                                <a:lnTo>
                                  <a:pt x="2747" y="1097"/>
                                </a:lnTo>
                                <a:close/>
                                <a:moveTo>
                                  <a:pt x="2657" y="1043"/>
                                </a:moveTo>
                                <a:lnTo>
                                  <a:pt x="2586" y="1025"/>
                                </a:lnTo>
                                <a:lnTo>
                                  <a:pt x="2604" y="971"/>
                                </a:lnTo>
                                <a:lnTo>
                                  <a:pt x="2657" y="1007"/>
                                </a:lnTo>
                                <a:lnTo>
                                  <a:pt x="2657" y="1043"/>
                                </a:lnTo>
                                <a:close/>
                                <a:moveTo>
                                  <a:pt x="2675" y="953"/>
                                </a:moveTo>
                                <a:lnTo>
                                  <a:pt x="2604" y="899"/>
                                </a:lnTo>
                                <a:lnTo>
                                  <a:pt x="2604" y="863"/>
                                </a:lnTo>
                                <a:lnTo>
                                  <a:pt x="2693" y="917"/>
                                </a:lnTo>
                                <a:lnTo>
                                  <a:pt x="2675" y="953"/>
                                </a:lnTo>
                                <a:close/>
                                <a:moveTo>
                                  <a:pt x="1562" y="1457"/>
                                </a:moveTo>
                                <a:lnTo>
                                  <a:pt x="1580" y="1421"/>
                                </a:lnTo>
                                <a:lnTo>
                                  <a:pt x="1598" y="1367"/>
                                </a:lnTo>
                                <a:lnTo>
                                  <a:pt x="1616" y="1331"/>
                                </a:lnTo>
                                <a:lnTo>
                                  <a:pt x="1634" y="1295"/>
                                </a:lnTo>
                                <a:lnTo>
                                  <a:pt x="1670" y="1259"/>
                                </a:lnTo>
                                <a:lnTo>
                                  <a:pt x="1706" y="1223"/>
                                </a:lnTo>
                                <a:lnTo>
                                  <a:pt x="1742" y="1187"/>
                                </a:lnTo>
                                <a:lnTo>
                                  <a:pt x="1778" y="1169"/>
                                </a:lnTo>
                                <a:lnTo>
                                  <a:pt x="1831" y="1151"/>
                                </a:lnTo>
                                <a:lnTo>
                                  <a:pt x="1885" y="1133"/>
                                </a:lnTo>
                                <a:lnTo>
                                  <a:pt x="1957" y="1115"/>
                                </a:lnTo>
                                <a:lnTo>
                                  <a:pt x="2029" y="1097"/>
                                </a:lnTo>
                                <a:lnTo>
                                  <a:pt x="2101" y="1079"/>
                                </a:lnTo>
                                <a:lnTo>
                                  <a:pt x="2173" y="1061"/>
                                </a:lnTo>
                                <a:lnTo>
                                  <a:pt x="2244" y="1061"/>
                                </a:lnTo>
                                <a:lnTo>
                                  <a:pt x="2316" y="1061"/>
                                </a:lnTo>
                                <a:lnTo>
                                  <a:pt x="1562" y="1457"/>
                                </a:lnTo>
                                <a:close/>
                                <a:moveTo>
                                  <a:pt x="3986" y="2446"/>
                                </a:moveTo>
                                <a:lnTo>
                                  <a:pt x="3645" y="2590"/>
                                </a:lnTo>
                                <a:lnTo>
                                  <a:pt x="3537" y="2356"/>
                                </a:lnTo>
                                <a:lnTo>
                                  <a:pt x="3609" y="2284"/>
                                </a:lnTo>
                                <a:lnTo>
                                  <a:pt x="3681" y="2230"/>
                                </a:lnTo>
                                <a:lnTo>
                                  <a:pt x="3771" y="2194"/>
                                </a:lnTo>
                                <a:lnTo>
                                  <a:pt x="3824" y="2176"/>
                                </a:lnTo>
                                <a:lnTo>
                                  <a:pt x="3896" y="2158"/>
                                </a:lnTo>
                                <a:lnTo>
                                  <a:pt x="3950" y="2158"/>
                                </a:lnTo>
                                <a:lnTo>
                                  <a:pt x="4004" y="2140"/>
                                </a:lnTo>
                                <a:lnTo>
                                  <a:pt x="4040" y="2140"/>
                                </a:lnTo>
                                <a:lnTo>
                                  <a:pt x="3986" y="2446"/>
                                </a:lnTo>
                                <a:close/>
                                <a:moveTo>
                                  <a:pt x="3986" y="2518"/>
                                </a:moveTo>
                                <a:lnTo>
                                  <a:pt x="4004" y="2860"/>
                                </a:lnTo>
                                <a:lnTo>
                                  <a:pt x="3771" y="2950"/>
                                </a:lnTo>
                                <a:lnTo>
                                  <a:pt x="3663" y="2644"/>
                                </a:lnTo>
                                <a:lnTo>
                                  <a:pt x="3986" y="2518"/>
                                </a:lnTo>
                                <a:close/>
                                <a:moveTo>
                                  <a:pt x="5153" y="180"/>
                                </a:moveTo>
                                <a:lnTo>
                                  <a:pt x="4273" y="558"/>
                                </a:lnTo>
                                <a:lnTo>
                                  <a:pt x="4291" y="612"/>
                                </a:lnTo>
                                <a:lnTo>
                                  <a:pt x="5225" y="216"/>
                                </a:lnTo>
                                <a:lnTo>
                                  <a:pt x="5225" y="252"/>
                                </a:lnTo>
                                <a:lnTo>
                                  <a:pt x="5243" y="306"/>
                                </a:lnTo>
                                <a:lnTo>
                                  <a:pt x="5279" y="360"/>
                                </a:lnTo>
                                <a:lnTo>
                                  <a:pt x="5297" y="432"/>
                                </a:lnTo>
                                <a:lnTo>
                                  <a:pt x="5333" y="486"/>
                                </a:lnTo>
                                <a:lnTo>
                                  <a:pt x="5351" y="576"/>
                                </a:lnTo>
                                <a:lnTo>
                                  <a:pt x="5387" y="647"/>
                                </a:lnTo>
                                <a:lnTo>
                                  <a:pt x="5405" y="719"/>
                                </a:lnTo>
                                <a:lnTo>
                                  <a:pt x="5440" y="791"/>
                                </a:lnTo>
                                <a:lnTo>
                                  <a:pt x="5458" y="899"/>
                                </a:lnTo>
                                <a:lnTo>
                                  <a:pt x="5458" y="1025"/>
                                </a:lnTo>
                                <a:lnTo>
                                  <a:pt x="5476" y="1151"/>
                                </a:lnTo>
                                <a:lnTo>
                                  <a:pt x="5494" y="1295"/>
                                </a:lnTo>
                                <a:lnTo>
                                  <a:pt x="5494" y="1439"/>
                                </a:lnTo>
                                <a:lnTo>
                                  <a:pt x="5494" y="1583"/>
                                </a:lnTo>
                                <a:lnTo>
                                  <a:pt x="5512" y="1691"/>
                                </a:lnTo>
                                <a:lnTo>
                                  <a:pt x="5494" y="1691"/>
                                </a:lnTo>
                                <a:lnTo>
                                  <a:pt x="5494" y="1709"/>
                                </a:lnTo>
                                <a:lnTo>
                                  <a:pt x="5494" y="1727"/>
                                </a:lnTo>
                                <a:lnTo>
                                  <a:pt x="5494" y="1745"/>
                                </a:lnTo>
                                <a:lnTo>
                                  <a:pt x="5494" y="1781"/>
                                </a:lnTo>
                                <a:lnTo>
                                  <a:pt x="5494" y="1799"/>
                                </a:lnTo>
                                <a:lnTo>
                                  <a:pt x="5494" y="1835"/>
                                </a:lnTo>
                                <a:lnTo>
                                  <a:pt x="5494" y="1871"/>
                                </a:lnTo>
                                <a:lnTo>
                                  <a:pt x="5494" y="1906"/>
                                </a:lnTo>
                                <a:lnTo>
                                  <a:pt x="4058" y="2572"/>
                                </a:lnTo>
                                <a:lnTo>
                                  <a:pt x="4040" y="2482"/>
                                </a:lnTo>
                                <a:lnTo>
                                  <a:pt x="4094" y="2122"/>
                                </a:lnTo>
                                <a:lnTo>
                                  <a:pt x="4094" y="2104"/>
                                </a:lnTo>
                                <a:lnTo>
                                  <a:pt x="4076" y="2086"/>
                                </a:lnTo>
                                <a:lnTo>
                                  <a:pt x="4058" y="2086"/>
                                </a:lnTo>
                                <a:lnTo>
                                  <a:pt x="4004" y="2086"/>
                                </a:lnTo>
                                <a:lnTo>
                                  <a:pt x="3950" y="2086"/>
                                </a:lnTo>
                                <a:lnTo>
                                  <a:pt x="3878" y="2104"/>
                                </a:lnTo>
                                <a:lnTo>
                                  <a:pt x="3789" y="2122"/>
                                </a:lnTo>
                                <a:lnTo>
                                  <a:pt x="3681" y="2176"/>
                                </a:lnTo>
                                <a:lnTo>
                                  <a:pt x="3591" y="2248"/>
                                </a:lnTo>
                                <a:lnTo>
                                  <a:pt x="3483" y="2338"/>
                                </a:lnTo>
                                <a:lnTo>
                                  <a:pt x="3465" y="2356"/>
                                </a:lnTo>
                                <a:lnTo>
                                  <a:pt x="3483" y="2374"/>
                                </a:lnTo>
                                <a:lnTo>
                                  <a:pt x="3609" y="2626"/>
                                </a:lnTo>
                                <a:lnTo>
                                  <a:pt x="3645" y="2770"/>
                                </a:lnTo>
                                <a:lnTo>
                                  <a:pt x="1939" y="3561"/>
                                </a:lnTo>
                                <a:lnTo>
                                  <a:pt x="1939" y="3489"/>
                                </a:lnTo>
                                <a:lnTo>
                                  <a:pt x="1921" y="3381"/>
                                </a:lnTo>
                                <a:lnTo>
                                  <a:pt x="1921" y="3237"/>
                                </a:lnTo>
                                <a:lnTo>
                                  <a:pt x="1903" y="3094"/>
                                </a:lnTo>
                                <a:lnTo>
                                  <a:pt x="1903" y="2950"/>
                                </a:lnTo>
                                <a:lnTo>
                                  <a:pt x="1885" y="2806"/>
                                </a:lnTo>
                                <a:lnTo>
                                  <a:pt x="1867" y="2680"/>
                                </a:lnTo>
                                <a:lnTo>
                                  <a:pt x="1849" y="2554"/>
                                </a:lnTo>
                                <a:lnTo>
                                  <a:pt x="1831" y="2446"/>
                                </a:lnTo>
                                <a:lnTo>
                                  <a:pt x="1796" y="2320"/>
                                </a:lnTo>
                                <a:lnTo>
                                  <a:pt x="1778" y="2194"/>
                                </a:lnTo>
                                <a:lnTo>
                                  <a:pt x="1760" y="2068"/>
                                </a:lnTo>
                                <a:lnTo>
                                  <a:pt x="1724" y="1960"/>
                                </a:lnTo>
                                <a:lnTo>
                                  <a:pt x="1706" y="1871"/>
                                </a:lnTo>
                                <a:lnTo>
                                  <a:pt x="1688" y="1799"/>
                                </a:lnTo>
                                <a:lnTo>
                                  <a:pt x="1688" y="1745"/>
                                </a:lnTo>
                                <a:lnTo>
                                  <a:pt x="1706" y="1745"/>
                                </a:lnTo>
                                <a:lnTo>
                                  <a:pt x="2765" y="1205"/>
                                </a:lnTo>
                                <a:lnTo>
                                  <a:pt x="2801" y="1133"/>
                                </a:lnTo>
                                <a:lnTo>
                                  <a:pt x="2801" y="1079"/>
                                </a:lnTo>
                                <a:lnTo>
                                  <a:pt x="4148" y="540"/>
                                </a:lnTo>
                                <a:lnTo>
                                  <a:pt x="4148" y="576"/>
                                </a:lnTo>
                                <a:lnTo>
                                  <a:pt x="4166" y="594"/>
                                </a:lnTo>
                                <a:lnTo>
                                  <a:pt x="4237" y="630"/>
                                </a:lnTo>
                                <a:lnTo>
                                  <a:pt x="4291" y="665"/>
                                </a:lnTo>
                                <a:lnTo>
                                  <a:pt x="4273" y="594"/>
                                </a:lnTo>
                                <a:lnTo>
                                  <a:pt x="4237" y="396"/>
                                </a:lnTo>
                                <a:lnTo>
                                  <a:pt x="4273" y="378"/>
                                </a:lnTo>
                                <a:lnTo>
                                  <a:pt x="4956" y="72"/>
                                </a:lnTo>
                                <a:lnTo>
                                  <a:pt x="5153" y="180"/>
                                </a:lnTo>
                                <a:close/>
                                <a:moveTo>
                                  <a:pt x="4130" y="360"/>
                                </a:moveTo>
                                <a:lnTo>
                                  <a:pt x="2801" y="899"/>
                                </a:lnTo>
                                <a:lnTo>
                                  <a:pt x="2568" y="773"/>
                                </a:lnTo>
                                <a:lnTo>
                                  <a:pt x="3860" y="234"/>
                                </a:lnTo>
                                <a:lnTo>
                                  <a:pt x="4130" y="360"/>
                                </a:lnTo>
                                <a:close/>
                                <a:moveTo>
                                  <a:pt x="1921" y="953"/>
                                </a:moveTo>
                                <a:lnTo>
                                  <a:pt x="1975" y="935"/>
                                </a:lnTo>
                                <a:lnTo>
                                  <a:pt x="2029" y="917"/>
                                </a:lnTo>
                                <a:lnTo>
                                  <a:pt x="2101" y="899"/>
                                </a:lnTo>
                                <a:lnTo>
                                  <a:pt x="2191" y="899"/>
                                </a:lnTo>
                                <a:lnTo>
                                  <a:pt x="2262" y="881"/>
                                </a:lnTo>
                                <a:lnTo>
                                  <a:pt x="2334" y="881"/>
                                </a:lnTo>
                                <a:lnTo>
                                  <a:pt x="2388" y="881"/>
                                </a:lnTo>
                                <a:lnTo>
                                  <a:pt x="2442" y="881"/>
                                </a:lnTo>
                                <a:lnTo>
                                  <a:pt x="2424" y="989"/>
                                </a:lnTo>
                                <a:lnTo>
                                  <a:pt x="2370" y="989"/>
                                </a:lnTo>
                                <a:lnTo>
                                  <a:pt x="2298" y="989"/>
                                </a:lnTo>
                                <a:lnTo>
                                  <a:pt x="2208" y="1007"/>
                                </a:lnTo>
                                <a:lnTo>
                                  <a:pt x="2119" y="1025"/>
                                </a:lnTo>
                                <a:lnTo>
                                  <a:pt x="2011" y="1043"/>
                                </a:lnTo>
                                <a:lnTo>
                                  <a:pt x="1921" y="1061"/>
                                </a:lnTo>
                                <a:lnTo>
                                  <a:pt x="1813" y="1079"/>
                                </a:lnTo>
                                <a:lnTo>
                                  <a:pt x="1742" y="1115"/>
                                </a:lnTo>
                                <a:lnTo>
                                  <a:pt x="1724" y="1133"/>
                                </a:lnTo>
                                <a:lnTo>
                                  <a:pt x="1706" y="1133"/>
                                </a:lnTo>
                                <a:lnTo>
                                  <a:pt x="1688" y="1151"/>
                                </a:lnTo>
                                <a:lnTo>
                                  <a:pt x="1688" y="1169"/>
                                </a:lnTo>
                                <a:lnTo>
                                  <a:pt x="1670" y="1169"/>
                                </a:lnTo>
                                <a:lnTo>
                                  <a:pt x="1652" y="1187"/>
                                </a:lnTo>
                                <a:lnTo>
                                  <a:pt x="1634" y="1205"/>
                                </a:lnTo>
                                <a:lnTo>
                                  <a:pt x="1616" y="1223"/>
                                </a:lnTo>
                                <a:lnTo>
                                  <a:pt x="1652" y="1169"/>
                                </a:lnTo>
                                <a:lnTo>
                                  <a:pt x="1670" y="1133"/>
                                </a:lnTo>
                                <a:lnTo>
                                  <a:pt x="1706" y="1097"/>
                                </a:lnTo>
                                <a:lnTo>
                                  <a:pt x="1742" y="1061"/>
                                </a:lnTo>
                                <a:lnTo>
                                  <a:pt x="1778" y="1025"/>
                                </a:lnTo>
                                <a:lnTo>
                                  <a:pt x="1831" y="989"/>
                                </a:lnTo>
                                <a:lnTo>
                                  <a:pt x="1867" y="971"/>
                                </a:lnTo>
                                <a:lnTo>
                                  <a:pt x="1921" y="953"/>
                                </a:lnTo>
                                <a:close/>
                                <a:moveTo>
                                  <a:pt x="126" y="3813"/>
                                </a:moveTo>
                                <a:lnTo>
                                  <a:pt x="108" y="3759"/>
                                </a:lnTo>
                                <a:lnTo>
                                  <a:pt x="90" y="3723"/>
                                </a:lnTo>
                                <a:lnTo>
                                  <a:pt x="72" y="3687"/>
                                </a:lnTo>
                                <a:lnTo>
                                  <a:pt x="72" y="3669"/>
                                </a:lnTo>
                                <a:lnTo>
                                  <a:pt x="72" y="3633"/>
                                </a:lnTo>
                                <a:lnTo>
                                  <a:pt x="72" y="3597"/>
                                </a:lnTo>
                                <a:lnTo>
                                  <a:pt x="72" y="3579"/>
                                </a:lnTo>
                                <a:lnTo>
                                  <a:pt x="90" y="3543"/>
                                </a:lnTo>
                                <a:lnTo>
                                  <a:pt x="108" y="3525"/>
                                </a:lnTo>
                                <a:lnTo>
                                  <a:pt x="162" y="3489"/>
                                </a:lnTo>
                                <a:lnTo>
                                  <a:pt x="215" y="3471"/>
                                </a:lnTo>
                                <a:lnTo>
                                  <a:pt x="287" y="3453"/>
                                </a:lnTo>
                                <a:lnTo>
                                  <a:pt x="359" y="3435"/>
                                </a:lnTo>
                                <a:lnTo>
                                  <a:pt x="449" y="3417"/>
                                </a:lnTo>
                                <a:lnTo>
                                  <a:pt x="539" y="3417"/>
                                </a:lnTo>
                                <a:lnTo>
                                  <a:pt x="646" y="3435"/>
                                </a:lnTo>
                                <a:lnTo>
                                  <a:pt x="754" y="3435"/>
                                </a:lnTo>
                                <a:lnTo>
                                  <a:pt x="826" y="3417"/>
                                </a:lnTo>
                                <a:lnTo>
                                  <a:pt x="916" y="3399"/>
                                </a:lnTo>
                                <a:lnTo>
                                  <a:pt x="988" y="3363"/>
                                </a:lnTo>
                                <a:lnTo>
                                  <a:pt x="1059" y="3327"/>
                                </a:lnTo>
                                <a:lnTo>
                                  <a:pt x="1113" y="3273"/>
                                </a:lnTo>
                                <a:lnTo>
                                  <a:pt x="1167" y="3237"/>
                                </a:lnTo>
                                <a:lnTo>
                                  <a:pt x="1221" y="3201"/>
                                </a:lnTo>
                                <a:lnTo>
                                  <a:pt x="1185" y="3435"/>
                                </a:lnTo>
                                <a:lnTo>
                                  <a:pt x="1185" y="3453"/>
                                </a:lnTo>
                                <a:lnTo>
                                  <a:pt x="1167" y="3453"/>
                                </a:lnTo>
                                <a:lnTo>
                                  <a:pt x="1131" y="3471"/>
                                </a:lnTo>
                                <a:lnTo>
                                  <a:pt x="1095" y="3507"/>
                                </a:lnTo>
                                <a:lnTo>
                                  <a:pt x="1059" y="3525"/>
                                </a:lnTo>
                                <a:lnTo>
                                  <a:pt x="1005" y="3543"/>
                                </a:lnTo>
                                <a:lnTo>
                                  <a:pt x="952" y="3561"/>
                                </a:lnTo>
                                <a:lnTo>
                                  <a:pt x="880" y="3579"/>
                                </a:lnTo>
                                <a:lnTo>
                                  <a:pt x="844" y="3579"/>
                                </a:lnTo>
                                <a:lnTo>
                                  <a:pt x="826" y="3579"/>
                                </a:lnTo>
                                <a:lnTo>
                                  <a:pt x="790" y="3579"/>
                                </a:lnTo>
                                <a:lnTo>
                                  <a:pt x="772" y="3561"/>
                                </a:lnTo>
                                <a:lnTo>
                                  <a:pt x="736" y="3561"/>
                                </a:lnTo>
                                <a:lnTo>
                                  <a:pt x="700" y="3543"/>
                                </a:lnTo>
                                <a:lnTo>
                                  <a:pt x="664" y="3525"/>
                                </a:lnTo>
                                <a:lnTo>
                                  <a:pt x="646" y="3525"/>
                                </a:lnTo>
                                <a:lnTo>
                                  <a:pt x="575" y="3489"/>
                                </a:lnTo>
                                <a:lnTo>
                                  <a:pt x="521" y="3471"/>
                                </a:lnTo>
                                <a:lnTo>
                                  <a:pt x="449" y="3453"/>
                                </a:lnTo>
                                <a:lnTo>
                                  <a:pt x="395" y="3435"/>
                                </a:lnTo>
                                <a:lnTo>
                                  <a:pt x="323" y="3453"/>
                                </a:lnTo>
                                <a:lnTo>
                                  <a:pt x="269" y="3471"/>
                                </a:lnTo>
                                <a:lnTo>
                                  <a:pt x="215" y="3507"/>
                                </a:lnTo>
                                <a:lnTo>
                                  <a:pt x="162" y="3579"/>
                                </a:lnTo>
                                <a:lnTo>
                                  <a:pt x="162" y="3597"/>
                                </a:lnTo>
                                <a:lnTo>
                                  <a:pt x="144" y="3615"/>
                                </a:lnTo>
                                <a:lnTo>
                                  <a:pt x="144" y="3633"/>
                                </a:lnTo>
                                <a:lnTo>
                                  <a:pt x="144" y="3651"/>
                                </a:lnTo>
                                <a:lnTo>
                                  <a:pt x="144" y="3669"/>
                                </a:lnTo>
                                <a:lnTo>
                                  <a:pt x="144" y="3687"/>
                                </a:lnTo>
                                <a:lnTo>
                                  <a:pt x="144" y="3705"/>
                                </a:lnTo>
                                <a:lnTo>
                                  <a:pt x="162" y="3705"/>
                                </a:lnTo>
                                <a:lnTo>
                                  <a:pt x="233" y="3777"/>
                                </a:lnTo>
                                <a:lnTo>
                                  <a:pt x="341" y="3813"/>
                                </a:lnTo>
                                <a:lnTo>
                                  <a:pt x="467" y="3849"/>
                                </a:lnTo>
                                <a:lnTo>
                                  <a:pt x="628" y="3867"/>
                                </a:lnTo>
                                <a:lnTo>
                                  <a:pt x="790" y="3885"/>
                                </a:lnTo>
                                <a:lnTo>
                                  <a:pt x="934" y="3903"/>
                                </a:lnTo>
                                <a:lnTo>
                                  <a:pt x="1059" y="3903"/>
                                </a:lnTo>
                                <a:lnTo>
                                  <a:pt x="1131" y="3903"/>
                                </a:lnTo>
                                <a:lnTo>
                                  <a:pt x="1113" y="4065"/>
                                </a:lnTo>
                                <a:lnTo>
                                  <a:pt x="1113" y="4047"/>
                                </a:lnTo>
                                <a:lnTo>
                                  <a:pt x="1077" y="4047"/>
                                </a:lnTo>
                                <a:lnTo>
                                  <a:pt x="988" y="4065"/>
                                </a:lnTo>
                                <a:lnTo>
                                  <a:pt x="862" y="4065"/>
                                </a:lnTo>
                                <a:lnTo>
                                  <a:pt x="700" y="4065"/>
                                </a:lnTo>
                                <a:lnTo>
                                  <a:pt x="539" y="4047"/>
                                </a:lnTo>
                                <a:lnTo>
                                  <a:pt x="377" y="3993"/>
                                </a:lnTo>
                                <a:lnTo>
                                  <a:pt x="305" y="3957"/>
                                </a:lnTo>
                                <a:lnTo>
                                  <a:pt x="233" y="3921"/>
                                </a:lnTo>
                                <a:lnTo>
                                  <a:pt x="180" y="3867"/>
                                </a:lnTo>
                                <a:lnTo>
                                  <a:pt x="126" y="3813"/>
                                </a:lnTo>
                                <a:close/>
                                <a:moveTo>
                                  <a:pt x="1526" y="4496"/>
                                </a:moveTo>
                                <a:lnTo>
                                  <a:pt x="1526" y="1889"/>
                                </a:lnTo>
                                <a:lnTo>
                                  <a:pt x="1544" y="1889"/>
                                </a:lnTo>
                                <a:lnTo>
                                  <a:pt x="1562" y="1871"/>
                                </a:lnTo>
                                <a:lnTo>
                                  <a:pt x="1580" y="1853"/>
                                </a:lnTo>
                                <a:lnTo>
                                  <a:pt x="1598" y="1853"/>
                                </a:lnTo>
                                <a:lnTo>
                                  <a:pt x="1634" y="2176"/>
                                </a:lnTo>
                                <a:lnTo>
                                  <a:pt x="1670" y="2554"/>
                                </a:lnTo>
                                <a:lnTo>
                                  <a:pt x="1724" y="2986"/>
                                </a:lnTo>
                                <a:lnTo>
                                  <a:pt x="1760" y="3417"/>
                                </a:lnTo>
                                <a:lnTo>
                                  <a:pt x="1796" y="3813"/>
                                </a:lnTo>
                                <a:lnTo>
                                  <a:pt x="1831" y="4155"/>
                                </a:lnTo>
                                <a:lnTo>
                                  <a:pt x="1849" y="4407"/>
                                </a:lnTo>
                                <a:lnTo>
                                  <a:pt x="1849" y="4532"/>
                                </a:lnTo>
                                <a:lnTo>
                                  <a:pt x="1849" y="4568"/>
                                </a:lnTo>
                                <a:lnTo>
                                  <a:pt x="1849" y="4604"/>
                                </a:lnTo>
                                <a:lnTo>
                                  <a:pt x="1849" y="4640"/>
                                </a:lnTo>
                                <a:lnTo>
                                  <a:pt x="1849" y="4694"/>
                                </a:lnTo>
                                <a:lnTo>
                                  <a:pt x="1849" y="4730"/>
                                </a:lnTo>
                                <a:lnTo>
                                  <a:pt x="1849" y="4766"/>
                                </a:lnTo>
                                <a:lnTo>
                                  <a:pt x="1849" y="4802"/>
                                </a:lnTo>
                                <a:lnTo>
                                  <a:pt x="1867" y="4820"/>
                                </a:lnTo>
                                <a:lnTo>
                                  <a:pt x="1831" y="4802"/>
                                </a:lnTo>
                                <a:lnTo>
                                  <a:pt x="1796" y="4766"/>
                                </a:lnTo>
                                <a:lnTo>
                                  <a:pt x="1778" y="4730"/>
                                </a:lnTo>
                                <a:lnTo>
                                  <a:pt x="1724" y="4694"/>
                                </a:lnTo>
                                <a:lnTo>
                                  <a:pt x="1688" y="4658"/>
                                </a:lnTo>
                                <a:lnTo>
                                  <a:pt x="1634" y="4604"/>
                                </a:lnTo>
                                <a:lnTo>
                                  <a:pt x="1580" y="4550"/>
                                </a:lnTo>
                                <a:lnTo>
                                  <a:pt x="1526" y="44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49"/>
                        <wps:cNvSpPr>
                          <a:spLocks/>
                        </wps:cNvSpPr>
                        <wps:spPr bwMode="auto">
                          <a:xfrm>
                            <a:off x="1071880" y="1119505"/>
                            <a:ext cx="0" cy="0"/>
                          </a:xfrm>
                          <a:custGeom>
                            <a:avLst/>
                            <a:gdLst/>
                            <a:ahLst/>
                            <a:cxnLst>
                              <a:cxn ang="0">
                                <a:pos x="0" y="0"/>
                              </a:cxn>
                              <a:cxn ang="0">
                                <a:pos x="0" y="0"/>
                              </a:cxn>
                              <a:cxn ang="0">
                                <a:pos x="0" y="0"/>
                              </a:cxn>
                            </a:cxnLst>
                            <a:rect l="0" t="0" r="r" b="b"/>
                            <a:pathLst>
                              <a:path>
                                <a:moveTo>
                                  <a:pt x="0" y="0"/>
                                </a:move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50"/>
                        <wps:cNvSpPr>
                          <a:spLocks/>
                        </wps:cNvSpPr>
                        <wps:spPr bwMode="auto">
                          <a:xfrm>
                            <a:off x="2486025" y="1747520"/>
                            <a:ext cx="136525" cy="205740"/>
                          </a:xfrm>
                          <a:custGeom>
                            <a:avLst/>
                            <a:gdLst>
                              <a:gd name="T0" fmla="*/ 215 w 215"/>
                              <a:gd name="T1" fmla="*/ 0 h 324"/>
                              <a:gd name="T2" fmla="*/ 0 w 215"/>
                              <a:gd name="T3" fmla="*/ 90 h 324"/>
                              <a:gd name="T4" fmla="*/ 54 w 215"/>
                              <a:gd name="T5" fmla="*/ 324 h 324"/>
                              <a:gd name="T6" fmla="*/ 72 w 215"/>
                              <a:gd name="T7" fmla="*/ 324 h 324"/>
                              <a:gd name="T8" fmla="*/ 36 w 215"/>
                              <a:gd name="T9" fmla="*/ 108 h 324"/>
                              <a:gd name="T10" fmla="*/ 215 w 215"/>
                              <a:gd name="T11" fmla="*/ 36 h 324"/>
                              <a:gd name="T12" fmla="*/ 215 w 215"/>
                              <a:gd name="T13" fmla="*/ 0 h 324"/>
                            </a:gdLst>
                            <a:ahLst/>
                            <a:cxnLst>
                              <a:cxn ang="0">
                                <a:pos x="T0" y="T1"/>
                              </a:cxn>
                              <a:cxn ang="0">
                                <a:pos x="T2" y="T3"/>
                              </a:cxn>
                              <a:cxn ang="0">
                                <a:pos x="T4" y="T5"/>
                              </a:cxn>
                              <a:cxn ang="0">
                                <a:pos x="T6" y="T7"/>
                              </a:cxn>
                              <a:cxn ang="0">
                                <a:pos x="T8" y="T9"/>
                              </a:cxn>
                              <a:cxn ang="0">
                                <a:pos x="T10" y="T11"/>
                              </a:cxn>
                              <a:cxn ang="0">
                                <a:pos x="T12" y="T13"/>
                              </a:cxn>
                            </a:cxnLst>
                            <a:rect l="0" t="0" r="r" b="b"/>
                            <a:pathLst>
                              <a:path w="215" h="324">
                                <a:moveTo>
                                  <a:pt x="215" y="0"/>
                                </a:moveTo>
                                <a:lnTo>
                                  <a:pt x="0" y="90"/>
                                </a:lnTo>
                                <a:lnTo>
                                  <a:pt x="54" y="324"/>
                                </a:lnTo>
                                <a:lnTo>
                                  <a:pt x="72" y="324"/>
                                </a:lnTo>
                                <a:lnTo>
                                  <a:pt x="36" y="108"/>
                                </a:lnTo>
                                <a:lnTo>
                                  <a:pt x="215" y="36"/>
                                </a:lnTo>
                                <a:lnTo>
                                  <a:pt x="215" y="0"/>
                                </a:lnTo>
                                <a:close/>
                              </a:path>
                            </a:pathLst>
                          </a:custGeom>
                          <a:solidFill>
                            <a:srgbClr val="8E8E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51"/>
                        <wps:cNvSpPr>
                          <a:spLocks/>
                        </wps:cNvSpPr>
                        <wps:spPr bwMode="auto">
                          <a:xfrm>
                            <a:off x="2553970" y="1781810"/>
                            <a:ext cx="80010" cy="160020"/>
                          </a:xfrm>
                          <a:custGeom>
                            <a:avLst/>
                            <a:gdLst>
                              <a:gd name="T0" fmla="*/ 108 w 126"/>
                              <a:gd name="T1" fmla="*/ 0 h 252"/>
                              <a:gd name="T2" fmla="*/ 126 w 126"/>
                              <a:gd name="T3" fmla="*/ 216 h 252"/>
                              <a:gd name="T4" fmla="*/ 0 w 126"/>
                              <a:gd name="T5" fmla="*/ 252 h 252"/>
                              <a:gd name="T6" fmla="*/ 108 w 126"/>
                              <a:gd name="T7" fmla="*/ 180 h 252"/>
                              <a:gd name="T8" fmla="*/ 108 w 126"/>
                              <a:gd name="T9" fmla="*/ 0 h 252"/>
                            </a:gdLst>
                            <a:ahLst/>
                            <a:cxnLst>
                              <a:cxn ang="0">
                                <a:pos x="T0" y="T1"/>
                              </a:cxn>
                              <a:cxn ang="0">
                                <a:pos x="T2" y="T3"/>
                              </a:cxn>
                              <a:cxn ang="0">
                                <a:pos x="T4" y="T5"/>
                              </a:cxn>
                              <a:cxn ang="0">
                                <a:pos x="T6" y="T7"/>
                              </a:cxn>
                              <a:cxn ang="0">
                                <a:pos x="T8" y="T9"/>
                              </a:cxn>
                            </a:cxnLst>
                            <a:rect l="0" t="0" r="r" b="b"/>
                            <a:pathLst>
                              <a:path w="126" h="252">
                                <a:moveTo>
                                  <a:pt x="108" y="0"/>
                                </a:moveTo>
                                <a:lnTo>
                                  <a:pt x="126" y="216"/>
                                </a:lnTo>
                                <a:lnTo>
                                  <a:pt x="0" y="252"/>
                                </a:lnTo>
                                <a:lnTo>
                                  <a:pt x="108" y="180"/>
                                </a:lnTo>
                                <a:lnTo>
                                  <a:pt x="108" y="0"/>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WordArt 52"/>
                        <wps:cNvSpPr txBox="1">
                          <a:spLocks noChangeArrowheads="1" noChangeShapeType="1" noTextEdit="1"/>
                        </wps:cNvSpPr>
                        <wps:spPr bwMode="auto">
                          <a:xfrm rot="1802779">
                            <a:off x="3986530" y="2359025"/>
                            <a:ext cx="581025" cy="680720"/>
                          </a:xfrm>
                          <a:prstGeom prst="rect">
                            <a:avLst/>
                          </a:prstGeom>
                          <a:extLst>
                            <a:ext uri="{AF507438-7753-43E0-B8FC-AC1667EBCBE1}">
                              <a14:hiddenEffects xmlns:a14="http://schemas.microsoft.com/office/drawing/2010/main">
                                <a:effectLst/>
                              </a14:hiddenEffects>
                            </a:ext>
                          </a:extLst>
                        </wps:spPr>
                        <wps:txbx>
                          <w:txbxContent>
                            <w:p w:rsidR="00175A12" w:rsidRDefault="00175A12" w:rsidP="004F6FC5">
                              <w:pPr>
                                <w:pStyle w:val="StandardWeb"/>
                                <w:spacing w:before="0" w:beforeAutospacing="0" w:after="0" w:afterAutospacing="0"/>
                                <w:jc w:val="center"/>
                              </w:pPr>
                              <w:r>
                                <w:rPr>
                                  <w:rFonts w:ascii="Elephant" w:hAnsi="Elephant"/>
                                  <w:color w:val="000000"/>
                                </w:rPr>
                                <w:t>Französisch</w:t>
                              </w:r>
                            </w:p>
                          </w:txbxContent>
                        </wps:txbx>
                        <wps:bodyPr wrap="square" numCol="1" fromWordArt="1">
                          <a:prstTxWarp prst="textSlantUp">
                            <a:avLst>
                              <a:gd name="adj" fmla="val 55556"/>
                            </a:avLst>
                          </a:prstTxWarp>
                          <a:spAutoFit/>
                        </wps:bodyPr>
                      </wps:wsp>
                    </wpc:wpc>
                  </a:graphicData>
                </a:graphic>
                <wp14:sizeRelH relativeFrom="page">
                  <wp14:pctWidth>0</wp14:pctWidth>
                </wp14:sizeRelH>
                <wp14:sizeRelV relativeFrom="page">
                  <wp14:pctHeight>0</wp14:pctHeight>
                </wp14:sizeRelV>
              </wp:anchor>
            </w:drawing>
          </mc:Choice>
          <mc:Fallback>
            <w:pict>
              <v:group id="Zeichenbereich 2" o:spid="_x0000_s1026" editas="canvas" style="position:absolute;margin-left:0;margin-top:0;width:440.85pt;height:397.5pt;z-index:251659264;mso-position-horizontal-relative:char;mso-position-vertical-relative:line" coordsize="55987,5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987;height:50482;visibility:visible;mso-wrap-style:square">
                  <v:fill o:detectmouseclick="t"/>
                  <v:path o:connecttype="none"/>
                </v:shape>
                <v:shape id="Freeform 4" o:spid="_x0000_s1028" style="position:absolute;left:13227;top:41687;width:23260;height:2972;visibility:visible;mso-wrap-style:square;v-text-anchor:top" coordsize="3663,4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a1ZsQA&#10;AADbAAAADwAAAGRycy9kb3ducmV2LnhtbESP0WrCQBRE3wv+w3IFX4puaoqWNBuRipCHFjH2Ay7Z&#10;2ySYvRt2V439+m6h0MdhZs4w+WY0vbiS851lBU+LBARxbXXHjYLP037+AsIHZI29ZVJwJw+bYvKQ&#10;Y6btjY90rUIjIoR9hgraEIZMSl+3ZNAv7EAcvS/rDIYoXSO1w1uEm14uk2QlDXYcF1oc6K2l+lxd&#10;jILL40Gf7t8fbldWnDbWle8pPis1m47bVxCBxvAf/muXWsE6hd8v8Qf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WtWbEAAAA2wAAAA8AAAAAAAAAAAAAAAAAmAIAAGRycy9k&#10;b3ducmV2LnhtbFBLBQYAAAAABAAEAPUAAACJAwAAAAA=&#10;" path="m180,180l,468r3466,l3484,450r36,-36l3537,378r36,-36l3609,288r18,-36l3645,216r18,-36l3645,144r,-36l3627,72,3609,36r,-18l3591,,288,,180,180xe" fillcolor="#ccc" stroked="f">
                  <v:path arrowok="t" o:connecttype="custom" o:connectlocs="114300,114300;0,297180;2200910,297180;2200910,297180;2212340,285750;2235200,262890;2245995,240030;2268855,217170;2291715,182880;2303145,160020;2314575,137160;2326005,114300;2314575,91440;2314575,68580;2303145,45720;2291715,22860;2291715,11430;2280285,0;2280285,0;182880,0;114300,114300" o:connectangles="0,0,0,0,0,0,0,0,0,0,0,0,0,0,0,0,0,0,0,0,0"/>
                </v:shape>
                <v:shape id="Freeform 5" o:spid="_x0000_s1029" style="position:absolute;left:26797;top:26727;width:24060;height:8223;visibility:visible;mso-wrap-style:square;v-text-anchor:top" coordsize="3789,1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fTtMUA&#10;AADbAAAADwAAAGRycy9kb3ducmV2LnhtbESPS2/CMBCE75X6H6ytxA2cvoCmMYgiocIJ8bj0toq3&#10;cZR4HcUmBH49roTU42hmvtFk897WoqPWl44VPI8SEMS50yUXCo6H1XAKwgdkjbVjUnAhD/PZ40OG&#10;qXZn3lG3D4WIEPYpKjAhNKmUPjdk0Y9cQxy9X9daDFG2hdQtniPc1vIlScbSYslxwWBDS0N5tT9Z&#10;Bfq6NV/1q1l2P6fL9IOvm+9F9a7U4KlffIII1If/8L291gomb/D3Jf4A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9O0xQAAANsAAAAPAAAAAAAAAAAAAAAAAJgCAABkcnMv&#10;ZG93bnJldi54bWxQSwUGAAAAAAQABAD1AAAAigMAAAAA&#10;" path="m341,144l,1295,3789,1079,3663,,341,144xe" fillcolor="#ccc" stroked="f">
                  <v:path arrowok="t" o:connecttype="custom" o:connectlocs="216535,91440;0,822325;2406015,685165;2326005,0;216535,91440" o:connectangles="0,0,0,0,0"/>
                </v:shape>
                <v:shape id="Freeform 6" o:spid="_x0000_s1030" style="position:absolute;left:37858;top:23641;width:16644;height:13023;visibility:visible;mso-wrap-style:square;v-text-anchor:top" coordsize="2621,20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qHk8IA&#10;AADbAAAADwAAAGRycy9kb3ducmV2LnhtbESPzWrDMBCE74G+g9hCb4nsgpPgRgnFYFroJXHSnhdr&#10;a5taKyOptvv2VSCQ4zA/H7M7zKYXIznfWVaQrhIQxLXVHTcKLudyuQXhA7LG3jIp+CMPh/3DYoe5&#10;thOfaKxCI+II+xwVtCEMuZS+bsmgX9mBOHrf1hkMUbpGaodTHDe9fE6StTTYcSS0OFDRUv1T/ZrI&#10;vaR43JRYvKXuw0xfxWC3n5lST4/z6wuIQHO4h2/td61gk8H1S/wBcv8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SoeTwgAAANsAAAAPAAAAAAAAAAAAAAAAAJgCAABkcnMvZG93&#10;bnJldi54bWxQSwUGAAAAAAQABAD1AAAAhwMAAAAA&#10;" path="m,1637r790,414l2621,684,538,,,1637xe" fillcolor="#b2b2b2" stroked="f">
                  <v:path arrowok="t" o:connecttype="custom" o:connectlocs="0,1039495;501650,1302385;1664335,434340;341630,0;0,1039495" o:connectangles="0,0,0,0,0"/>
                </v:shape>
                <v:shape id="Freeform 7" o:spid="_x0000_s1031" style="position:absolute;left:26454;top:32207;width:23145;height:1714;visibility:visible;mso-wrap-style:square;v-text-anchor:top" coordsize="3645,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okE8MA&#10;AADbAAAADwAAAGRycy9kb3ducmV2LnhtbESPQYvCMBSE7wv+h/AEL4umulKXrlGKIHjdKnp9NG/b&#10;ss1LbaKt/nojCB6HmfmGWa57U4srta6yrGA6iUAQ51ZXXCg47LfjbxDOI2usLZOCGzlYrwYfS0y0&#10;7fiXrpkvRICwS1BB6X2TSOnykgy6iW2Ig/dnW4M+yLaQusUuwE0tZ1EUS4MVh4USG9qUlP9nF6Og&#10;+OL7MT1ni2mVp7fTvNt9HuK5UqNhn/6A8NT7d/jV3mkFi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okE8MAAADbAAAADwAAAAAAAAAAAAAAAACYAgAAZHJzL2Rv&#10;d25yZXYueG1sUEsFBgAAAAAEAAQA9QAAAIgDAAAAAA==&#10;" path="m,180r,90l3645,126,3645,,,180xe" fillcolor="#e5e5e5" stroked="f">
                  <v:path arrowok="t" o:connecttype="custom" o:connectlocs="0,114300;0,171450;2314575,80010;2314575,0;0,114300" o:connectangles="0,0,0,0,0"/>
                </v:shape>
                <v:shape id="Freeform 8" o:spid="_x0000_s1032" style="position:absolute;left:26454;top:25927;width:23145;height:7423;visibility:visible;mso-wrap-style:square;v-text-anchor:top" coordsize="3645,1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ONscMA&#10;AADbAAAADwAAAGRycy9kb3ducmV2LnhtbESPT4vCMBTE7wt+h/AEL4umurBqNYq7IKynpf47P5tn&#10;W2xeShNt/fZGEDwOM/MbZr5sTSluVLvCsoLhIAJBnFpdcKZgv1v3JyCcR9ZYWiYFd3KwXHQ+5hhr&#10;23BCt63PRICwi1FB7n0VS+nSnAy6ga2Ig3e2tUEfZJ1JXWMT4KaUoyj6lgYLDgs5VvSbU3rZXo2C&#10;oy4+R9N/mehk8+PX+DVMmtNBqV63Xc1AeGr9O/xq/2kF4zE8v4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ONscMAAADbAAAADwAAAAAAAAAAAAAAAACYAgAAZHJzL2Rv&#10;d25yZXYueG1sUEsFBgAAAAAEAAQA9QAAAIgDAAAAAA==&#10;" path="m341,180l,1169,3645,989,3573,,341,180xe" fillcolor="gray" stroked="f">
                  <v:path arrowok="t" o:connecttype="custom" o:connectlocs="216535,114300;0,742315;2314575,628015;2268855,0;216535,114300" o:connectangles="0,0,0,0,0"/>
                </v:shape>
                <v:shape id="Freeform 9" o:spid="_x0000_s1033" style="position:absolute;left:26339;top:25812;width:23375;height:8452;visibility:visible;mso-wrap-style:square;v-text-anchor:top" coordsize="3681,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0Wqr8A&#10;AADbAAAADwAAAGRycy9kb3ducmV2LnhtbERPy4rCMBTdC/5DuAPuNB1hVKqpqCDjuPOxmd2d5tqW&#10;Njehibb+/WQhuDyc92rdm0Y8qPWVZQWfkwQEcW51xYWC62U/XoDwAVljY5kUPMnDOhsOVphq2/GJ&#10;HudQiBjCPkUFZQguldLnJRn0E+uII3ezrcEQYVtI3WIXw00jp0kykwYrjg0lOtqVlNfnu1Hguq1+&#10;8lf9/XfU8p5cg9v8bn+UGn30myWIQH14i1/ug1Ywj2Pjl/gDZ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jRaqvwAAANsAAAAPAAAAAAAAAAAAAAAAAJgCAABkcnMvZG93bnJl&#10;di54bWxQSwUGAAAAAAQABAD1AAAAhAMAAAAA&#10;" path="m3681,1007r,l3609,18r,-18l3591,r-18,l341,180r-18,l323,198,,1187r,126l,1331r18,l3663,1151r18,l3681,1133r,-126xm54,1223l3627,1043r,54l54,1277r,-54xm377,234l3555,54r72,935l72,1151,377,234xe" fillcolor="black" stroked="f">
                  <v:path arrowok="t" o:connecttype="custom" o:connectlocs="2337435,639445;2337435,639445;2337435,639445;2337435,639445;2291715,11430;2291715,0;2291715,0;2280285,0;2268855,0;216535,114300;216535,114300;205105,114300;205105,114300;0,753745;0,753745;0,753745;0,753745;0,753745;0,833755;0,833755;0,833755;0,845185;0,845185;0,845185;11430,845185;11430,845185;11430,845185;2326005,730885;2337435,730885;2337435,730885;2337435,719455;2337435,639445;34290,776605;2303145,696595;34290,776605;2257425,34290;45720,730885" o:connectangles="0,0,0,0,0,0,0,0,0,0,0,0,0,0,0,0,0,0,0,0,0,0,0,0,0,0,0,0,0,0,0,0,0,0,0,0,0"/>
                  <o:lock v:ext="edit" verticies="t"/>
                </v:shape>
                <v:shape id="Freeform 10" o:spid="_x0000_s1034" style="position:absolute;left:29076;top:28441;width:11519;height:7652;visibility:visible;mso-wrap-style:square;v-text-anchor:top" coordsize="1814,1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Lg8QA&#10;AADbAAAADwAAAGRycy9kb3ducmV2LnhtbESPT2vCQBTE74LfYXlCL6VutKBt6ioqCPXoH0Rvz+wz&#10;Ccm+DdltjH76riB4HGZ+M8xk1ppSNFS73LKCQT8CQZxYnXOqYL9bfXyBcB5ZY2mZFNzIwWza7Uww&#10;1vbKG2q2PhWhhF2MCjLvq1hKl2Rk0PVtRRy8i60N+iDrVOoar6HclHIYRSNpMOewkGFFy4ySYvtn&#10;FIxX76fF5xGjtT+PDvq+KZpzXij11mvnPyA8tf4VftK/OnDf8PgSfoC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mi4PEAAAA2wAAAA8AAAAAAAAAAAAAAAAAmAIAAGRycy9k&#10;b3ducmV2LnhtbFBLBQYAAAAABAAEAPUAAACJAwAAAAA=&#10;" path="m18,l,233r1796,972l1814,827,18,xe" fillcolor="#ccc" stroked="f">
                  <v:path arrowok="t" o:connecttype="custom" o:connectlocs="11430,0;0,147955;1140460,765175;1151890,525145;11430,0" o:connectangles="0,0,0,0,0"/>
                </v:shape>
                <v:shape id="Freeform 11" o:spid="_x0000_s1035" style="position:absolute;left:29190;top:20904;width:25083;height:12789;visibility:visible;mso-wrap-style:square;v-text-anchor:top" coordsize="3950,2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0E8AA&#10;AADbAAAADwAAAGRycy9kb3ducmV2LnhtbERPTYvCMBC9C/sfwix403QVRLtGkcKCBy+6Yvc4bca2&#10;2kxKErX+e3NY8Ph438t1b1pxJ+cbywq+xgkI4tLqhisFx9+f0RyED8gaW8uk4Eke1quPwRJTbR+8&#10;p/shVCKGsE9RQR1Cl0rpy5oM+rHtiCN3ts5giNBVUjt8xHDTykmSzKTBhmNDjR1lNZXXw80o6KdZ&#10;lrvd7o+K5lSczWJ6uRS5UsPPfvMNIlAf3uJ/91YrmMf18Uv8A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A0E8AAAADbAAAADwAAAAAAAAAAAAAAAACYAgAAZHJzL2Rvd25y&#10;ZXYueG1sUEsFBgAAAAAEAAQA9QAAAIUDAAAAAA==&#10;" path="m,1187l2083,,3950,521,1796,2014,,1187xe" fillcolor="silver" stroked="f">
                  <v:path arrowok="t" o:connecttype="custom" o:connectlocs="0,753745;1322705,0;2508250,330835;1140460,1278890;0,753745" o:connectangles="0,0,0,0,0"/>
                </v:shape>
                <v:shape id="Freeform 12" o:spid="_x0000_s1036" style="position:absolute;left:40481;top:24212;width:13906;height:11881;visibility:visible;mso-wrap-style:square;v-text-anchor:top" coordsize="2190,1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9LMUA&#10;AADbAAAADwAAAGRycy9kb3ducmV2LnhtbESPT2vCQBTE70K/w/KE3nSTUkRiVtGCRSgeTEp7fWRf&#10;/mj2bZrdxvTbu4LQ4zAzv2HSzWhaMVDvGssK4nkEgriwuuFKwWe+ny1BOI+ssbVMCv7IwWb9NEkx&#10;0fbKJxoyX4kAYZeggtr7LpHSFTUZdHPbEQevtL1BH2RfSd3jNcBNK1+iaCENNhwWauzorabikv2a&#10;QPnJDl/veTe+Rsc8K/cfp/Pxe6fU83TcrkB4Gv1/+NE+aAXLGO5fw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0sxQAAANsAAAAPAAAAAAAAAAAAAAAAAJgCAABkcnMv&#10;ZG93bnJldi54bWxQSwUGAAAAAAQABAD1AAAAigMAAAAA&#10;" path="m2190,l18,1493,,1871,2190,342,2190,xe" fillcolor="#e5e5e5" stroked="f">
                  <v:path arrowok="t" o:connecttype="custom" o:connectlocs="1390650,0;11430,948055;0,1188085;1390650,217170;1390650,0" o:connectangles="0,0,0,0,0"/>
                </v:shape>
                <v:shape id="Freeform 13" o:spid="_x0000_s1037" style="position:absolute;left:28962;top:20789;width:25654;height:15533;visibility:visible;mso-wrap-style:square;v-text-anchor:top" coordsize="4040,2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axI8UA&#10;AADbAAAADwAAAGRycy9kb3ducmV2LnhtbESPQWvCQBSE74X+h+UVvIhuDEUkukoVlFw8qC3o7TX7&#10;moRm38bsmsR/3xWEHoeZ+YZZrHpTiZYaV1pWMBlHIIgzq0vOFXyetqMZCOeRNVaWScGdHKyWry8L&#10;TLTt+EDt0eciQNglqKDwvk6kdFlBBt3Y1sTB+7GNQR9kk0vdYBfgppJxFE2lwZLDQoE1bQrKfo83&#10;oyDd3dbD9/jefe+/Lv3ZyKtL26lSg7f+Yw7CU+//w892qhXMYnh8C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rEjxQAAANsAAAAPAAAAAAAAAAAAAAAAAJgCAABkcnMv&#10;ZG93bnJldi54bWxQSwUGAAAAAAQABAD1AAAAigMAAAAA&#10;" path="m4040,521r,l4022,503r-18,l2119,r-18,l2083,,18,1187r-18,l,1205r,18l,1438r,18l18,1456r,18l1814,2428r18,l1832,2446r18,-18l4022,899r18,l4040,881r,-360xm1796,2356l54,1420r,-161l1796,2068r,288xm1850,2050l3968,575r,288l1867,2356r,-306l1850,2050xm2101,54l3932,539,1814,1996,90,1205,2101,54xe" fillcolor="black" stroked="f">
                  <v:path arrowok="t" o:connecttype="custom" o:connectlocs="2565400,330835;2565400,330835;2565400,330835;2565400,330835;2565400,330835;2553970,319405;2553970,319405;2553970,319405;2542540,319405;1334135,0;1334135,0;1334135,0;1334135,0;11430,753745;0,753745;0,765175;0,765175;0,776605;0,913130;0,924560;0,924560;0,924560;11430,935990;1163320,1541780;1163320,1553210;1163320,1553210;1174750,1541780;1174750,1541780;1174750,1541780;1174750,1541780;1174750,1541780;1174750,1541780;2553970,570865;2553970,570865;2565400,570865;2565400,559435;2565400,330835;34290,901700;1140460,1313180;1174750,1301750;2519680,548005;1185545,1301750;1334135,34290;1151890,1267460;1334135,34290" o:connectangles="0,0,0,0,0,0,0,0,0,0,0,0,0,0,0,0,0,0,0,0,0,0,0,0,0,0,0,0,0,0,0,0,0,0,0,0,0,0,0,0,0,0,0,0,0"/>
                  <o:lock v:ext="edit" verticies="t"/>
                </v:shape>
                <v:shape id="Freeform 14" o:spid="_x0000_s1038" style="position:absolute;left:37858;top:23983;width:9119;height:4230;visibility:visible;mso-wrap-style:square;v-text-anchor:top" coordsize="1436,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3ItcUA&#10;AADbAAAADwAAAGRycy9kb3ducmV2LnhtbESPQWsCMRSE74L/ITzBm2bbYtXVKFIqSEsL2tJen5vX&#10;3WDysmyirv76plDwOMzMN8x82TorTtQE41nB3TADQVx4bbhU8PmxHkxAhIis0XomBRcKsFx0O3PM&#10;tT/zlk67WIoE4ZCjgirGOpcyFBU5DENfEyfvxzcOY5JNKXWD5wR3Vt5n2aN0aDgtVFjTU0XFYXd0&#10;CkZXb1+3XwbpxYzf355HU7v/nirV77WrGYhIbbyF/9sbrWDyAH9f0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nci1xQAAANsAAAAPAAAAAAAAAAAAAAAAAJgCAABkcnMv&#10;ZG93bnJldi54bWxQSwUGAAAAAAQABAD1AAAAigMAAAAA&#10;" path="m592,l,360,826,666,1436,270,592,xe" stroked="f">
                  <v:path arrowok="t" o:connecttype="custom" o:connectlocs="375920,0;0,228600;524510,422910;911860,171450;375920,0" o:connectangles="0,0,0,0,0"/>
                </v:shape>
                <v:shape id="Freeform 15" o:spid="_x0000_s1039" style="position:absolute;left:32727;top:37458;width:2623;height:6058;visibility:visible;mso-wrap-style:square;v-text-anchor:top" coordsize="41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3XvMQA&#10;AADbAAAADwAAAGRycy9kb3ducmV2LnhtbESPQWvCQBSE74L/YXlCb7pRrITUNRQxIBQK3dr7a/Y1&#10;Ccm+DdnVpP313ULB4zAz3zD7fLKduNHgG8cK1qsEBHHpTMOVgst7sUxB+IBssHNMCr7JQ36Yz/aY&#10;GTfyG910qESEsM9QQR1Cn0npy5os+pXriaP35QaLIcqhkmbAMcJtJzdJspMWG44LNfZ0rKls9dUq&#10;GPW0fT3p9FIVzcfLj5bH4rPVSj0spucnEIGmcA//t89GQfoIf1/iD5CH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t17zEAAAA2wAAAA8AAAAAAAAAAAAAAAAAmAIAAGRycy9k&#10;b3ducmV2LnhtbFBLBQYAAAAABAAEAPUAAACJAwAAAAA=&#10;" path="m233,r,l197,,161,18,125,54,71,126,36,216,18,324,,486,18,648,36,756r35,90l107,900r54,36l197,954r18,l233,954r18,-18l287,918r36,-36l359,810r18,-72l395,630,413,504r,-144l377,252,359,162,323,108,287,54,269,18,251,,233,xe" fillcolor="silver" stroked="f">
                  <v:path arrowok="t" o:connecttype="custom" o:connectlocs="147955,0;147955,0;125095,0;102235,11430;79375,34290;45085,80010;22860,137160;11430,205740;0,308610;11430,411480;22860,480060;45085,537210;67945,571500;102235,594360;125095,605790;136525,605790;147955,605790;147955,605790;159385,594360;182245,582930;205105,560070;227965,514350;239395,468630;250825,400050;262255,320040;262255,228600;239395,160020;227965,102870;205105,68580;182245,34290;170815,11430;159385,0;147955,0" o:connectangles="0,0,0,0,0,0,0,0,0,0,0,0,0,0,0,0,0,0,0,0,0,0,0,0,0,0,0,0,0,0,0,0,0"/>
                </v:shape>
                <v:shape id="Freeform 16" o:spid="_x0000_s1040" style="position:absolute;left:12204;top:37458;width:21774;height:6172;visibility:visible;mso-wrap-style:square;v-text-anchor:top" coordsize="3429,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YzcMA&#10;AADbAAAADwAAAGRycy9kb3ducmV2LnhtbESPQYvCMBSE7wv+h/CEvSyaKiK1GkVXF/fioSqeH82z&#10;LTYvpclq+++NsOBxmJlvmMWqNZW4U+NKywpGwwgEcWZ1ybmC8+lnEINwHlljZZkUdORgtex9LDDR&#10;9sEp3Y8+FwHCLkEFhfd1IqXLCjLohrYmDt7VNgZ9kE0udYOPADeVHEfRVBosOSwUWNN3Qdnt+GcU&#10;uEu37XbysJvcZuvDvks3JX6lSn322/UchKfWv8P/7V+tIJ7C60v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2YzcMAAADbAAAADwAAAAAAAAAAAAAAAACYAgAAZHJzL2Rv&#10;d25yZXYueG1sUEsFBgAAAAAEAAQA9QAAAIgDAAAAAA==&#10;" path="m215,r,l197,,179,18,161,36r-18,l125,54,107,72,89,108,71,126,54,180,36,234,18,288,,360r,54l,468r,54l,558r18,54l18,684r18,54l54,810r17,54l107,900r36,36l3429,972r-36,-18l3357,918r-36,-36l3285,810r-35,-72l3232,630r,-144l3250,360r18,-108l3303,162r36,-72l3375,54r18,-36l3411,r18,l215,xe" fillcolor="silver" stroked="f">
                  <v:path arrowok="t" o:connecttype="custom" o:connectlocs="136525,0;136525,0;125095,0;113665,11430;102235,22860;90805,22860;79375,34290;67945,45720;56515,68580;45085,80010;34290,114300;22860,148590;11430,182880;0,228600;0,262890;0,297180;0,331470;0,354330;11430,388620;11430,434340;22860,468630;34290,514350;45085,548640;67945,571500;90805,594360;2177415,617220;2177415,617220;2154555,605790;2131695,582930;2108835,560070;2085975,514350;2063750,468630;2052320,400050;2052320,308610;2063750,228600;2075180,160020;2097405,102870;2120265,57150;2143125,34290;2154555,11430;2165985,0;2177415,0;136525,0" o:connectangles="0,0,0,0,0,0,0,0,0,0,0,0,0,0,0,0,0,0,0,0,0,0,0,0,0,0,0,0,0,0,0,0,0,0,0,0,0,0,0,0,0,0,0"/>
                </v:shape>
                <v:shape id="Freeform 17" o:spid="_x0000_s1041" style="position:absolute;left:12433;top:42259;width:21317;height:1257;visibility:visible;mso-wrap-style:square;v-text-anchor:top" coordsize="335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6Lw8IA&#10;AADbAAAADwAAAGRycy9kb3ducmV2LnhtbERPW2vCMBR+F/wP4Qh7EU035ijVKEXYkMGG8wI+HpJj&#10;W2xOShM1+/fLw8DHj+++WEXbihv1vnGs4HmagSDWzjRcKTjs3yc5CB+QDbaOScEveVgth4MFFsbd&#10;+Yduu1CJFMK+QAV1CF0hpdc1WfRT1xEn7ux6iyHBvpKmx3sKt618ybI3abHh1FBjR+ua9GV3tQo+&#10;dByfvt35K7ezqK+fm+1reSyVehrFcg4iUAwP8b97YxTkaWz6kn6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ovDwgAAANsAAAAPAAAAAAAAAAAAAAAAAJgCAABkcnMvZG93&#10;bnJldi54bWxQSwUGAAAAAAQABAD1AAAAhwMAAAAA&#10;" path="m,l3214,r18,18l3249,54r18,36l3285,108r18,36l3321,162r36,36l125,198r,-18l107,162,89,144,53,126,35,90,18,54,,xe" fillcolor="gray" stroked="f">
                  <v:path arrowok="t" o:connecttype="custom" o:connectlocs="0,0;2040890,0;2040890,0;2052320,11430;2063115,34290;2074545,57150;2085975,68580;2097405,91440;2108835,102870;2131695,125730;79375,125730;79375,125730;79375,114300;67945,102870;56515,91440;33655,80010;22225,57150;11430,34290;0,0" o:connectangles="0,0,0,0,0,0,0,0,0,0,0,0,0,0,0,0,0,0,0"/>
                </v:shape>
                <v:shape id="Freeform 18" o:spid="_x0000_s1042" style="position:absolute;left:32499;top:37344;width:2965;height:6401;visibility:visible;mso-wrap-style:square;v-text-anchor:top" coordsize="467,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J1+8MA&#10;AADbAAAADwAAAGRycy9kb3ducmV2LnhtbESPQWvCQBSE74X+h+UVvNWNClVTN6EEKl6bquDtsftM&#10;gtm3IbtN4r93C4Ueh5n5htnlk23FQL1vHCtYzBMQxNqZhisFx+/P1w0IH5ANto5JwZ085Nnz0w5T&#10;40b+oqEMlYgQ9ikqqEPoUim9rsmin7uOOHpX11sMUfaVND2OEW5buUySN2mx4bhQY0dFTfpW/lgF&#10;3E3FsN6f16dCX/TydpSL1fmq1Oxl+ngHEWgK/+G/9sEo2Gzh90v8ATJ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6J1+8MAAADbAAAADwAAAAAAAAAAAAAAAACYAgAAZHJzL2Rv&#10;d25yZXYueG1sUEsFBgAAAAAEAAQA9QAAAIgDAAAAAA==&#10;" path="m233,1008r18,l269,1008r18,-18l305,990r18,-18l341,954r36,-36l395,882r18,-54l431,774r18,-72l467,648r,-72l467,504r,-72l467,360,449,288,431,234,413,162,395,126,377,72,341,36r-18,l323,18r-18,l287,,269,,251,,233,,197,,143,36,107,72,72,144,54,216,18,306r,90l,504r18,72l18,648r18,54l36,774r18,54l89,882r18,36l143,954r,18l161,972r18,18l197,990r18,18l233,1008xm72,504r,-72l72,360,89,306r18,-54l107,198r36,-54l161,108,179,90,197,72,215,54r18,l251,54r18,l269,72r18,l305,90r18,18l341,144r18,54l377,252r18,54l413,360r,72l413,504r,90l395,684r-18,72l359,810r-36,54l305,918r-36,18l233,936r-18,l197,936r,-18l179,918,161,882,143,846,107,792r,-36l89,684,72,630r,-72l72,504xe" fillcolor="black" stroked="f">
                  <v:path arrowok="t" o:connecttype="custom" o:connectlocs="159385,640080;182245,628650;193675,628650;205105,617220;239395,582930;262255,525780;285115,445770;296545,365760;296545,274320;285115,182880;262255,102870;239395,45720;205105,22860;193675,11430;182245,0;159385,0;125095,0;67945,45720;34290,137160;11430,251460;11430,365760;22860,445770;34290,525780;67945,582930;90805,617220;113665,628650;125095,628650;147955,640080;45720,320040;45720,228600;67945,160020;90805,91440;113665,57150;125095,45720;136525,34290;147955,34290;147955,34290;159385,34290;170815,34290;182245,45720;193675,57150;216535,91440;239395,160020;262255,228600;262255,320040;250825,434340;227965,514350;193675,582930;147955,594360;147955,594360;136525,594360;125095,582930;113665,582930;90805,537210;67945,480060;45720,400050;45720,320040" o:connectangles="0,0,0,0,0,0,0,0,0,0,0,0,0,0,0,0,0,0,0,0,0,0,0,0,0,0,0,0,0,0,0,0,0,0,0,0,0,0,0,0,0,0,0,0,0,0,0,0,0,0,0,0,0,0,0,0,0"/>
                  <o:lock v:ext="edit" verticies="t"/>
                </v:shape>
                <v:shape id="Freeform 19" o:spid="_x0000_s1043" style="position:absolute;left:19615;top:39401;width:5810;height:2172;visibility:visible;mso-wrap-style:square;v-text-anchor:top" coordsize="915,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Aj6MQA&#10;AADbAAAADwAAAGRycy9kb3ducmV2LnhtbESPS2/CMBCE70j9D9ZW6q04fVBKGoMAUQl646GeV/GS&#10;pInXkW0g+fcYqRLH0cx8o8lmnWnEmZyvLCt4GSYgiHOrKy4UHPbfz58gfEDW2FgmBT15mE0fBhmm&#10;2l54S+ddKESEsE9RQRlCm0rp85IM+qFtiaN3tM5giNIVUju8RLhp5GuSfEiDFceFEltalpTXu5NR&#10;sBj94Vj/VG99vlktnfutmz4kSj09dvMvEIG6cA//t9daweQdbl/iD5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I+jEAAAA2wAAAA8AAAAAAAAAAAAAAAAAmAIAAGRycy9k&#10;b3ducmV2LnhtbFBLBQYAAAAABAAEAPUAAACJAwAAAAA=&#10;" path="m90,r,l72,18,54,36,36,54,18,90r,18l,126r,18l,180r,18l18,234r,36l18,288r18,36l36,342,898,324,880,306r,-18l862,252r,-36l844,198r,-36l844,144r18,-18l862,108,880,72r,-18l898,36r,-18l915,,90,xe" fillcolor="#ccc" stroked="f">
                  <v:path arrowok="t" o:connecttype="custom" o:connectlocs="57150,0;57150,0;45720,11430;34290,22860;22860,34290;11430,57150;11430,68580;0,80010;0,91440;0,114300;0,125730;11430,148590;11430,171450;11430,182880;22860,205740;22860,217170;22860,217170;570230,205740;570230,205740;558800,194310;558800,182880;547370,160020;547370,137160;535940,125730;535940,102870;535940,91440;547370,80010;547370,68580;558800,45720;558800,34290;570230,22860;570230,11430;581025,0;581025,0;57150,0" o:connectangles="0,0,0,0,0,0,0,0,0,0,0,0,0,0,0,0,0,0,0,0,0,0,0,0,0,0,0,0,0,0,0,0,0,0,0"/>
                </v:shape>
                <v:shape id="Freeform 20" o:spid="_x0000_s1044" style="position:absolute;left:11976;top:37344;width:23488;height:6401;visibility:visible;mso-wrap-style:square;v-text-anchor:top" coordsize="3699,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vrpMUA&#10;AADcAAAADwAAAGRycy9kb3ducmV2LnhtbESPQWvCQBSE74X+h+UJ3uomHoKmrlKElKL0oLbQ4yP7&#10;moRk36bZNVn/fVco9DjMzDfMZhdMJ0YaXGNZQbpIQBCXVjdcKfi4FE8rEM4ja+wsk4IbOdhtHx82&#10;mGs78YnGs69EhLDLUUHtfZ9L6cqaDLqF7Ymj920Hgz7KoZJ6wCnCTSeXSZJJgw3HhRp72tdUtuer&#10;UXAojvKTW/rKitfDtDYhnN5/glLzWXh5BuEp+P/wX/tNK1iuU7ifi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m+ukxQAAANwAAAAPAAAAAAAAAAAAAAAAAJgCAABkcnMv&#10;ZG93bnJldi54bWxQSwUGAAAAAAQABAD1AAAAigMAAAAA&#10;" path="m3465,l233,,197,,143,36,107,72,72,144,54,216,18,306r,90l,504r18,72l18,648r18,54l36,774r18,54l90,882r17,36l143,954r,18l161,972r18,18l197,990r18,18l233,1008r3232,l3483,1008r18,l3501,990r18,l3537,990r18,-18l3573,954r18,-36l3627,882r18,-54l3663,774r18,-72l3699,648r,-72l3699,504r,-72l3699,360r-18,-72l3663,234r-18,-72l3627,126,3591,72,3573,36r-18,l3555,18r-18,l3519,r-18,l3483,r-18,xm3645,504r,90l3627,684r-18,72l3591,810r-36,54l3537,918r-36,18l3465,936r-3232,l215,936r-18,l197,918r-18,l161,882,143,846,107,792,90,756r,-72l72,630r,-72l72,504r,-72l72,360,90,306r,-54l107,198r36,-54l161,108,179,90,197,72,215,54r18,l3465,54r18,l3501,54r,18l3519,72r18,18l3555,108r18,36l3591,198r18,54l3627,306r,54l3645,432r,72xe" fillcolor="black" stroked="f">
                  <v:path arrowok="t" o:connecttype="custom" o:connectlocs="147955,0;90805,22860;45720,91440;11430,194310;0,320040;11430,411480;22860,491490;57150,560070;90805,605790;102235,617220;113665,628650;136525,640080;147955,640080;2211705,640080;2223135,628650;2245995,628650;2257425,617220;2280285,582930;2314575,525780;2337435,445770;2348865,365760;2348865,274320;2337435,182880;2314575,102870;2280285,45720;2257425,22860;2245995,11430;2223135,0;2211705,0;2314575,320040;2303145,434340;2280285,514350;2245995,582930;2200275,594360;147955,594360;136525,594360;125095,594360;125095,582930;102235,560070;67945,502920;57150,434340;45720,354330;45720,274320;57150,194310;67945,125730;102235,68580;125095,45720;125095,45720;136525,34290;147955,34290;2200275,34290;2211705,34290;2223135,34290;2234565,45720;2245995,57150;2268855,91440;2291715,160020;2303145,228600;2314575,320040" o:connectangles="0,0,0,0,0,0,0,0,0,0,0,0,0,0,0,0,0,0,0,0,0,0,0,0,0,0,0,0,0,0,0,0,0,0,0,0,0,0,0,0,0,0,0,0,0,0,0,0,0,0,0,0,0,0,0,0,0,0,0"/>
                  <o:lock v:ext="edit" verticies="t"/>
                </v:shape>
                <v:rect id="Rectangle 21" o:spid="_x0000_s1045" style="position:absolute;left:13227;top:37915;width:18472;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OsYA&#10;AADcAAAADwAAAGRycy9kb3ducmV2LnhtbESPQWvCQBSE74X+h+UVvNVNg4qmrqEWCl4EtT3U2zP7&#10;moRk36a7q6b99a4geBxm5htmnvemFSdyvras4GWYgCAurK65VPD1+fE8BeEDssbWMin4Iw/54vFh&#10;jpm2Z97SaRdKESHsM1RQhdBlUvqiIoN+aDvi6P1YZzBE6UqpHZ4j3LQyTZKJNFhzXKiwo/eKimZ3&#10;NAqWs+nydzPi9f/2sKf996EZpy5RavDUv72CCNSHe/jWXmkF6SyF65l4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OsYAAADcAAAADwAAAAAAAAAAAAAAAACYAgAAZHJz&#10;L2Rvd25yZXYueG1sUEsFBgAAAAAEAAQA9QAAAIsDAAAAAA==&#10;" fillcolor="black" stroked="f"/>
                <v:shape id="Freeform 22" o:spid="_x0000_s1046" style="position:absolute;left:10833;top:37236;width:2622;height:1137;visibility:visible;mso-wrap-style:square;v-text-anchor:top" coordsize="41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nBRcUA&#10;AADcAAAADwAAAGRycy9kb3ducmV2LnhtbESPS4sCMRCE74L/IbTgRTTjg8WdNYoIouhlfcB6bCa9&#10;M4OTzpBEnf33G0HwWFTXV12zRWMqcSfnS8sKhoMEBHFmdcm5gvNp3Z+C8AFZY2WZFPyRh8W83Zph&#10;qu2DD3Q/hlxECPsUFRQh1KmUPivIoB/Ymjh6v9YZDFG6XGqHjwg3lRwlyYc0WHJsKLCmVUHZ9Xgz&#10;8Y3duRq7g8tu2n/vL70L/yxPG6W6nWb5BSJQE97Hr/RWKxh9TuA5JhJ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ycFFxQAAANwAAAAPAAAAAAAAAAAAAAAAAJgCAABkcnMv&#10;ZG93bnJldi54bWxQSwUGAAAAAAQABAD1AAAAigMAAAAA&#10;" path="m395,107l413,35,162,,144,,126,,36,107,,161r54,l377,179r,-72l126,107,162,53r233,54xe" fillcolor="black" stroked="f">
                  <v:path arrowok="t" o:connecttype="custom" o:connectlocs="250825,67945;262255,22225;102870,0;91440,0;80010,0;22860,67945;0,102235;34290,102235;239395,113665;239395,67945;80010,67945;102870,33655;250825,67945" o:connectangles="0,0,0,0,0,0,0,0,0,0,0,0,0"/>
                </v:shape>
                <v:shape id="Freeform 23" o:spid="_x0000_s1047" style="position:absolute;left:30899;top:37687;width:3079;height:914;visibility:visible;mso-wrap-style:square;v-text-anchor:top" coordsize="485,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vqqMUA&#10;AADcAAAADwAAAGRycy9kb3ducmV2LnhtbESPzWrDMBCE74G8g9hCb4lsU0rjRA4lYFLoKW5Ietxa&#10;6x9irYylJurbR4VCj8PMfMNstsEM4kqT6y0rSJcJCOLa6p5bBcePcvECwnlkjYNlUvBDDrbFfLbB&#10;XNsbH+ha+VZECLscFXTej7mUru7IoFvakTh6jZ0M+iinVuoJbxFuBpklybM02HNc6HCkXUf1pfo2&#10;Cso0/ap25b7Nwik9miY8nfn9U6nHh/C6BuEp+P/wX/tNK8hWK/g9E4+AL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a+qoxQAAANwAAAAPAAAAAAAAAAAAAAAAAJgCAABkcnMv&#10;ZG93bnJldi54bWxQSwUGAAAAAAQABAD1AAAAigMAAAAA&#10;" path="m395,l144,,126,,54,54,,90r72,l270,144r18,l306,126,413,54,485,,395,xm270,72l144,54r162,l270,72xe" fillcolor="black" stroked="f">
                  <v:path arrowok="t" o:connecttype="custom" o:connectlocs="250825,0;91440,0;80010,0;80010,0;34290,34290;0,57150;45720,57150;171450,91440;182880,91440;194310,80010;262255,34290;307975,0;250825,0;171450,45720;91440,34290;91440,34290;194310,34290;171450,45720" o:connectangles="0,0,0,0,0,0,0,0,0,0,0,0,0,0,0,0,0,0"/>
                  <o:lock v:ext="edit" verticies="t"/>
                </v:shape>
                <v:shape id="Freeform 24" o:spid="_x0000_s1048" style="position:absolute;left:19500;top:39173;width:6268;height:2629;visibility:visible;mso-wrap-style:square;v-text-anchor:top" coordsize="98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O+L8AA&#10;AADcAAAADwAAAGRycy9kb3ducmV2LnhtbERPy4rCMBTdC/MP4Q64s+n4GIZqlFEQ3FoFmd2d5tqW&#10;NjcliVr9erMQXB7Oe7HqTSuu5HxtWcFXkoIgLqyuuVRwPGxHPyB8QNbYWiYFd/KwWn4MFphpe+M9&#10;XfNQihjCPkMFVQhdJqUvKjLoE9sRR+5sncEQoSuldniL4aaV4zT9lgZrjg0VdrSpqGjyi1HQ5eu8&#10;KYz/m53GzjePmePL9F+p4Wf/OwcRqA9v8cu90womaZwfz8Qj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cO+L8AAAADcAAAADwAAAAAAAAAAAAAAAACYAgAAZHJzL2Rvd25y&#10;ZXYueG1sUEsFBgAAAAAEAAQA9QAAAIUDAAAAAA==&#10;" path="m987,r,l969,,951,,933,,90,,72,r,18l54,36,36,54r,36l18,126,,162r,36l,234r,36l,306r18,36l18,360r18,18l36,396r18,l54,414r18,l898,414r53,l933,378r,-18l933,342,916,324r,-36l916,270,898,234r,-18l898,180r18,-18l916,126r17,-18l933,90,951,72r,-18l987,xm54,234r,-18l54,180,72,162r,-18l90,108r,-18l108,72r772,l880,90r-18,l862,108r,18l844,144r,36l844,198r,18l844,234r,18l844,270r,18l862,306r,18l862,342r,18l90,360r,-18l72,342r,-18l72,306,54,288r,-18l54,252r,-18xe" fillcolor="black" stroked="f">
                  <v:path arrowok="t" o:connecttype="custom" o:connectlocs="626745,0;615315,0;603885,0;592455,0;57150,0;45720,11430;34290,22860;22860,57150;0,102870;0,148590;0,194310;11430,228600;22860,251460;34290,262890;45720,262890;603885,262890;592455,240030;592455,217170;581660,182880;570230,148590;570230,114300;581660,80010;592455,57150;603885,34290;626745,0;34290,137160;45720,102870;57150,68580;68580,45720;558800,45720;547370,57150;547370,80010;535940,114300;535940,137160;535940,160020;535940,182880;547370,205740;547370,228600;57150,217170;45720,205740;34290,182880;34290,160020" o:connectangles="0,0,0,0,0,0,0,0,0,0,0,0,0,0,0,0,0,0,0,0,0,0,0,0,0,0,0,0,0,0,0,0,0,0,0,0,0,0,0,0,0,0"/>
                  <o:lock v:ext="edit" verticies="t"/>
                </v:shape>
                <v:shape id="Freeform 25" o:spid="_x0000_s1049" style="position:absolute;left:33293;top:38030;width:1028;height:5257;visibility:visible;mso-wrap-style:square;v-text-anchor:top" coordsize="162,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5hcMA&#10;AADcAAAADwAAAGRycy9kb3ducmV2LnhtbESPX2vCQBDE3wW/w7GCb3oxQqnRU0RoEXyp//B1za1J&#10;MLcXcqum375XKPRxmJnfMItV52r1pDZUng1Mxgko4tzbigsDp+PH6B1UEGSLtWcy8E0BVst+b4GZ&#10;9S/e0/MghYoQDhkaKEWaTOuQl+QwjH1DHL2bbx1KlG2hbYuvCHe1TpPkTTusOC6U2NCmpPx+eDgD&#10;qYTqa339nBx5f9KyPc92xWVmzHDQreeghDr5D/+1t9bANEnh90w8An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5hcMAAADcAAAADwAAAAAAAAAAAAAAAACYAgAAZHJzL2Rv&#10;d25yZXYueG1sUEsFBgAAAAAEAAQA9QAAAIgDAAAAAA==&#10;" path="m162,l126,,90,36,72,72,36,126,18,198r,72l,342r,72l,486r,54l18,594r18,54l36,702r18,36l72,774r36,36l126,810r,18l144,828r18,l162,774r-18,l144,756,126,738,108,720r,-36l90,648,72,594r,-54l72,486,54,414,72,342r,-54l72,234,90,180r18,-36l108,108,126,90,144,72r,-18l162,54,162,xe" fillcolor="black" stroked="f">
                  <v:path arrowok="t" o:connecttype="custom" o:connectlocs="102870,0;80010,0;57150,22860;45720,45720;22860,80010;11430,125730;11430,171450;0,217170;0,262890;0,308610;0,342900;11430,377190;22860,411480;22860,445770;34290,468630;45720,491490;68580,514350;68580,514350;80010,514350;80010,525780;91440,525780;91440,525780;91440,525780;102870,525780;102870,525780;102870,491490;102870,491490;102870,491490;102870,491490;91440,491490;91440,491490;91440,491490;91440,480060;91440,480060;80010,468630;68580,457200;68580,434340;57150,411480;45720,377190;45720,342900;45720,308610;34290,262890;45720,217170;45720,182880;45720,148590;57150,114300;68580,91440;68580,68580;80010,57150;91440,45720;91440,45720;91440,45720;91440,34290;91440,34290;102870,34290;102870,34290;102870,34290;102870,34290;102870,0" o:connectangles="0,0,0,0,0,0,0,0,0,0,0,0,0,0,0,0,0,0,0,0,0,0,0,0,0,0,0,0,0,0,0,0,0,0,0,0,0,0,0,0,0,0,0,0,0,0,0,0,0,0,0,0,0,0,0,0,0,0,0"/>
                </v:shape>
                <v:shape id="Freeform 26" o:spid="_x0000_s1050" style="position:absolute;left:18129;top:6965;width:686;height:1258;visibility:visible;mso-wrap-style:square;v-text-anchor:top" coordsize="10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A/sUA&#10;AADcAAAADwAAAGRycy9kb3ducmV2LnhtbESPQWsCMRSE7wX/Q3iCt5qtS0VWo7SKVQoe1Pb+3Lzu&#10;pt28LEm6bv+9KRR6HGbmG2ax6m0jOvLBOFbwMM5AEJdOG64UvJ239zMQISJrbByTgh8KsFoO7hZY&#10;aHflI3WnWIkE4VCggjrGtpAylDVZDGPXEifvw3mLMUlfSe3xmuC2kZMsm0qLhtNCjS2tayq/Tt9W&#10;gVn7z3Z62Ly8mot9fndyl3ePO6VGw/5pDiJSH//Df+29VpBnOfyeSUd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cD+xQAAANwAAAAPAAAAAAAAAAAAAAAAAJgCAABkcnMv&#10;ZG93bnJldi54bWxQSwUGAAAAAAQABAD1AAAAigMAAAAA&#10;" path="m54,l,180r90,18l108,54,108,,54,xe" fillcolor="#ccc" stroked="f">
                  <v:path arrowok="t" o:connecttype="custom" o:connectlocs="34290,0;0,114300;57150,125730;68580,34290;68580,0;34290,0" o:connectangles="0,0,0,0,0,0"/>
                </v:shape>
                <v:shape id="Freeform 27" o:spid="_x0000_s1051" style="position:absolute;left:16764;top:6280;width:800;height:1371;visibility:visible;mso-wrap-style:square;v-text-anchor:top" coordsize="126,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SuCcUA&#10;AADcAAAADwAAAGRycy9kb3ducmV2LnhtbESPT2vCQBTE7wW/w/IEb3WjldpGVxGh4M3WaHt9Zp9J&#10;NPs2ZDd/+u27BcHjMDO/YZbr3pSipdoVlhVMxhEI4tTqgjMFx+Tj+Q2E88gaS8uk4JccrFeDpyXG&#10;2nb8Re3BZyJA2MWoIPe+iqV0aU4G3dhWxMG72NqgD7LOpK6xC3BTymkUvUqDBYeFHCva5pTeDo1R&#10;8LPpTu27Piefbt/frtW8+U62jVKjYb9ZgPDU+0f43t5pBS/RDP7Ph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lK4JxQAAANwAAAAPAAAAAAAAAAAAAAAAAJgCAABkcnMv&#10;ZG93bnJldi54bWxQSwUGAAAAAAQABAD1AAAAigMAAAAA&#10;" path="m126,18l108,216,,198,36,r90,18xe" fillcolor="#ccc" stroked="f">
                  <v:path arrowok="t" o:connecttype="custom" o:connectlocs="80010,11430;68580,137160;0,125730;22860,0;80010,11430" o:connectangles="0,0,0,0,0"/>
                </v:shape>
                <v:shape id="Freeform 28" o:spid="_x0000_s1052" style="position:absolute;left:17449;top:6394;width:1023;height:1029;visibility:visible;mso-wrap-style:square;v-text-anchor:top" coordsize="16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uXMUA&#10;AADcAAAADwAAAGRycy9kb3ducmV2LnhtbESPQWvCQBSE7wX/w/KE3urGSrWmriKVgFIkVMXzI/ua&#10;RLNvw+5WU399t1DwOMzMN8xs0ZlGXMj52rKC4SABQVxYXXOp4LDPnl5B+ICssbFMCn7Iw2Lee5hh&#10;qu2VP+myC6WIEPYpKqhCaFMpfVGRQT+wLXH0vqwzGKJ0pdQOrxFuGvmcJGNpsOa4UGFL7xUV5923&#10;UZBP1tPb6XDcrtyGMd/nH1k2dko99rvlG4hAXbiH/9trrWCUvMD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Re5cxQAAANwAAAAPAAAAAAAAAAAAAAAAAJgCAABkcnMv&#10;ZG93bnJldi54bWxQSwUGAAAAAAQABAD1AAAAigMAAAAA&#10;" path="m18,l,108r125,54l161,90,18,xe" fillcolor="#540700" stroked="f">
                  <v:path arrowok="t" o:connecttype="custom" o:connectlocs="11430,0;0,68580;79375,102870;102235,57150;11430,0" o:connectangles="0,0,0,0,0"/>
                </v:shape>
                <v:shape id="Freeform 29" o:spid="_x0000_s1053" style="position:absolute;left:18815;top:3429;width:9010;height:4337;visibility:visible;mso-wrap-style:square;v-text-anchor:top" coordsize="1419,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Y4UMYA&#10;AADcAAAADwAAAGRycy9kb3ducmV2LnhtbESPzWrCQBSF9wXfYbiCuzqxQqipE1FpazddmLjo8pK5&#10;JiGZO2lmNKlP3ykUXB7Oz8dZb0bTiiv1rrasYDGPQBAXVtdcKjjlb4/PIJxH1thaJgU/5GCTTh7W&#10;mGg78JGumS9FGGGXoILK+y6R0hUVGXRz2xEH72x7gz7IvpS6xyGMm1Y+RVEsDdYcCBV2tK+oaLKL&#10;CdyFuTSf319m6/z+lpevu/fD6qjUbDpuX0B4Gv09/N/+0AqWUQx/Z8IR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Y4UMYAAADcAAAADwAAAAAAAAAAAAAAAACYAgAAZHJz&#10;L2Rvd25yZXYueG1sUEsFBgAAAAAEAAQA9QAAAIsDAAAAAA==&#10;" path="m,683l1419,108,1419,,,557,,683xe" fillcolor="silver" stroked="f">
                  <v:path arrowok="t" o:connecttype="custom" o:connectlocs="0,433705;901065,68580;901065,0;0,353695;0,433705" o:connectangles="0,0,0,0,0"/>
                </v:shape>
                <v:shape id="Freeform 30" o:spid="_x0000_s1054" style="position:absolute;left:16992;top:2400;width:10605;height:4565;visibility:visible;mso-wrap-style:square;v-text-anchor:top" coordsize="1670,7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cUsMIA&#10;AADcAAAADwAAAGRycy9kb3ducmV2LnhtbERPXWvCMBR9F/Yfwh3sRdZEN2R0jSJKQYZMqu790ty1&#10;Yc1NaTKt/948DPZ4ON/FanSduNAQrGcNs0yBIK69sdxoOJ/K5zcQISIb7DyThhsFWC0fJgXmxl+5&#10;ossxNiKFcMhRQxtjn0sZ6pYchsz3xIn79oPDmODQSDPgNYW7Ts6VWkiHllNDiz1tWqp/jr9Ow5qn&#10;ZVN+bXGzr+aWP+359fChtH56HNfvICKN8V/8594ZDS8qrU1n0h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JxSwwgAAANwAAAAPAAAAAAAAAAAAAAAAAJgCAABkcnMvZG93&#10;bnJldi54bWxQSwUGAAAAAAQABAD1AAAAhwMAAAAA&#10;" path="m1670,162l1382,,,593,287,719,1670,162xe" fillcolor="gray" stroked="f">
                  <v:path arrowok="t" o:connecttype="custom" o:connectlocs="1060450,102870;877570,0;0,376555;182245,456565;1060450,102870" o:connectangles="0,0,0,0,0"/>
                </v:shape>
                <v:shape id="Freeform 31" o:spid="_x0000_s1055" style="position:absolute;left:27825;top:1371;width:6611;height:3315;visibility:visible;mso-wrap-style:square;v-text-anchor:top" coordsize="1041,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WkMQA&#10;AADcAAAADwAAAGRycy9kb3ducmV2LnhtbESPQWsCMRSE7wX/Q3iCN82qIO3WKCoKXpRW66G3181z&#10;s7h5WTZxXf+9EYQeh5n5hpnOW1uKhmpfOFYwHCQgiDOnC84V/Bw3/XcQPiBrLB2Tgjt5mM86b1NM&#10;tbvxNzWHkIsIYZ+iAhNClUrpM0MW/cBVxNE7u9piiLLOpa7xFuG2lKMkmUiLBccFgxWtDGWXw9Uq&#10;OO93hTVLQ/64Pa2Hf65qTl+/SvW67eITRKA2/Idf7a1WME4+4HkmHg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AFpDEAAAA3AAAAA8AAAAAAAAAAAAAAAAAmAIAAGRycy9k&#10;b3ducmV2LnhtbFBLBQYAAAAABAAEAPUAAACJAwAAAAA=&#10;" path="m107,522l,522,,324,736,r305,144l107,522xe" fillcolor="gray" stroked="f">
                  <v:path arrowok="t" o:connecttype="custom" o:connectlocs="67945,331470;0,331470;0,205740;467360,0;661035,91440;67945,331470" o:connectangles="0,0,0,0,0,0"/>
                </v:shape>
                <v:shape id="Freeform 32" o:spid="_x0000_s1056" style="position:absolute;left:11518;top:2286;width:24969;height:30149;visibility:visible;mso-wrap-style:square;v-text-anchor:top" coordsize="3932,4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9PUL4A&#10;AADcAAAADwAAAGRycy9kb3ducmV2LnhtbERPyQrCMBC9C/5DGMGbpi4UqUYRQfAkbojHoRnbYjMp&#10;TazVrzcHwePj7YtVa0rRUO0KywpGwwgEcWp1wZmCy3k7mIFwHlljaZkUvMnBatntLDDR9sVHak4+&#10;EyGEXYIKcu+rREqX5mTQDW1FHLi7rQ36AOtM6hpfIdyUchxFsTRYcGjIsaJNTunj9DQKtu/rMXbZ&#10;9HY77HefNB43rjzfler32vUchKfW/8U/904rmIzC/H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EPT1C+AAAA3AAAAA8AAAAAAAAAAAAAAAAAmAIAAGRycy9kb3ducmV2&#10;LnhtbFBLBQYAAAAABAAEAPUAAACDAwAAAAA=&#10;" path="m36,1529l1113,989,3573,r18,18l3609,54r18,36l3645,126r36,36l3681,198r18,18l3717,252r18,72l3753,396r18,89l3806,575r18,72l3842,719r,36l3860,809r,126l3860,1097r18,180l3878,1457r18,144l3896,1709r,53l3932,3003,269,4748r,-18l269,4694r-18,-36l251,4604r,-54l233,4496r,-54l233,4388r,-36l233,4298r,-71l233,4173r,-54l233,4065r,-36l215,4011r,-108l179,3633,144,3255,108,2842,72,2410,36,2032,,1780,,1673,36,1529xe" fillcolor="silver" stroked="f">
                  <v:path arrowok="t" o:connecttype="custom" o:connectlocs="22860,970915;706755,628015;2268855,0;2268855,0;2280285,11430;2291715,34290;2303145,57150;2314575,80010;2337435,102870;2337435,125730;2348865,137160;2360295,160020;2371725,205740;2383155,251460;2394585,307975;2416810,365125;2428240,410845;2439670,456565;2439670,479425;2451100,513715;2451100,593725;2451100,696595;2462530,810895;2462530,925195;2473960,1016635;2473960,1085215;2473960,1118870;2496820,1906905;170815,3014980;170815,3003550;170815,2980690;159385,2957830;159385,2923540;159385,2889250;147955,2854960;147955,2820670;147955,2786380;147955,2763520;147955,2729230;147955,2684145;147955,2649855;147955,2615565;147955,2581275;147955,2558415;136525,2546985;136525,2478405;113665,2306955;91440,2066925;68580,1804670;45720,1530350;22860,1290320;0,1130300;0,1062355;22860,970915" o:connectangles="0,0,0,0,0,0,0,0,0,0,0,0,0,0,0,0,0,0,0,0,0,0,0,0,0,0,0,0,0,0,0,0,0,0,0,0,0,0,0,0,0,0,0,0,0,0,0,0,0,0,0,0,0,0"/>
                </v:shape>
                <v:shape id="Freeform 33" o:spid="_x0000_s1057" style="position:absolute;left:10604;top:12795;width:2508;height:19755;visibility:visible;mso-wrap-style:square;v-text-anchor:top" coordsize="395,3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kbZcUA&#10;AADcAAAADwAAAGRycy9kb3ducmV2LnhtbESP0WrCQBRE3wv+w3IF35pNKrQSXUUsodU+mfgB1+w1&#10;CWbvhuw2iX/fLRT6OMzMGWazm0wrBupdY1lBEsUgiEurG64UXIrseQXCeWSNrWVS8CAHu+3saYOp&#10;tiOfach9JQKEXYoKau+7VEpX1mTQRbYjDt7N9gZ9kH0ldY9jgJtWvsTxqzTYcFiosaNDTeU9/zYK&#10;Bv+xuhZFsj+21dfpmJ2Kx1v8rtRiPu3XIDxN/j/81/7UCpZJAr9nwh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yRtlxQAAANwAAAAPAAAAAAAAAAAAAAAAAJgCAABkcnMv&#10;ZG93bnJldi54bWxQSwUGAAAAAAQABAD1AAAAigMAAAAA&#10;" path="m,36l,2643r395,468l395,3093r-18,-36l377,3021r,-54l359,2895r,-54l377,2787r,-54l395,2679r,-72l395,2500r,-90l377,2320r,-72l377,2194r-18,-18l126,,,36xe" fillcolor="gray" stroked="f">
                  <v:path arrowok="t" o:connecttype="custom" o:connectlocs="0,22860;0,1678305;250825,1975485;250825,1964055;239395,1941195;239395,1918335;239395,1884045;227965,1838325;227965,1804035;239395,1769745;239395,1735455;250825,1701165;250825,1655445;250825,1587500;250825,1530350;239395,1473200;239395,1427480;239395,1393190;227965,1381760;80010,0;0,22860" o:connectangles="0,0,0,0,0,0,0,0,0,0,0,0,0,0,0,0,0,0,0,0,0"/>
                </v:shape>
                <v:shape id="Freeform 34" o:spid="_x0000_s1058" style="position:absolute;left:8324;top:12452;width:2280;height:16218;visibility:visible;mso-wrap-style:square;v-text-anchor:top" coordsize="359,2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ggo8UA&#10;AADcAAAADwAAAGRycy9kb3ducmV2LnhtbESPQUvDQBSE7wX/w/IEL8W+NKUisdsigpCDbWnsxdsj&#10;+0yC2bchuybpv+8WBI/DzHzDbHaTbdXAvW+caFguElAspTONVBrOn++Pz6B8IDHUOmENF/aw297N&#10;NpQZN8qJhyJUKkLEZ6ShDqHLEH1ZsyW/cB1L9L5dbylE2Vdoehoj3LaYJskTWmokLtTU8VvN5U/x&#10;azWsi8Mhx+rr47jayxwxdeN5yLV+uJ9eX0AFnsJ/+K+dGw2rZQq3M/EI4PY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mCCjxQAAANwAAAAPAAAAAAAAAAAAAAAAAJgCAABkcnMv&#10;ZG93bnJldi54bWxQSwUGAAAAAAQABAD1AAAAigMAAAAA&#10;" path="m269,l,2464r198,90l359,90r,-18l359,54,341,36,323,18,305,,269,xe" fillcolor="#333" stroked="f">
                  <v:path arrowok="t" o:connecttype="custom" o:connectlocs="170815,0;0,1564640;125730,1621790;227965,57150;227965,57150;227965,45720;227965,45720;227965,34290;216535,22860;205105,11430;193675,0;170815,0" o:connectangles="0,0,0,0,0,0,0,0,0,0,0,0"/>
                </v:shape>
                <v:shape id="Freeform 35" o:spid="_x0000_s1059" style="position:absolute;left:9582;top:13023;width:1022;height:16783;visibility:visible;mso-wrap-style:square;v-text-anchor:top" coordsize="161,2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A7k8QA&#10;AADcAAAADwAAAGRycy9kb3ducmV2LnhtbESPQWuDQBSE74X8h+UFcmtWI5RgswlSCBRyiLXJ/cV9&#10;Vav71rhbtf++Wyj0OMx8M8zuMJtOjDS4xrKCeB2BIC6tbrhScHk/Pm5BOI+ssbNMCr7JwWG/eNhh&#10;qu3EbzQWvhKhhF2KCmrv+1RKV9Zk0K1tTxy8DzsY9EEOldQDTqHcdHITRU/SYMNhocaeXmoq2+LL&#10;KEjazSnZnq5x7PL5fv68TSNmuVKr5Zw9g/A0+//wH/2qAxcn8HsmHA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gO5PEAAAA3AAAAA8AAAAAAAAAAAAAAAAAmAIAAGRycy9k&#10;b3ducmV2LnhtbFBLBQYAAAAABAAEAPUAAACJAwAAAAA=&#10;" path="m161,l,2464r161,179l161,xe" fillcolor="black" stroked="f">
                  <v:path arrowok="t" o:connecttype="custom" o:connectlocs="102235,0;0,1564640;102235,1678305;102235,0" o:connectangles="0,0,0,0"/>
                </v:shape>
                <v:shape id="Freeform 36" o:spid="_x0000_s1060" style="position:absolute;left:10033;top:10966;width:1714;height:1943;visibility:visible;mso-wrap-style:square;v-text-anchor:top" coordsize="270,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WNTMcA&#10;AADcAAAADwAAAGRycy9kb3ducmV2LnhtbESPQWsCMRSE7wX/Q3hCbzVrK2q3RukWBQ9CqRba42Pz&#10;uru6eVmSdI3++qZQ6HGYmW+YxSqaVvTkfGNZwXiUgSAurW64UvB+2NzNQfiArLG1TAou5GG1HNws&#10;MNf2zG/U70MlEoR9jgrqELpcSl/WZNCPbEecvC/rDIYkXSW1w3OCm1beZ9lUGmw4LdTY0UtN5Wn/&#10;bRS4vpjPdt0rNY+z6+dHEQ/rIh6Vuh3G5ycQgWL4D/+1t1rBw3gCv2fSE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ljUzHAAAA3AAAAA8AAAAAAAAAAAAAAAAAmAIAAGRy&#10;cy9kb3ducmV2LnhtbFBLBQYAAAAABAAEAPUAAACMAwAAAAA=&#10;" path="m36,l18,108,,198r72,54l108,306r72,-36l270,306,234,144,36,xe" fillcolor="black" stroked="f">
                  <v:path arrowok="t" o:connecttype="custom" o:connectlocs="22860,0;11430,68580;0,125730;45720,160020;68580,194310;114300,171450;171450,194310;148590,91440;22860,0" o:connectangles="0,0,0,0,0,0,0,0,0"/>
                </v:shape>
                <v:shape id="Freeform 37" o:spid="_x0000_s1061" style="position:absolute;left:10261;top:7537;width:8325;height:4458;visibility:visible;mso-wrap-style:square;v-text-anchor:top" coordsize="1311,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riA8UA&#10;AADcAAAADwAAAGRycy9kb3ducmV2LnhtbESPQWvCQBSE7wX/w/IKvYhujLSE6CpWENqSS9N6f2af&#10;SWj27Ta7jfHfdwtCj8PMfMOst6PpxEC9by0rWMwTEMSV1S3XCj4/DrMMhA/IGjvLpOBKHrabyd0a&#10;c20v/E5DGWoRIexzVNCE4HIpfdWQQT+3jjh6Z9sbDFH2tdQ9XiLcdDJNkidpsOW40KCjfUPVV/lj&#10;FLyWp6n7fnuu6OiGtDhxVhRpptTD/bhbgQg0hv/wrf2iFSwXj/B3Jh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6uIDxQAAANwAAAAPAAAAAAAAAAAAAAAAAJgCAABkcnMv&#10;ZG93bnJldi54bWxQSwUGAAAAAAQABAD1AAAAigMAAAAA&#10;" path="m1024,l,540,234,702,1311,162,1024,xe" fillcolor="gray" stroked="f">
                  <v:path arrowok="t" o:connecttype="custom" o:connectlocs="650240,0;0,342900;148590,445770;832485,102870;650240,0" o:connectangles="0,0,0,0,0"/>
                </v:shape>
                <v:shape id="Freeform 38" o:spid="_x0000_s1062" style="position:absolute;left:1371;top:21018;width:7753;height:6166;visibility:visible;mso-wrap-style:square;v-text-anchor:top" coordsize="1221,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MxNccA&#10;AADcAAAADwAAAGRycy9kb3ducmV2LnhtbESPT2sCMRTE7wW/Q3hCL0WzWlhkNYoIQj300K0HvT03&#10;z/3j5mVJUt3tp28KhR6HmfkNs9r0phV3cr62rGA2TUAQF1bXXCo4fu4nCxA+IGtsLZOCgTxs1qOn&#10;FWbaPviD7nkoRYSwz1BBFUKXSemLigz6qe2Io3e1zmCI0pVSO3xEuGnlPElSabDmuFBhR7uKilv+&#10;ZRScLsHVzTY/D5cmzdshad5fDt9KPY/77RJEoD78h//ab1rB6yyF3zPx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MTXHAAAA3AAAAA8AAAAAAAAAAAAAAAAAmAIAAGRy&#10;cy9kb3ducmV2LnhtbFBLBQYAAAAABAAEAPUAAACMAwAAAAA=&#10;"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o:connecttype="custom" o:connectlocs="763905,0;741045,33655;683895,79375;638175,113665;581660,136525;501650,159385;398780,170815;296545,170815;216535,159385;125095,170815;45720,205105;0,250825;0,296545;11430,365125;45720,445135;125095,525145;239395,582295;398780,605155;547370,616585;672465,605155;718185,467995;661035,467995;524510,467995;387350,456565;285115,445135;227965,433705;159385,399415;102235,376555;91440,330835;102235,285115;136525,250825;170815,227965;216535,216535;273685,227965;364490,262255;444500,296545;501650,319405;558800,296545;638175,262255;718185,239395;741045,216535" o:connectangles="0,0,0,0,0,0,0,0,0,0,0,0,0,0,0,0,0,0,0,0,0,0,0,0,0,0,0,0,0,0,0,0,0,0,0,0,0,0,0,0,0"/>
                </v:shape>
                <v:shape id="Freeform 39" o:spid="_x0000_s1063" style="position:absolute;left:11176;top:6508;width:5702;height:2858;visibility:visible;mso-wrap-style:square;v-text-anchor:top" coordsize="898,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d0v8QA&#10;AADcAAAADwAAAGRycy9kb3ducmV2LnhtbESPQWvCQBSE74X+h+UVeqsbG0lt6iYUaSEHD2rt/ZF9&#10;ZkOzb0N2NfHfdwXB4zAz3zCrcrKdONPgW8cK5rMEBHHtdMuNgsPP98sShA/IGjvHpOBCHsri8WGF&#10;uXYj7+i8D42IEPY5KjAh9LmUvjZk0c9cTxy9oxsshiiHRuoBxwi3nXxNkkxabDkuGOxpbaj+25+s&#10;giNm8mux5d1vOl4q8+a8S+VGqeen6fMDRKAp3MO3dqUVpPN3uJ6JR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3dL/EAAAA3AAAAA8AAAAAAAAAAAAAAAAAmAIAAGRycy9k&#10;b3ducmV2LnhtbFBLBQYAAAAABAAEAPUAAACJAwAAAAA=&#10;" path="m898,l880,,826,,736,18r-108,l521,36r-90,l341,54,287,72r-36,36l216,126r-36,36l126,198,90,234,54,306,18,360,,450,,432,36,414,72,378r54,-36l180,288r53,-36l287,234r54,-18l413,216r72,-18l557,198r89,l718,180r54,l826,180r18,l880,126,898,xe" fillcolor="#969696" stroked="f">
                  <v:path arrowok="t" o:connecttype="custom" o:connectlocs="570230,0;558800,0;524510,0;467360,11430;398780,11430;330835,22860;273685,22860;216535,34290;182245,45720;159385,68580;137160,80010;114300,102870;80010,125730;57150,148590;34290,194310;11430,228600;0,285750;0,274320;22860,262890;45720,240030;80010,217170;114300,182880;147955,160020;182245,148590;216535,137160;262255,137160;307975,125730;353695,125730;410210,125730;455930,114300;490220,114300;524510,114300;535940,114300;558800,80010;570230,0" o:connectangles="0,0,0,0,0,0,0,0,0,0,0,0,0,0,0,0,0,0,0,0,0,0,0,0,0,0,0,0,0,0,0,0,0,0,0"/>
                </v:shape>
                <v:shape id="Freeform 40" o:spid="_x0000_s1064" style="position:absolute;left:3194;top:21018;width:5930;height:3080;visibility:visible;mso-wrap-style:square;v-text-anchor:top" coordsize="934,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I31MMA&#10;AADcAAAADwAAAGRycy9kb3ducmV2LnhtbERPTWvCMBi+D/wP4RV2m4kOZFbTMsSx4UHwY4fdXprX&#10;tKx5U5us1v365TDw+PB8r4rBNaKnLtSeNUwnCgRx6U3NVsPp+Pb0AiJEZIONZ9JwowBFPnpYYWb8&#10;lffUH6IVKYRDhhqqGNtMylBW5DBMfEucuLPvHMYEOytNh9cU7ho5U2ouHdacGipsaV1R+X34cRp2&#10;dof7+eU31F/qfbuxvYqLT6X143h4XYKINMS7+N/9YTQ8z9L8dCYdAZ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I31MMAAADcAAAADwAAAAAAAAAAAAAAAACYAgAAZHJzL2Rv&#10;d25yZXYueG1sUEsFBgAAAAAEAAQA9QAAAIgDAAAAAA==&#10;" path="m934,l916,,898,18,880,35,844,71r-36,36l772,125r-36,36l700,179r-35,18l611,215r-36,18l521,251r-36,18l431,269r-18,l413,287r-341,l,341r18,18l54,359r36,l126,377r54,l216,395r18,18l269,413r36,18l341,449r36,18l431,485r36,l521,485r36,l575,485r54,-18l682,449r54,-36l790,395r54,-18l862,359r18,-18l898,323r,-36l898,215r18,-54l916,89r,-36l934,18,934,xe" fillcolor="#350000" stroked="f">
                  <v:path arrowok="t" o:connecttype="custom" o:connectlocs="593090,0;581660,0;570230,11430;558800,22225;535940,45085;513080,67945;490220,79375;467360,102235;444500,113665;422275,125095;387985,136525;365125,147955;330835,159385;307975,170815;273685,170815;262255,170815;262255,182245;45720,182245;0,216535;0,216535;11430,227965;34290,227965;57150,227965;80010,239395;114300,239395;137160,250825;148590,262255;170815,262255;193675,273685;216535,285115;239395,296545;273685,307975;296545,307975;330835,307975;353695,307975;365125,307975;399415,296545;433070,285115;467360,262255;501650,250825;535940,239395;547370,227965;558800,216535;570230,205105;570230,182245;570230,136525;581660,102235;581660,56515;581660,33655;593090,11430;593090,0" o:connectangles="0,0,0,0,0,0,0,0,0,0,0,0,0,0,0,0,0,0,0,0,0,0,0,0,0,0,0,0,0,0,0,0,0,0,0,0,0,0,0,0,0,0,0,0,0,0,0,0,0,0,0"/>
                </v:shape>
                <v:shape id="Freeform 41" o:spid="_x0000_s1065" style="position:absolute;left:13684;top:7537;width:4673;height:2172;visibility:visible;mso-wrap-style:square;v-text-anchor:top" coordsize="736,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wQPMQA&#10;AADcAAAADwAAAGRycy9kb3ducmV2LnhtbESPT2vCQBTE7wW/w/KE3uomWqqkrmILQo/+CZ5fs69J&#10;aPZt3N2Y6KfvCgWPw8z8hlmuB9OICzlfW1aQThIQxIXVNZcK8uP2ZQHCB2SNjWVScCUP69XoaYmZ&#10;tj3v6XIIpYgQ9hkqqEJoMyl9UZFBP7EtcfR+rDMYonSl1A77CDeNnCbJmzRYc1yosKXPiorfQ2cU&#10;7F5zvOHJ3cL5tPgo827ed+m3Us/jYfMOItAQHuH/9pdWMJumcD8Tj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EDzEAAAA3AAAAA8AAAAAAAAAAAAAAAAAmAIAAGRycy9k&#10;b3ducmV2LnhtbFBLBQYAAAAABAAEAPUAAACJAwAAAAA=&#10;" path="m736,144l377,342,,270,485,,736,126r,18xe" fillcolor="gray" stroked="f">
                  <v:path arrowok="t" o:connecttype="custom" o:connectlocs="467360,91440;239395,217170;0,171450;307975,0;467360,80010;467360,91440" o:connectangles="0,0,0,0,0,0"/>
                </v:shape>
                <v:shape id="Freeform 42" o:spid="_x0000_s1066" style="position:absolute;left:11290;top:12909;width:1937;height:19526;visibility:visible;mso-wrap-style:square;v-text-anchor:top" coordsize="305,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UzycYA&#10;AADcAAAADwAAAGRycy9kb3ducmV2LnhtbESPT2vCQBTE74LfYXkFb7pphKLRVUJU8GCR+q/XR/Y1&#10;CWbfhuyqqZ++Wyj0OMzMb5j5sjO1uFPrKssKXkcRCOLc6ooLBafjZjgB4TyyxtoyKfgmB8tFvzfH&#10;RNsHf9D94AsRIOwSVFB63yRSurwkg25kG+LgfdnWoA+yLaRu8RHgppZxFL1JgxWHhRIbykrKr4eb&#10;UVDs3q/pKrs893hef07T526fTXKlBi9dOgPhqfP/4b/2VisYxzH8ng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UzycYAAADcAAAADwAAAAAAAAAAAAAAAACYAgAAZHJz&#10;L2Rvd25yZXYueG1sUEsFBgAAAAAEAAQA9QAAAIsDAAAAAA==&#10;" path="m,l,107,,377,18,773r18,468l54,1708r18,396l90,2410r18,144l126,2607r,36l126,2679r,18l126,2733r-18,18l108,2769,18,2751r287,324l305,3057r,-36l287,2985r,-54l269,2877r,-54l269,2769r,-18l269,2715r,-54l251,2589r,-89l251,2410r,-90l233,2248r18,-54l233,2068,215,1798,180,1456,144,1061,108,683,72,359,36,125r,-89l,xe" fillcolor="#0a0000" stroked="f">
                  <v:path arrowok="t" o:connecttype="custom" o:connectlocs="0,0;0,67945;0,239395;11430,490855;22860,788035;34290,1084580;45720,1336040;57150,1530350;68580,1621790;80010,1655445;80010,1678305;80010,1701165;80010,1712595;80010,1735455;68580,1746885;68580,1746885;68580,1758315;11430,1746885;193675,1952625;193675,1941195;193675,1918335;182245,1895475;182245,1861185;170815,1826895;170815,1792605;170815,1758315;170815,1746885;170815,1724025;170815,1689735;159385,1644015;159385,1587500;159385,1530350;159385,1473200;147955,1427480;159385,1393190;147955,1313180;136525,1141730;114300,924560;91440,673735;68580,433705;45720,227965;22860,79375;22860,22860;0,0" o:connectangles="0,0,0,0,0,0,0,0,0,0,0,0,0,0,0,0,0,0,0,0,0,0,0,0,0,0,0,0,0,0,0,0,0,0,0,0,0,0,0,0,0,0,0,0"/>
                </v:shape>
                <v:shape id="Freeform 43" o:spid="_x0000_s1067" style="position:absolute;left:11747;top:2286;width:24168;height:14732;visibility:visible;mso-wrap-style:square;v-text-anchor:top" coordsize="3806,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nlVsQA&#10;AADcAAAADwAAAGRycy9kb3ducmV2LnhtbESPUWvCMBSF34X9h3AHvshMVSijM8oYDAqCMOf2fGmu&#10;TWlyU5Jou3+/CIM9Hs453+Fs95Oz4kYhdp4VrJYFCOLG645bBefP96dnEDEha7SeScEPRdjvHmZb&#10;rLQf+YNup9SKDOFYoQKT0lBJGRtDDuPSD8TZu/jgMGUZWqkDjhnurFwXRSkddpwXDA70ZqjpT1en&#10;YPz+qsva9JdFUwZ7PPTJ2V4rNX+cXl9AJJrSf/ivXWsFm/UG7mfyEZ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J5VbEAAAA3AAAAA8AAAAAAAAAAAAAAAAAmAIAAGRycy9k&#10;b3ducmV2LnhtbFBLBQYAAAAABAAEAPUAAACJAwAAAAA=&#10;" path="m,1529r,18l,1583r18,72l36,1726r,54l54,1852r,54l72,1924r,36l90,1996r,72l108,2140r18,54l126,2266r17,36l143,2320,3806,719r,-36l3788,629r,-36l3770,539r-17,-72l3735,432r-18,-36l3699,360r-18,-54l3663,234r-36,-72l3609,108,3591,54,3573,18r,-18l,1529xe" fillcolor="#969696" stroked="f">
                  <v:path arrowok="t" o:connecttype="custom" o:connectlocs="0,970915;0,982345;0,1005205;11430,1050925;22860,1096010;22860,1130300;34290,1176020;34290,1210310;45720,1221740;45720,1244600;57150,1267460;57150,1313180;68580,1358900;80010,1393190;80010,1438910;90805,1461770;90805,1473200;2416810,456565;2416810,456565;2416810,433705;2405380,399415;2405380,376555;2393950,342265;2383155,296545;2371725,274320;2360295,251460;2348865,228600;2337435,194310;2326005,148590;2303145,102870;2291715,68580;2280285,34290;2268855,11430;2268855,0;0,970915" o:connectangles="0,0,0,0,0,0,0,0,0,0,0,0,0,0,0,0,0,0,0,0,0,0,0,0,0,0,0,0,0,0,0,0,0,0,0"/>
                </v:shape>
                <v:shape id="Freeform 44" o:spid="_x0000_s1068" style="position:absolute;left:25088;top:6737;width:10827;height:5029;visibility:visible;mso-wrap-style:square;v-text-anchor:top" coordsize="1705,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EVNMUA&#10;AADcAAAADwAAAGRycy9kb3ducmV2LnhtbESPW2sCMRSE34X+h3AKvtVs1yJ2a1akIlhEvLR9P2zO&#10;Xmhysmyiu/33jVDwcZiZb5jFcrBGXKnzjWMFz5MEBHHhdMOVgq/PzdMchA/IGo1jUvBLHpb5w2iB&#10;mXY9n+h6DpWIEPYZKqhDaDMpfVGTRT9xLXH0StdZDFF2ldQd9hFujUyTZCYtNhwXamzpvabi53yx&#10;CsyFelzvN8dDedqZV9mnH9+rVKnx47B6AxFoCPfwf3urFUzTF7idi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gRU0xQAAANwAAAAPAAAAAAAAAAAAAAAAAJgCAABkcnMv&#10;ZG93bnJldi54bWxQSwUGAAAAAAQABAD1AAAAigMAAAAA&#10;" path="m1687,l,756r,36l1705,54,1687,xe" fillcolor="silver" stroked="f">
                  <v:path arrowok="t" o:connecttype="custom" o:connectlocs="1071245,0;0,480060;0,502920;1082675,34290;1071245,0" o:connectangles="0,0,0,0,0"/>
                </v:shape>
                <v:shape id="Freeform 45" o:spid="_x0000_s1069" style="position:absolute;left:11747;top:12566;width:24397;height:12789;visibility:visible;mso-wrap-style:square;v-text-anchor:top" coordsize="3842,2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1wHsYA&#10;AADcAAAADwAAAGRycy9kb3ducmV2LnhtbESP3WrCQBSE7wu+w3IE7+rGn5Q2dZW2IihIoUkf4JA9&#10;zQazZ9PsqtGnd4VCL4eZ+YZZrHrbiBN1vnasYDJOQBCXTtdcKfguNo/PIHxA1tg4JgUX8rBaDh4W&#10;mGl35i865aESEcI+QwUmhDaT0peGLPqxa4mj9+M6iyHKrpK6w3OE20ZOk+RJWqw5Lhhs6cNQeciP&#10;VsHVzH2+3xUv6fp64N/PtJi8y7VSo2H/9goiUB/+w3/trVYwm6ZwP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1wHsYAAADcAAAADwAAAAAAAAAAAAAAAACYAgAAZHJz&#10;L2Rvd25yZXYueG1sUEsFBgAAAAAEAAQA9QAAAIsDAAAAAA==&#10;" path="m,l72,1007r89,917l179,2014,1957,1151r54,162l2370,1169r,-216l3842,251r,-126l2352,809r-18,288l2065,1169,2011,989,251,1798r,-36l233,1672r,-126l215,1402r,-143l197,1133r,-108l197,971,179,899,161,773,126,629,90,449,54,287,36,125,,36,,xe" fillcolor="#333" stroked="f">
                  <v:path arrowok="t" o:connecttype="custom" o:connectlocs="0,0;45720,639445;102235,1221740;113665,1278890;1242695,730885;1276985,833755;1504950,742315;1504950,605155;2439670,159385;2439670,79375;1493520,513715;1482090,696595;1311275,742315;1276985,628015;159385,1141730;159385,1118870;147955,1061720;147955,981710;136525,890270;136525,799465;125095,719455;125095,650875;125095,616585;113665,570865;102235,490855;80010,399415;57150,285115;34290,182245;22860,79375;0,22860;0,0" o:connectangles="0,0,0,0,0,0,0,0,0,0,0,0,0,0,0,0,0,0,0,0,0,0,0,0,0,0,0,0,0,0,0"/>
                </v:shape>
                <v:shape id="Freeform 46" o:spid="_x0000_s1070" style="position:absolute;left:11976;top:2514;width:22460;height:9824;visibility:visible;mso-wrap-style:square;v-text-anchor:top" coordsize="3537,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GlPsMA&#10;AADcAAAADwAAAGRycy9kb3ducmV2LnhtbESPQWvCQBSE7wX/w/IEb3UTpVKiq4hF8GoUwdtr9pkN&#10;Zt/G7DZJ/323IHgcZuYbZrUZbC06an3lWEE6TUAQF05XXCo4n/bvnyB8QNZYOyYFv+Rhsx69rTDT&#10;rucjdXkoRYSwz1CBCaHJpPSFIYt+6hri6N1cazFE2ZZSt9hHuK3lLEkW0mLFccFgQztDxT3/sQrw&#10;dL5e0zT/+O6/cvO4dKbgy1GpyXjYLkEEGsIr/GwftIL5bAH/Z+IR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GlPsMAAADcAAAADwAAAAAAAAAAAAAAAACYAgAAZHJzL2Rv&#10;d25yZXYueG1sUEsFBgAAAAAEAAQA9QAAAIgDAAAAAA==&#10;" path="m969,881r54,90l,1475r18,72l3537,36,3519,r-90,18l2531,414r-71,-72l2442,306,1077,827r-18,72l969,881xe" fillcolor="#280000" stroked="f">
                  <v:path arrowok="t" o:connecttype="custom" o:connectlocs="615315,559435;649605,616585;0,936625;11430,982345;2245995,22860;2234565,0;2177415,11430;1607185,262890;1562100,217170;1550670,194310;683895,525145;672465,570865;615315,559435" o:connectangles="0,0,0,0,0,0,0,0,0,0,0,0,0"/>
                </v:shape>
                <v:shape id="Freeform 47" o:spid="_x0000_s1071" style="position:absolute;left:24288;top:16903;width:2509;height:3086;visibility:visible;mso-wrap-style:square;v-text-anchor:top" coordsize="395,4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SNncUA&#10;AADcAAAADwAAAGRycy9kb3ducmV2LnhtbESP0WoCMRRE3wX/IVyhL6VmVWjtahRtFZT6ou0HXDbX&#10;zermZt2k6/r3plDwcZg5M8x03tpSNFT7wrGCQT8BQZw5XXCu4Od7/TIG4QOyxtIxKbiRh/ms25li&#10;qt2V99QcQi5iCfsUFZgQqlRKnxmy6PuuIo7e0dUWQ5R1LnWN11huSzlMkldpseC4YLCiD0PZ+fBr&#10;FYyar91zY7anxWl1Kdefq/17jkulnnrtYgIiUBse4X96oyM3fIO/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I2dxQAAANwAAAAPAAAAAAAAAAAAAAAAAJgCAABkcnMv&#10;ZG93bnJldi54bWxQSwUGAAAAAAQABAD1AAAAigMAAAAA&#10;" path="m,144l90,486,395,396,377,,,144xe" fillcolor="#ccc" stroked="f">
                  <v:path arrowok="t" o:connecttype="custom" o:connectlocs="0,91440;57150,308610;250825,251460;239395,0;0,91440" o:connectangles="0,0,0,0,0"/>
                </v:shape>
                <v:shape id="Freeform 48" o:spid="_x0000_s1072" style="position:absolute;left:1143;top:1143;width:35572;height:31521;visibility:visible;mso-wrap-style:square;v-text-anchor:top" coordsize="5602,4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g88MA&#10;AADcAAAADwAAAGRycy9kb3ducmV2LnhtbERPy2rCQBTdC/7DcIXuzEQLYlPHUAKCmxa0InR3m7l5&#10;0MydMTMmab++syh0eTjvXT6ZTgzU+9ayglWSgiAurW65VnB5Pyy3IHxA1thZJgXf5CHfz2c7zLQd&#10;+UTDOdQihrDPUEETgsuk9GVDBn1iHXHkKtsbDBH2tdQ9jjHcdHKdphtpsOXY0KCjoqHy63w3Cj6u&#10;jqqnn+LVfZq7OVU30tvNm1IPi+nlGUSgKfyL/9xHreBxHdfGM/EI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Kg88MAAADcAAAADwAAAAAAAAAAAAAAAACYAgAAZHJzL2Rv&#10;d25yZXYueG1sUEsFBgAAAAAEAAQA9QAAAIgDAAAAAA==&#10;" path="m5602,3201r,-18l5602,3148r,-90l5584,2914r,-180l5584,2518r-18,-198l5566,2122r,-180l5566,1906r,-35l5566,1745r,-162l5548,1385r,-198l5530,989,5494,827,5458,701r-18,-71l5405,540r-18,-72l5351,396r-18,-54l5297,288r-18,-54l5279,198r18,-18l5243,162,4974,r-18,l4938,,4202,342,3878,180r,-18l3860,180,2478,737r-54,36l2460,791r,18l2406,809r-72,18l2262,827r-71,18l2101,845r-72,18l1957,881r-54,l1778,953r-90,72l1616,1115r-54,108l1508,1313r-18,90l1472,1457r-18,18l1472,1475r,18l1418,1529r-18,l1400,1547r,18l1383,1583,1221,3094r-18,36l1149,3165r-54,54l1023,3273r-71,36l862,3345r-108,18l664,3363r-89,l485,3363r-90,l305,3381r-90,18l144,3417r-72,54l36,3525r-18,18l,3579r,36l,3669r18,36l36,3741r18,54l72,3831r54,72l180,3957r71,54l323,4047r162,54l646,4119r162,18l934,4119r107,l1113,4101r-18,126l1095,4245r18,18l1311,4371r143,143l1472,4532r54,54l1598,4640r54,72l1724,4766r54,54l1831,4874r36,36l1885,4946r,18l1903,4964r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18l197,3633r18,l215,3615r36,-54l305,3525r36,-18l395,3507r54,l503,3525r54,18l610,3579r36,l682,3597r36,18l754,3633r36,l826,3633r18,18l880,3633r54,l988,3615r35,l1059,3597r36,-18l1131,3561r18,-18l1185,3525r-36,306xm1275,3112r18,l1293,3094,1436,1799r,18l1454,1835r,18l1454,1871r18,l1311,4299r-144,-72l1275,3112xm1454,2788r,1654l1365,4335r89,-1547xm1508,1835r,-18l1490,1799r,-18l1472,1763r,-18l1454,1727r-18,18l1454,1619r198,108l1616,1727r,18l1634,1763r,18l1634,1799r-36,l1580,1781r-18,18l1544,1799r,18l1526,1817r,18l1508,1835xm4184,450l2819,1007r,-54l4184,414r,36xm1688,1673r-180,-90l2460,1043r197,72l2711,1151,1688,1673xm2532,827r18,18l2550,917r-18,72l2496,989r36,-144l2532,827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18,l2765,1205r36,-72l2801,1079,4148,540r,36l4166,594r71,36l4291,665r-18,-71l4237,396r36,-18l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44,1889r18,-18l1580,1853r18,l1634,2176r36,378l1724,2986r36,431l1796,3813r35,342l1849,4407r,125l1849,4568r,36l1849,4640r,54l1849,4730r,36l1849,4802r18,18l1831,4802r-35,-36l1778,4730r-54,-36l1688,4658r-54,-54l1580,4550r-54,-54xe" fillcolor="black" stroked="f">
                  <v:path arrowok="t" o:connecttype="custom" o:connectlocs="3534410,1233170;3465830,445135;3329305,102870;1562100,502285;1129030,605155;934720,948055;889000,993775;478790,2135505;11430,2249805;159385,2546985;706755,2707005;1162685,3094990;1219835,3152140;3443605,2101215;1071880,1347470;1151255,1713230;2326005,1793240;3500120,1473200;2668270,2432685;1208405,2946400;170815,2364105;159385,2261235;455930,2295525;695325,2272665;821055,1976120;923290,1176655;923290,1770380;911860,1108075;1037590,1130935;969010,1153795;957580,1005205;1687195,708025;1607820,536575;1755775,605155;1710055,582295;1129030,742315;2531110,1553210;2565400,1358900;3317875,137160;3465830,570865;3488690,1108075;2588260,1324610;2211705,1507490;1185545,1701800;1071880,1108075;2724785,422275;2451100,148590;1550670,559435;1094740,719455;1083310,696595;45720,2329815;285115,2169795;775335,2032635;535940,2272665;285115,2192655;91440,2329815;672465,2478405;193675,2512695;991870,1188085;1174115,2798445;1162685,3049270" o:connectangles="0,0,0,0,0,0,0,0,0,0,0,0,0,0,0,0,0,0,0,0,0,0,0,0,0,0,0,0,0,0,0,0,0,0,0,0,0,0,0,0,0,0,0,0,0,0,0,0,0,0,0,0,0,0,0,0,0,0,0,0,0"/>
                  <o:lock v:ext="edit" verticies="t"/>
                </v:shape>
                <v:shape id="Freeform 49" o:spid="_x0000_s1073" style="position:absolute;left:10718;top:11195;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YgcMcA&#10;AADcAAAADwAAAGRycy9kb3ducmV2LnhtbESPzWvCQBTE70L/h+UVvEjdGKFomo34VdqLB+3n8Zl9&#10;JsHs25BdNf73bqHgcZiZ3zDprDO1OFPrKssKRsMIBHFudcWFgs+P16cJCOeRNdaWScGVHMyyh16K&#10;ibYX3tJ55wsRIOwSVFB63yRSurwkg25oG+LgHWxr0AfZFlK3eAlwU8s4ip6lwYrDQokNLUvKj7uT&#10;UbBf/ea2+b4uxtPYrgc/X5v67bhRqv/YzV9AeOr8PfzfftcKxvEU/s6EIy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2IHDHAAAA3AAAAA8AAAAAAAAAAAAAAAAAmAIAAGRy&#10;cy9kb3ducmV2LnhtbFBLBQYAAAAABAAEAPUAAACMAwAAAAA=&#10;" path="m,l,xe" fillcolor="black" stroked="f">
                  <v:path arrowok="t" o:connecttype="custom" o:connectlocs="0,0;0,0;0,0" o:connectangles="0,0,0"/>
                </v:shape>
                <v:shape id="Freeform 50" o:spid="_x0000_s1074" style="position:absolute;left:24860;top:17475;width:1365;height:2057;visibility:visible;mso-wrap-style:square;v-text-anchor:top" coordsize="215,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nosIA&#10;AADcAAAADwAAAGRycy9kb3ducmV2LnhtbERP3WrCMBS+H+wdwhnsbqauIFs1igobugtZuz3AoTm2&#10;xeYkJLGtb28uBrv8+P5Xm8n0YiAfOssK5rMMBHFtdceNgt+fj5c3ECEia+wtk4IbBdisHx9WWGg7&#10;cklDFRuRQjgUqKCN0RVShrolg2FmHXHiztYbjAn6RmqPYwo3vXzNsoU02HFqaNHRvqX6Ul2NAvfZ&#10;uOG7PJn3rxCOF5vtrqdDqdTz07Rdgog0xX/xn/ugFeR5mp/OpCM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AWeiwgAAANwAAAAPAAAAAAAAAAAAAAAAAJgCAABkcnMvZG93&#10;bnJldi54bWxQSwUGAAAAAAQABAD1AAAAhwMAAAAA&#10;" path="m215,l,90,54,324r18,l36,108,215,36,215,xe" fillcolor="#8e8e8e" stroked="f">
                  <v:path arrowok="t" o:connecttype="custom" o:connectlocs="136525,0;0,57150;34290,205740;45720,205740;22860,68580;136525,22860;136525,0" o:connectangles="0,0,0,0,0,0,0"/>
                </v:shape>
                <v:shape id="Freeform 51" o:spid="_x0000_s1075" style="position:absolute;left:25539;top:17818;width:800;height:1600;visibility:visible;mso-wrap-style:square;v-text-anchor:top" coordsize="126,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LSsUA&#10;AADcAAAADwAAAGRycy9kb3ducmV2LnhtbESPQYvCMBSE74L/ITxhb5qqrEo1ioiCK+xh1Utvz+bZ&#10;FpuX2mS1+uuNsLDHYWa+YWaLxpTiRrUrLCvo9yIQxKnVBWcKjodNdwLCeWSNpWVS8CAHi3m7NcNY&#10;2zv/0G3vMxEg7GJUkHtfxVK6NCeDrmcr4uCdbW3QB1lnUtd4D3BTykEUjaTBgsNCjhWtckov+1+j&#10;IPlKs/XOfG9Xz/HJXF2SjJ7HT6U+Os1yCsJT4//Df+2tVjAc9uF9JhwBOX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gtKxQAAANwAAAAPAAAAAAAAAAAAAAAAAJgCAABkcnMv&#10;ZG93bnJldi54bWxQSwUGAAAAAAQABAD1AAAAigMAAAAA&#10;" path="m108,r18,216l,252,108,180,108,xe" fillcolor="#f7f7f7" stroked="f">
                  <v:path arrowok="t" o:connecttype="custom" o:connectlocs="68580,0;80010,137160;0,160020;68580,114300;68580,0" o:connectangles="0,0,0,0,0"/>
                </v:shape>
                <v:shapetype id="_x0000_t202" coordsize="21600,21600" o:spt="202" path="m,l,21600r21600,l21600,xe">
                  <v:stroke joinstyle="miter"/>
                  <v:path gradientshapeok="t" o:connecttype="rect"/>
                </v:shapetype>
                <v:shape id="WordArt 52" o:spid="_x0000_s1076" type="#_x0000_t202" style="position:absolute;left:39865;top:23590;width:5810;height:6807;rotation:19691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StcYA&#10;AADcAAAADwAAAGRycy9kb3ducmV2LnhtbESPQWvCQBSE7wX/w/KE3upGpVJTNyIFpUEvtSIeH9nX&#10;bGL2bchuNfXXdwtCj8PMfMMslr1txIU6XzlWMB4lIIgLpysuFRw+108vIHxA1tg4JgU/5GGZDR4W&#10;mGp35Q+67EMpIoR9igpMCG0qpS8MWfQj1xJH78t1FkOUXSl1h9cIt42cJMlMWqw4Lhhs6c1Qcd5/&#10;WwX1bHM7bZ7XYc51ddy1Jt+e81ypx2G/egURqA//4Xv7XSuYTifwdyYe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rStcYAAADcAAAADwAAAAAAAAAAAAAAAACYAgAAZHJz&#10;L2Rvd25yZXYueG1sUEsFBgAAAAAEAAQA9QAAAIsDAAAAAA==&#10;" filled="f" stroked="f">
                  <o:lock v:ext="edit" text="t" shapetype="t"/>
                  <v:textbox style="mso-fit-shape-to-text:t">
                    <w:txbxContent>
                      <w:p w:rsidR="00175A12" w:rsidRDefault="00175A12" w:rsidP="004F6FC5">
                        <w:pPr>
                          <w:pStyle w:val="StandardWeb"/>
                          <w:spacing w:before="0" w:beforeAutospacing="0" w:after="0" w:afterAutospacing="0"/>
                          <w:jc w:val="center"/>
                        </w:pPr>
                        <w:r>
                          <w:rPr>
                            <w:rFonts w:ascii="Elephant" w:hAnsi="Elephant"/>
                            <w:color w:val="000000"/>
                          </w:rPr>
                          <w:t>Französisch</w:t>
                        </w:r>
                      </w:p>
                    </w:txbxContent>
                  </v:textbox>
                </v:shape>
                <w10:wrap anchory="line"/>
              </v:group>
            </w:pict>
          </mc:Fallback>
        </mc:AlternateContent>
      </w:r>
      <w:r w:rsidR="003C28E1">
        <w:rPr>
          <w:b/>
          <w:noProof/>
          <w:lang w:eastAsia="de-DE"/>
        </w:rPr>
        <mc:AlternateContent>
          <mc:Choice Requires="wps">
            <w:drawing>
              <wp:inline distT="0" distB="0" distL="0" distR="0" wp14:anchorId="28340E11" wp14:editId="700C5CFE">
                <wp:extent cx="5600700" cy="5052060"/>
                <wp:effectExtent l="0" t="0" r="0" b="0"/>
                <wp:docPr id="84" name="Rechteck 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00700" cy="5052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eck 84" o:spid="_x0000_s1026" style="width:441pt;height:39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" filled="f" stroked="f">
                <o:lock v:ext="edit" aspectratio="t"/>
                <w10:anchorlock/>
              </v:rect>
            </w:pict>
          </mc:Fallback>
        </mc:AlternateContent>
      </w:r>
      <w:r>
        <w:rPr>
          <w:b/>
          <w:noProof/>
          <w:lang w:eastAsia="de-DE"/>
        </w:rPr>
        <w:fldChar w:fldCharType="end"/>
      </w:r>
    </w:p>
    <w:p w:rsidR="003F31E3" w:rsidRDefault="003F31E3" w:rsidP="003F31E3">
      <w:r>
        <w:rPr>
          <w:b/>
        </w:rPr>
        <w:br w:type="page"/>
      </w:r>
    </w:p>
    <w:p w:rsidR="00E838D6" w:rsidRDefault="00BF3C74" w:rsidP="00E838D6">
      <w:pPr>
        <w:rPr>
          <w:rFonts w:ascii="Arial" w:eastAsia="Times New Roman" w:hAnsi="Arial"/>
          <w:b/>
          <w:i/>
          <w:sz w:val="24"/>
          <w:szCs w:val="40"/>
          <w:lang w:val="fr-FR" w:eastAsia="de-DE"/>
        </w:rPr>
      </w:pPr>
      <w:r w:rsidRPr="00AD63F5">
        <w:rPr>
          <w:rFonts w:ascii="Arial" w:eastAsia="Times New Roman" w:hAnsi="Arial"/>
          <w:b/>
          <w:i/>
          <w:sz w:val="24"/>
          <w:szCs w:val="40"/>
          <w:lang w:val="fr-FR" w:eastAsia="de-DE"/>
        </w:rPr>
        <w:lastRenderedPageBreak/>
        <w:t xml:space="preserve">Ribéry, un Bleu en Allemagne </w:t>
      </w:r>
    </w:p>
    <w:p w:rsidR="00F027EA" w:rsidRDefault="00E80323" w:rsidP="00086640">
      <w:pPr>
        <w:jc w:val="center"/>
        <w:rPr>
          <w:b/>
        </w:rPr>
      </w:pPr>
      <w:r>
        <w:object w:dxaOrig="9717" w:dyaOrig="5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6pt;height:244.2pt" o:ole="">
            <v:imagedata r:id="rId9" o:title=""/>
          </v:shape>
          <o:OLEObject Type="Embed" ProgID="Visio.Drawing.11" ShapeID="_x0000_i1025" DrawAspect="Content" ObjectID="_1470748873" r:id="rId10"/>
        </w:object>
      </w:r>
    </w:p>
    <w:p w:rsidR="008D1286" w:rsidRPr="002F1AB1" w:rsidRDefault="008D1286" w:rsidP="00B76CB1">
      <w:pPr>
        <w:pBdr>
          <w:top w:val="single" w:sz="4" w:space="1" w:color="auto"/>
          <w:left w:val="single" w:sz="4" w:space="4" w:color="auto"/>
          <w:bottom w:val="single" w:sz="4" w:space="1" w:color="auto"/>
          <w:right w:val="single" w:sz="4" w:space="4" w:color="auto"/>
        </w:pBdr>
        <w:rPr>
          <w:lang w:val="fr-FR"/>
        </w:rPr>
      </w:pPr>
      <w:r w:rsidRPr="002F1AB1">
        <w:rPr>
          <w:lang w:val="fr-FR"/>
        </w:rPr>
        <w:t>Un</w:t>
      </w:r>
      <w:r w:rsidR="001325F0" w:rsidRPr="002F1AB1">
        <w:rPr>
          <w:lang w:val="fr-FR"/>
        </w:rPr>
        <w:t>/e</w:t>
      </w:r>
      <w:r w:rsidRPr="002F1AB1">
        <w:rPr>
          <w:lang w:val="fr-FR"/>
        </w:rPr>
        <w:t xml:space="preserve"> ami</w:t>
      </w:r>
      <w:r w:rsidR="001325F0" w:rsidRPr="002F1AB1">
        <w:rPr>
          <w:lang w:val="fr-FR"/>
        </w:rPr>
        <w:t>/e</w:t>
      </w:r>
      <w:r w:rsidRPr="002F1AB1">
        <w:rPr>
          <w:lang w:val="fr-FR"/>
        </w:rPr>
        <w:t xml:space="preserve"> français</w:t>
      </w:r>
      <w:r w:rsidR="001325F0" w:rsidRPr="002F1AB1">
        <w:rPr>
          <w:lang w:val="fr-FR"/>
        </w:rPr>
        <w:t>/e</w:t>
      </w:r>
      <w:r w:rsidRPr="002F1AB1">
        <w:rPr>
          <w:lang w:val="fr-FR"/>
        </w:rPr>
        <w:t xml:space="preserve"> sait que vous êtes fan du Bayern Munich et de Franck Ribéry. Il vous envoie un article paru dans la presse française. De votre côté, vous avez trouvé dans la presse allemande un article qui exprime une position contraire. Vous écrivez à votre ami</w:t>
      </w:r>
      <w:r w:rsidR="001325F0" w:rsidRPr="002F1AB1">
        <w:rPr>
          <w:lang w:val="fr-FR"/>
        </w:rPr>
        <w:t>/e</w:t>
      </w:r>
      <w:r w:rsidRPr="002F1AB1">
        <w:rPr>
          <w:lang w:val="fr-FR"/>
        </w:rPr>
        <w:t xml:space="preserve"> un email dans lequel vous retracez les grandes lignes de l’article allemand.</w:t>
      </w:r>
    </w:p>
    <w:p w:rsidR="00B76CB1" w:rsidRPr="00A55388" w:rsidRDefault="00B76CB1" w:rsidP="00C715C9">
      <w:pPr>
        <w:spacing w:after="0" w:line="240" w:lineRule="auto"/>
        <w:rPr>
          <w:i/>
          <w:lang w:val="fr-FR"/>
        </w:rPr>
      </w:pPr>
      <w:r w:rsidRPr="00A55388">
        <w:rPr>
          <w:i/>
          <w:lang w:val="fr-FR"/>
        </w:rPr>
        <w:t xml:space="preserve">Pour accomplir cette tâche, vous allez suivre les pistes suivantes: </w:t>
      </w:r>
    </w:p>
    <w:p w:rsidR="001325F0" w:rsidRPr="00C715C9" w:rsidRDefault="00AD1D82" w:rsidP="00C715C9">
      <w:pPr>
        <w:spacing w:after="0" w:line="240" w:lineRule="auto"/>
        <w:rPr>
          <w:sz w:val="12"/>
          <w:lang w:val="en-US"/>
        </w:rPr>
      </w:pPr>
      <w:r>
        <w:rPr>
          <w:i/>
          <w:noProof/>
          <w:lang w:eastAsia="de-DE"/>
        </w:rPr>
        <w:drawing>
          <wp:inline distT="0" distB="0" distL="0" distR="0" wp14:anchorId="25586CAB" wp14:editId="4C4DA148">
            <wp:extent cx="5755341" cy="2236694"/>
            <wp:effectExtent l="38100" t="19050" r="0" b="30480"/>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86359" w:rsidRPr="00AD63F5" w:rsidRDefault="00381F90" w:rsidP="00C715C9">
      <w:pPr>
        <w:spacing w:line="240" w:lineRule="auto"/>
        <w:jc w:val="both"/>
        <w:rPr>
          <w:i/>
          <w:lang w:val="fr-FR"/>
        </w:rPr>
      </w:pPr>
      <w:r w:rsidRPr="00EC20B6">
        <w:rPr>
          <w:i/>
          <w:lang w:val="fr-FR"/>
        </w:rPr>
        <w:t>Les étapes vous guideront dans l’</w:t>
      </w:r>
      <w:r w:rsidR="006258C0" w:rsidRPr="00EC20B6">
        <w:rPr>
          <w:i/>
          <w:lang w:val="fr-FR"/>
        </w:rPr>
        <w:t>accomplissement</w:t>
      </w:r>
      <w:r w:rsidRPr="00EC20B6">
        <w:rPr>
          <w:i/>
          <w:lang w:val="fr-FR"/>
        </w:rPr>
        <w:t xml:space="preserve"> de la tâche. Parfois, il y a des </w:t>
      </w:r>
      <w:r w:rsidRPr="00EC20B6">
        <w:rPr>
          <w:b/>
          <w:i/>
          <w:lang w:val="fr-FR"/>
        </w:rPr>
        <w:t>options</w:t>
      </w:r>
      <w:r w:rsidRPr="00EC20B6">
        <w:rPr>
          <w:i/>
          <w:lang w:val="fr-FR"/>
        </w:rPr>
        <w:t xml:space="preserve"> ou des </w:t>
      </w:r>
      <w:r w:rsidRPr="00EC20B6">
        <w:rPr>
          <w:b/>
          <w:i/>
          <w:lang w:val="fr-FR"/>
        </w:rPr>
        <w:t>exercices à deux niveaux différents</w:t>
      </w:r>
      <w:r w:rsidRPr="00EC20B6">
        <w:rPr>
          <w:i/>
          <w:lang w:val="fr-FR"/>
        </w:rPr>
        <w:t>.  C’est à vous à d</w:t>
      </w:r>
      <w:r w:rsidR="00C44F86">
        <w:rPr>
          <w:i/>
          <w:lang w:val="fr-FR"/>
        </w:rPr>
        <w:t>é</w:t>
      </w:r>
      <w:r w:rsidRPr="00EC20B6">
        <w:rPr>
          <w:i/>
          <w:lang w:val="fr-FR"/>
        </w:rPr>
        <w:t>cider comment procéder. Vous voulez approfondir vos connaissance</w:t>
      </w:r>
      <w:r w:rsidR="00D86359" w:rsidRPr="00EC20B6">
        <w:rPr>
          <w:i/>
          <w:lang w:val="fr-FR"/>
        </w:rPr>
        <w:t>s</w:t>
      </w:r>
      <w:r w:rsidRPr="00EC20B6">
        <w:rPr>
          <w:i/>
          <w:lang w:val="fr-FR"/>
        </w:rPr>
        <w:t xml:space="preserve"> dans un certain domaine, choisissez l’option</w:t>
      </w:r>
      <w:r w:rsidR="00D86359" w:rsidRPr="00EC20B6">
        <w:rPr>
          <w:i/>
          <w:lang w:val="fr-FR"/>
        </w:rPr>
        <w:t xml:space="preserve">. Vous voulez avancer selon votre </w:t>
      </w:r>
      <w:r w:rsidR="00C44F86" w:rsidRPr="00EC20B6">
        <w:rPr>
          <w:i/>
          <w:lang w:val="fr-FR"/>
        </w:rPr>
        <w:t>maît</w:t>
      </w:r>
      <w:r w:rsidR="00C44F86">
        <w:rPr>
          <w:i/>
          <w:lang w:val="fr-FR"/>
        </w:rPr>
        <w:t>rise</w:t>
      </w:r>
      <w:r w:rsidR="00C44F86" w:rsidRPr="00EC20B6">
        <w:rPr>
          <w:i/>
          <w:lang w:val="fr-FR"/>
        </w:rPr>
        <w:t xml:space="preserve"> </w:t>
      </w:r>
      <w:r w:rsidR="00D86359" w:rsidRPr="00EC20B6">
        <w:rPr>
          <w:i/>
          <w:lang w:val="fr-FR"/>
        </w:rPr>
        <w:t xml:space="preserve">du français, choisissez votre niveau. </w:t>
      </w:r>
      <w:r w:rsidR="00BF3C74" w:rsidRPr="00AD63F5">
        <w:rPr>
          <w:i/>
          <w:lang w:val="fr-FR"/>
        </w:rPr>
        <w:t xml:space="preserve">Les symboles suivants vous guideront: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111"/>
      </w:tblGrid>
      <w:tr w:rsidR="0038045D" w:rsidRPr="0025120E" w:rsidTr="0038045D">
        <w:tc>
          <w:tcPr>
            <w:tcW w:w="1101" w:type="dxa"/>
          </w:tcPr>
          <w:p w:rsidR="0038045D" w:rsidRDefault="0038045D" w:rsidP="00086640">
            <w:pPr>
              <w:jc w:val="both"/>
              <w:rPr>
                <w:i/>
                <w:lang w:val="en-US"/>
              </w:rPr>
            </w:pPr>
            <w:r>
              <w:rPr>
                <w:noProof/>
                <w:lang w:eastAsia="de-DE"/>
              </w:rPr>
              <w:drawing>
                <wp:inline distT="0" distB="0" distL="0" distR="0" wp14:anchorId="593113BB" wp14:editId="4ACEDF33">
                  <wp:extent cx="455553" cy="343879"/>
                  <wp:effectExtent l="0" t="0" r="1905" b="0"/>
                  <wp:docPr id="90" name="Grafik 90"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8111" w:type="dxa"/>
          </w:tcPr>
          <w:p w:rsidR="0038045D" w:rsidRPr="00AD63F5" w:rsidRDefault="00BF3C74" w:rsidP="00361001">
            <w:pPr>
              <w:jc w:val="both"/>
              <w:rPr>
                <w:i/>
                <w:lang w:val="fr-FR"/>
              </w:rPr>
            </w:pPr>
            <w:r w:rsidRPr="00AD63F5">
              <w:rPr>
                <w:lang w:val="fr-FR"/>
              </w:rPr>
              <w:t>Option:</w:t>
            </w:r>
            <w:r w:rsidRPr="00AD63F5">
              <w:rPr>
                <w:sz w:val="36"/>
                <w:lang w:val="fr-FR"/>
              </w:rPr>
              <w:t xml:space="preserve"> </w:t>
            </w:r>
            <w:r w:rsidRPr="00AD63F5">
              <w:rPr>
                <w:lang w:val="fr-FR"/>
              </w:rPr>
              <w:t>Cette tâche n’est pas obligatoire. Si vous voulez aller plus loin dans la matière, suivez les pistes proposées.</w:t>
            </w:r>
          </w:p>
        </w:tc>
      </w:tr>
      <w:tr w:rsidR="0038045D" w:rsidRPr="0025120E" w:rsidTr="00361001">
        <w:trPr>
          <w:trHeight w:val="732"/>
        </w:trPr>
        <w:tc>
          <w:tcPr>
            <w:tcW w:w="1101" w:type="dxa"/>
          </w:tcPr>
          <w:p w:rsidR="0038045D" w:rsidRDefault="0038045D" w:rsidP="00086640">
            <w:pPr>
              <w:jc w:val="both"/>
              <w:rPr>
                <w:i/>
                <w:lang w:val="en-US"/>
              </w:rPr>
            </w:pPr>
            <w:r w:rsidRPr="00404AA0">
              <w:rPr>
                <w:sz w:val="36"/>
                <w:lang w:val="en-US"/>
              </w:rPr>
              <w:sym w:font="Webdings" w:char="F0D1"/>
            </w:r>
          </w:p>
        </w:tc>
        <w:tc>
          <w:tcPr>
            <w:tcW w:w="8111" w:type="dxa"/>
          </w:tcPr>
          <w:p w:rsidR="0038045D" w:rsidRPr="00AD63F5" w:rsidRDefault="00BF3C74" w:rsidP="00361001">
            <w:pPr>
              <w:pStyle w:val="Listenabsatz"/>
              <w:ind w:left="0"/>
              <w:jc w:val="both"/>
              <w:rPr>
                <w:i/>
                <w:lang w:val="fr-FR"/>
              </w:rPr>
            </w:pPr>
            <w:r w:rsidRPr="00AD63F5">
              <w:rPr>
                <w:lang w:val="fr-FR"/>
              </w:rPr>
              <w:t xml:space="preserve">Ici vous avez le choix entre deux niveaux différents. Le niveau </w:t>
            </w:r>
            <w:r w:rsidR="0038045D" w:rsidRPr="0038045D">
              <w:sym w:font="Webdings" w:char="F0D1"/>
            </w:r>
            <w:r w:rsidRPr="00AD63F5">
              <w:rPr>
                <w:lang w:val="fr-FR"/>
              </w:rPr>
              <w:t xml:space="preserve"> est plus facile que le niveau</w:t>
            </w:r>
            <w:r w:rsidR="0038045D" w:rsidRPr="002F1AB1">
              <w:rPr>
                <w:lang w:val="fr-FR"/>
              </w:rPr>
              <w:t xml:space="preserve"> </w:t>
            </w:r>
            <w:r w:rsidR="0038045D">
              <w:rPr>
                <w:lang w:val="fr-FR"/>
              </w:rPr>
              <w:tab/>
            </w:r>
            <w:r w:rsidR="0038045D" w:rsidRPr="00404AA0">
              <w:rPr>
                <w:sz w:val="36"/>
                <w:lang w:val="en-US"/>
              </w:rPr>
              <w:sym w:font="Webdings" w:char="F0D1"/>
            </w:r>
            <w:r w:rsidR="0038045D" w:rsidRPr="00404AA0">
              <w:rPr>
                <w:sz w:val="36"/>
                <w:lang w:val="en-US"/>
              </w:rPr>
              <w:sym w:font="Webdings" w:char="F0D1"/>
            </w:r>
            <w:r w:rsidR="0038045D">
              <w:rPr>
                <w:lang w:val="fr-FR"/>
              </w:rPr>
              <w:t>.</w:t>
            </w:r>
          </w:p>
        </w:tc>
      </w:tr>
    </w:tbl>
    <w:p w:rsidR="00E6389A" w:rsidRPr="00546F5F" w:rsidRDefault="0038045D" w:rsidP="00361001">
      <w:pPr>
        <w:spacing w:line="240" w:lineRule="auto"/>
        <w:jc w:val="center"/>
        <w:rPr>
          <w:lang w:val="fr-FR"/>
        </w:rPr>
      </w:pPr>
      <w:r w:rsidRPr="00546F5F">
        <w:rPr>
          <w:rFonts w:ascii="French Script MT" w:hAnsi="French Script MT"/>
          <w:b/>
          <w:sz w:val="44"/>
          <w:lang w:val="fr-FR"/>
        </w:rPr>
        <w:t>Bon courage!!!</w:t>
      </w:r>
      <w:r w:rsidR="00E6389A" w:rsidRPr="00546F5F">
        <w:rPr>
          <w:lang w:val="fr-FR"/>
        </w:rPr>
        <w:br w:type="page"/>
      </w:r>
    </w:p>
    <w:p w:rsidR="007C4A55" w:rsidRDefault="00546F5F" w:rsidP="004D5209">
      <w:pPr>
        <w:rPr>
          <w:b/>
          <w:lang w:val="fr-FR"/>
        </w:rPr>
      </w:pPr>
      <w:r>
        <w:rPr>
          <w:b/>
          <w:lang w:val="fr-FR"/>
        </w:rPr>
        <w:lastRenderedPageBreak/>
        <w:t>É</w:t>
      </w:r>
      <w:r w:rsidRPr="00A55388">
        <w:rPr>
          <w:b/>
          <w:lang w:val="fr-FR"/>
        </w:rPr>
        <w:t xml:space="preserve">tape no. 1 – </w:t>
      </w:r>
      <w:r>
        <w:rPr>
          <w:b/>
          <w:lang w:val="fr-FR"/>
        </w:rPr>
        <w:t>C</w:t>
      </w:r>
      <w:r w:rsidRPr="00A55388">
        <w:rPr>
          <w:b/>
          <w:lang w:val="fr-FR"/>
        </w:rPr>
        <w:t>ompréhension d’un texte écrit</w:t>
      </w:r>
      <w:r w:rsidR="0025120E">
        <w:rPr>
          <w:b/>
          <w:noProof/>
          <w:lang w:eastAsia="de-DE"/>
        </w:rPr>
        <w:pict>
          <v:shape id="_x0000_s1029" type="#_x0000_t75" style="position:absolute;margin-left:-9.2pt;margin-top:-26.1pt;width:17pt;height:35.45pt;z-index:251763712;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29" DrawAspect="Content" ObjectID="_1470748875" r:id="rId18"/>
        </w:pict>
      </w:r>
    </w:p>
    <w:p w:rsidR="009F7733" w:rsidRPr="00A55388" w:rsidRDefault="003C28E1" w:rsidP="004D5209">
      <w:pPr>
        <w:rPr>
          <w:lang w:val="fr-FR"/>
        </w:rPr>
      </w:pPr>
      <w:r>
        <w:rPr>
          <w:b/>
          <w:noProof/>
          <w:sz w:val="24"/>
          <w:lang w:eastAsia="de-DE"/>
        </w:rPr>
        <mc:AlternateContent>
          <mc:Choice Requires="wps">
            <w:drawing>
              <wp:anchor distT="0" distB="0" distL="114300" distR="114300" simplePos="0" relativeHeight="251671552" behindDoc="0" locked="0" layoutInCell="1" allowOverlap="1" wp14:anchorId="7D558170" wp14:editId="5453A4B1">
                <wp:simplePos x="0" y="0"/>
                <wp:positionH relativeFrom="column">
                  <wp:posOffset>-137795</wp:posOffset>
                </wp:positionH>
                <wp:positionV relativeFrom="paragraph">
                  <wp:posOffset>267970</wp:posOffset>
                </wp:positionV>
                <wp:extent cx="6111240" cy="6461760"/>
                <wp:effectExtent l="0" t="0" r="22860" b="15240"/>
                <wp:wrapNone/>
                <wp:docPr id="72" name="Gefaltete Eck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1240" cy="6461760"/>
                        </a:xfrm>
                        <a:prstGeom prst="foldedCorner">
                          <a:avLst>
                            <a:gd name="adj" fmla="val 9377"/>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6" o:spid="_x0000_s1026" type="#_x0000_t65" style="position:absolute;margin-left:-10.85pt;margin-top:21.1pt;width:481.2pt;height:50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" adj="19575" filled="f" strokecolor="#243f60 [1604]" strokeweight="2pt">
                <v:path arrowok="t"/>
              </v:shape>
            </w:pict>
          </mc:Fallback>
        </mc:AlternateContent>
      </w:r>
      <w:r w:rsidR="004D5209" w:rsidRPr="007C4A55">
        <w:rPr>
          <w:b/>
          <w:lang w:val="fr-FR"/>
        </w:rPr>
        <w:t>1.</w:t>
      </w:r>
      <w:r w:rsidR="004D5209" w:rsidRPr="00A55388">
        <w:rPr>
          <w:lang w:val="fr-FR"/>
        </w:rPr>
        <w:t xml:space="preserve"> </w:t>
      </w:r>
      <w:r w:rsidR="009F7733" w:rsidRPr="00A55388">
        <w:rPr>
          <w:lang w:val="fr-FR"/>
        </w:rPr>
        <w:t>Survolez</w:t>
      </w:r>
      <w:r w:rsidR="0085288C" w:rsidRPr="00A55388">
        <w:rPr>
          <w:lang w:val="fr-FR"/>
        </w:rPr>
        <w:t xml:space="preserve"> le texte</w:t>
      </w:r>
      <w:r w:rsidR="009F7733" w:rsidRPr="00A55388">
        <w:rPr>
          <w:lang w:val="fr-FR"/>
        </w:rPr>
        <w:t xml:space="preserve"> une premi</w:t>
      </w:r>
      <w:r w:rsidR="00A55388" w:rsidRPr="00A55388">
        <w:rPr>
          <w:lang w:val="fr-FR"/>
        </w:rPr>
        <w:t>è</w:t>
      </w:r>
      <w:r w:rsidR="009F7733" w:rsidRPr="00A55388">
        <w:rPr>
          <w:lang w:val="fr-FR"/>
        </w:rPr>
        <w:t>re fois.</w:t>
      </w:r>
    </w:p>
    <w:p w:rsidR="009F7733" w:rsidRPr="00A55388" w:rsidRDefault="009F7733" w:rsidP="009F7733">
      <w:pPr>
        <w:spacing w:after="0" w:line="240" w:lineRule="auto"/>
        <w:rPr>
          <w:b/>
          <w:sz w:val="24"/>
          <w:lang w:val="fr-FR"/>
        </w:rPr>
        <w:sectPr w:rsidR="009F7733" w:rsidRPr="00A55388" w:rsidSect="00E80323">
          <w:footerReference w:type="default" r:id="rId19"/>
          <w:pgSz w:w="11906" w:h="16838"/>
          <w:pgMar w:top="1417" w:right="1417" w:bottom="1134" w:left="1417" w:header="708" w:footer="708" w:gutter="0"/>
          <w:cols w:space="708"/>
          <w:titlePg/>
          <w:docGrid w:linePitch="360"/>
        </w:sectPr>
      </w:pPr>
    </w:p>
    <w:p w:rsidR="009F7733" w:rsidRPr="00A55388" w:rsidRDefault="009F7733" w:rsidP="009F7733">
      <w:pPr>
        <w:spacing w:after="0" w:line="240" w:lineRule="auto"/>
        <w:rPr>
          <w:b/>
          <w:sz w:val="24"/>
          <w:lang w:val="fr-FR"/>
        </w:rPr>
      </w:pPr>
      <w:r w:rsidRPr="00A55388">
        <w:rPr>
          <w:b/>
          <w:sz w:val="24"/>
          <w:lang w:val="fr-FR"/>
        </w:rPr>
        <w:lastRenderedPageBreak/>
        <w:t>Franck Ribéry: «ma conversion à l’Islam a gêné beaucoup de personnes»</w:t>
      </w:r>
    </w:p>
    <w:p w:rsidR="009F7733" w:rsidRPr="00A55388" w:rsidRDefault="009F7733" w:rsidP="009F7733">
      <w:pPr>
        <w:rPr>
          <w:lang w:val="fr-FR"/>
        </w:rPr>
      </w:pPr>
      <w:r w:rsidRPr="00A55388">
        <w:rPr>
          <w:sz w:val="24"/>
          <w:lang w:val="fr-FR"/>
        </w:rPr>
        <w:t xml:space="preserve">Le footballeur s’est confié sans tabou sur Canal + </w:t>
      </w:r>
    </w:p>
    <w:p w:rsidR="009F7733" w:rsidRPr="00A55388" w:rsidRDefault="009F7733" w:rsidP="009F7733">
      <w:pPr>
        <w:jc w:val="both"/>
        <w:rPr>
          <w:lang w:val="fr-FR"/>
        </w:rPr>
      </w:pPr>
      <w:r w:rsidRPr="002F1AB1">
        <w:rPr>
          <w:b/>
          <w:lang w:val="fr-FR"/>
        </w:rPr>
        <w:t>A</w:t>
      </w:r>
      <w:r w:rsidRPr="002F1AB1">
        <w:rPr>
          <w:lang w:val="fr-FR"/>
        </w:rPr>
        <w:tab/>
        <w:t xml:space="preserve">Ancien chouchou de l’équipe de France de football, Franck Ribéry cristallise toutes les rancoeurs du public français depuis l’affaire Zahia et sa coupe du monde du monde ratée. </w:t>
      </w:r>
      <w:r w:rsidRPr="00A55388">
        <w:rPr>
          <w:lang w:val="fr-FR"/>
        </w:rPr>
        <w:t xml:space="preserve">Méconnaissable avec le maillot bleu, la coqueluche des Guignols s’est expliquée dans une interview au Canal football club. </w:t>
      </w:r>
    </w:p>
    <w:p w:rsidR="009F7733" w:rsidRPr="00A55388" w:rsidRDefault="009F7733" w:rsidP="009F7733">
      <w:pPr>
        <w:jc w:val="both"/>
        <w:rPr>
          <w:lang w:val="fr-FR"/>
        </w:rPr>
      </w:pPr>
      <w:r w:rsidRPr="00A55388">
        <w:rPr>
          <w:b/>
          <w:lang w:val="fr-FR"/>
        </w:rPr>
        <w:t>B</w:t>
      </w:r>
      <w:r w:rsidRPr="00A55388">
        <w:rPr>
          <w:lang w:val="fr-FR"/>
        </w:rPr>
        <w:tab/>
        <w:t>Alors que le parquet de Paris a requis un non-lieu le 18 décembre dernier dans l’affaire Zahia, estimant qu’il ignorait que la prostituée était mineure au moment des faits, Franck Ribéry s’est exprimé pour la première fois au micro du Canal football club. «Pour moi, c’est un gros soulagement, a confié l’ancien protégé du public français. Ça a été difficile d’affronter ça, de passer pa</w:t>
      </w:r>
      <w:r w:rsidR="00A55388">
        <w:rPr>
          <w:lang w:val="fr-FR"/>
        </w:rPr>
        <w:t>r</w:t>
      </w:r>
      <w:r w:rsidRPr="00A55388">
        <w:rPr>
          <w:lang w:val="fr-FR"/>
        </w:rPr>
        <w:t xml:space="preserve"> des chemins bizarres. Mais ça a surtout été difficile pour mes proches et ma femme. On est de nouveau heureux, contents, ça se passe bien en ce moment. J’espère que ça va continuer comme ça.» </w:t>
      </w:r>
    </w:p>
    <w:p w:rsidR="009F7733" w:rsidRPr="00A55388" w:rsidRDefault="009F7733" w:rsidP="009F7733">
      <w:pPr>
        <w:jc w:val="both"/>
        <w:rPr>
          <w:lang w:val="fr-FR"/>
        </w:rPr>
      </w:pPr>
      <w:r w:rsidRPr="002F1AB1">
        <w:rPr>
          <w:b/>
          <w:lang w:val="fr-FR"/>
        </w:rPr>
        <w:t>C</w:t>
      </w:r>
      <w:r w:rsidRPr="002F1AB1">
        <w:rPr>
          <w:lang w:val="fr-FR"/>
        </w:rPr>
        <w:tab/>
        <w:t>Kaiser Franck</w:t>
      </w:r>
      <w:r w:rsidR="00C44F86">
        <w:rPr>
          <w:lang w:val="fr-FR"/>
        </w:rPr>
        <w:t>,</w:t>
      </w:r>
      <w:r w:rsidRPr="002F1AB1">
        <w:rPr>
          <w:lang w:val="fr-FR"/>
        </w:rPr>
        <w:t xml:space="preserve"> comme il est surnommé outre-Rhin, a aussi évoqué sa récente conversion à L’Islam. «Elle a gêné beaucoup de personnes. Mais ce n’est pas parce que je suis musulman que je ne suis plus Français. Je suis Français, je joue pour mon pays, pour l’équipe de France. C’est entre Dieu et moi. Personne ne peut ressentir ce que je ressens. Je ne comprends pas les interrogations sur le prénom de mon fils, Seif al-Islam. </w:t>
      </w:r>
      <w:r w:rsidRPr="00A55388">
        <w:rPr>
          <w:lang w:val="fr-FR"/>
        </w:rPr>
        <w:t xml:space="preserve">Je ne vois pas le rapport avec le fils de Kadhafi (qui a le même prénom). C’est là que je ne comprends pas. Ça m’agace, c’est chiant, pesant. Mais bon, il faut avancer, c’est la vie». </w:t>
      </w:r>
    </w:p>
    <w:p w:rsidR="009F7733" w:rsidRPr="00A55388" w:rsidRDefault="009F7733" w:rsidP="009F7733">
      <w:pPr>
        <w:jc w:val="both"/>
        <w:rPr>
          <w:lang w:val="fr-FR"/>
        </w:rPr>
      </w:pPr>
      <w:r w:rsidRPr="002F1AB1">
        <w:rPr>
          <w:b/>
          <w:lang w:val="fr-FR"/>
        </w:rPr>
        <w:t>D</w:t>
      </w:r>
      <w:r w:rsidRPr="002F1AB1">
        <w:rPr>
          <w:lang w:val="fr-FR"/>
        </w:rPr>
        <w:tab/>
        <w:t xml:space="preserve">Étincelant avec son club du Bayern Munich depuis le début de la saison, Franck Ribéry semble décidé à terminer sa carrière en Allemagne. «Avec les supporters du Bayern, on a un contact magnifique. </w:t>
      </w:r>
      <w:r w:rsidRPr="00A55388">
        <w:rPr>
          <w:lang w:val="fr-FR"/>
        </w:rPr>
        <w:t xml:space="preserve">Ils attendent que je fasse la différence, ça me donne la force de dribbler, d’attaquer, de marquer. Je me sens libre ici. </w:t>
      </w:r>
    </w:p>
    <w:p w:rsidR="009F7733" w:rsidRPr="00A55388" w:rsidRDefault="009F7733" w:rsidP="009F7733">
      <w:pPr>
        <w:rPr>
          <w:lang w:val="fr-FR"/>
        </w:rPr>
        <w:sectPr w:rsidR="009F7733" w:rsidRPr="00A55388" w:rsidSect="009F7733">
          <w:type w:val="continuous"/>
          <w:pgSz w:w="11906" w:h="16838"/>
          <w:pgMar w:top="1418" w:right="1418" w:bottom="1134" w:left="1418" w:header="709" w:footer="709" w:gutter="0"/>
          <w:lnNumType w:countBy="5"/>
          <w:cols w:space="708"/>
          <w:docGrid w:linePitch="360"/>
        </w:sectPr>
      </w:pPr>
      <w:r w:rsidRPr="002F1AB1">
        <w:rPr>
          <w:b/>
          <w:lang w:val="fr-FR"/>
        </w:rPr>
        <w:t>E</w:t>
      </w:r>
      <w:r w:rsidRPr="002F1AB1">
        <w:rPr>
          <w:lang w:val="fr-FR"/>
        </w:rPr>
        <w:tab/>
        <w:t xml:space="preserve">Alors qu’en équipe de France, tout ce que je fais est forcé. </w:t>
      </w:r>
      <w:r w:rsidRPr="00A55388">
        <w:rPr>
          <w:lang w:val="fr-FR"/>
        </w:rPr>
        <w:t xml:space="preserve">Quand je suis revenu en équipe de France, j’étais même un peu gêné. Je me suis demandé ce que je faisais là, j’ai senti de la méchanceté aussi. Je me suis demandé ce que j’avais fait, si j’avais fait quelque chose de si grave. La Coupe du monde a joué, tout comme le problème privé que j’ai eu. Ça m’a fait beaucoup de mal». Le nouveau but de Franck Ribéry: reconquérir le public français. </w:t>
      </w:r>
    </w:p>
    <w:p w:rsidR="009F7733" w:rsidRPr="00A55388" w:rsidRDefault="009F7733" w:rsidP="009F7733">
      <w:pPr>
        <w:jc w:val="both"/>
        <w:rPr>
          <w:lang w:val="fr-FR"/>
        </w:rPr>
      </w:pPr>
    </w:p>
    <w:p w:rsidR="002A7B3F" w:rsidRDefault="00BB21FF">
      <w:pPr>
        <w:rPr>
          <w:lang w:val="fr-FR"/>
        </w:rPr>
      </w:pPr>
      <w:r>
        <w:rPr>
          <w:lang w:val="fr-FR"/>
        </w:rPr>
        <w:t>©</w:t>
      </w:r>
      <w:r w:rsidR="00175A12" w:rsidRPr="00175A12">
        <w:rPr>
          <w:lang w:val="fr-FR"/>
        </w:rPr>
        <w:t xml:space="preserve">Alexandre Maras: „Franck Ribéry: „ma conversion </w:t>
      </w:r>
      <w:r w:rsidR="00175A12">
        <w:rPr>
          <w:lang w:val="fr-FR"/>
        </w:rPr>
        <w:t xml:space="preserve">à l’Islam a gêné beaucoup de personnes », aus : </w:t>
      </w:r>
      <w:hyperlink r:id="rId20" w:tgtFrame="_blank" w:history="1">
        <w:r w:rsidR="009E1471" w:rsidRPr="009E1471">
          <w:rPr>
            <w:rStyle w:val="Hyperlink"/>
            <w:rFonts w:ascii="Arial" w:hAnsi="Arial" w:cs="Arial"/>
            <w:sz w:val="20"/>
            <w:szCs w:val="20"/>
            <w:lang w:val="fr-FR"/>
          </w:rPr>
          <w:t>http://www.gala.fr</w:t>
        </w:r>
      </w:hyperlink>
      <w:r w:rsidR="009E1471" w:rsidRPr="009E1471">
        <w:rPr>
          <w:rFonts w:ascii="Arial" w:hAnsi="Arial" w:cs="Arial"/>
          <w:sz w:val="20"/>
          <w:szCs w:val="20"/>
          <w:lang w:val="fr-FR"/>
        </w:rPr>
        <w:t>/A. Maras/PRISMA MEDIA</w:t>
      </w:r>
      <w:r w:rsidR="009E1471">
        <w:rPr>
          <w:lang w:val="fr-FR"/>
        </w:rPr>
        <w:t xml:space="preserve"> ; die Zitate und Aussagen Franck Ribérys sind aus folgendem Interview entnommen : </w:t>
      </w:r>
      <w:r w:rsidR="009E1471" w:rsidRPr="009E1471">
        <w:rPr>
          <w:rFonts w:ascii="Arial" w:hAnsi="Arial" w:cs="Arial"/>
          <w:sz w:val="20"/>
          <w:szCs w:val="20"/>
          <w:lang w:val="fr-FR"/>
        </w:rPr>
        <w:t>2011 CANAL + Channel TV interview : in "CANAL FOOTBALL CLUB" TV show</w:t>
      </w:r>
    </w:p>
    <w:p w:rsidR="009E1471" w:rsidRPr="003C0920" w:rsidRDefault="009E1471">
      <w:pPr>
        <w:rPr>
          <w:lang w:val="fr-FR"/>
        </w:rPr>
      </w:pPr>
    </w:p>
    <w:p w:rsidR="007C4A55" w:rsidRPr="003C0920" w:rsidRDefault="007C4A55">
      <w:pPr>
        <w:rPr>
          <w:lang w:val="fr-FR"/>
        </w:rPr>
      </w:pPr>
      <w:r w:rsidRPr="003C0920">
        <w:rPr>
          <w:lang w:val="fr-FR"/>
        </w:rPr>
        <w:br w:type="page"/>
      </w:r>
    </w:p>
    <w:p w:rsidR="009F7733" w:rsidRPr="002F1AB1" w:rsidRDefault="004D5209" w:rsidP="004D5209">
      <w:pPr>
        <w:pStyle w:val="Listenabsatz"/>
        <w:ind w:left="0"/>
        <w:rPr>
          <w:lang w:val="fr-FR"/>
        </w:rPr>
      </w:pPr>
      <w:r w:rsidRPr="007C4A55">
        <w:rPr>
          <w:b/>
          <w:lang w:val="fr-FR"/>
        </w:rPr>
        <w:lastRenderedPageBreak/>
        <w:t>2.</w:t>
      </w:r>
      <w:r w:rsidRPr="002F1AB1">
        <w:rPr>
          <w:lang w:val="fr-FR"/>
        </w:rPr>
        <w:t xml:space="preserve"> </w:t>
      </w:r>
      <w:r w:rsidR="009F7733" w:rsidRPr="002F1AB1">
        <w:rPr>
          <w:lang w:val="fr-FR"/>
        </w:rPr>
        <w:t>Quel titre va avec quel paragraphe? Attention, il y a un titre de trop.</w:t>
      </w:r>
    </w:p>
    <w:tbl>
      <w:tblPr>
        <w:tblStyle w:val="Tabellenraster"/>
        <w:tblW w:w="0" w:type="auto"/>
        <w:jc w:val="center"/>
        <w:tblLook w:val="04A0" w:firstRow="1" w:lastRow="0" w:firstColumn="1" w:lastColumn="0" w:noHBand="0" w:noVBand="1"/>
      </w:tblPr>
      <w:tblGrid>
        <w:gridCol w:w="817"/>
        <w:gridCol w:w="3119"/>
        <w:gridCol w:w="2126"/>
      </w:tblGrid>
      <w:tr w:rsidR="00EE4AE2" w:rsidRPr="003B417F" w:rsidTr="00247647">
        <w:trPr>
          <w:jc w:val="center"/>
        </w:trPr>
        <w:tc>
          <w:tcPr>
            <w:tcW w:w="3936" w:type="dxa"/>
            <w:gridSpan w:val="2"/>
            <w:shd w:val="clear" w:color="auto" w:fill="B8CCE4" w:themeFill="accent1" w:themeFillTint="66"/>
            <w:vAlign w:val="center"/>
          </w:tcPr>
          <w:p w:rsidR="00EE4AE2" w:rsidRPr="00A55388" w:rsidRDefault="00EE4AE2" w:rsidP="0059438D">
            <w:pPr>
              <w:jc w:val="center"/>
              <w:rPr>
                <w:b/>
                <w:lang w:val="fr-FR"/>
              </w:rPr>
            </w:pPr>
            <w:r w:rsidRPr="00A55388">
              <w:rPr>
                <w:b/>
                <w:lang w:val="fr-FR"/>
              </w:rPr>
              <w:t>titre</w:t>
            </w:r>
          </w:p>
        </w:tc>
        <w:tc>
          <w:tcPr>
            <w:tcW w:w="2126" w:type="dxa"/>
            <w:shd w:val="clear" w:color="auto" w:fill="B8CCE4" w:themeFill="accent1" w:themeFillTint="66"/>
            <w:vAlign w:val="center"/>
          </w:tcPr>
          <w:p w:rsidR="00EE4AE2" w:rsidRPr="00A55388" w:rsidRDefault="00EE4AE2" w:rsidP="0059438D">
            <w:pPr>
              <w:jc w:val="center"/>
              <w:rPr>
                <w:b/>
                <w:lang w:val="fr-FR"/>
              </w:rPr>
            </w:pPr>
            <w:r w:rsidRPr="00A55388">
              <w:rPr>
                <w:b/>
                <w:lang w:val="fr-FR"/>
              </w:rPr>
              <w:t>paragraphe</w:t>
            </w:r>
          </w:p>
        </w:tc>
      </w:tr>
      <w:tr w:rsidR="00EE4AE2" w:rsidTr="00247647">
        <w:trPr>
          <w:trHeight w:val="537"/>
          <w:jc w:val="center"/>
        </w:trPr>
        <w:tc>
          <w:tcPr>
            <w:tcW w:w="817" w:type="dxa"/>
            <w:shd w:val="clear" w:color="auto" w:fill="B8CCE4" w:themeFill="accent1" w:themeFillTint="66"/>
            <w:vAlign w:val="center"/>
          </w:tcPr>
          <w:p w:rsidR="00EE4AE2" w:rsidRPr="00A55388" w:rsidRDefault="00EE4AE2" w:rsidP="0059438D">
            <w:pPr>
              <w:jc w:val="center"/>
              <w:rPr>
                <w:b/>
                <w:lang w:val="fr-FR"/>
              </w:rPr>
            </w:pPr>
            <w:r w:rsidRPr="00A55388">
              <w:rPr>
                <w:b/>
                <w:lang w:val="fr-FR"/>
              </w:rPr>
              <w:t>1</w:t>
            </w:r>
          </w:p>
        </w:tc>
        <w:tc>
          <w:tcPr>
            <w:tcW w:w="3119" w:type="dxa"/>
            <w:vAlign w:val="center"/>
          </w:tcPr>
          <w:p w:rsidR="00EE4AE2" w:rsidRPr="00A55388" w:rsidRDefault="00EE4AE2" w:rsidP="0059438D">
            <w:pPr>
              <w:rPr>
                <w:lang w:val="fr-FR"/>
              </w:rPr>
            </w:pPr>
            <w:r w:rsidRPr="00A55388">
              <w:rPr>
                <w:lang w:val="fr-FR"/>
              </w:rPr>
              <w:t>Scandal</w:t>
            </w:r>
            <w:r w:rsidR="00A55388" w:rsidRPr="00A55388">
              <w:rPr>
                <w:lang w:val="fr-FR"/>
              </w:rPr>
              <w:t>e</w:t>
            </w:r>
            <w:r w:rsidRPr="00A55388">
              <w:rPr>
                <w:lang w:val="fr-FR"/>
              </w:rPr>
              <w:t xml:space="preserve"> médiatisé</w:t>
            </w:r>
          </w:p>
        </w:tc>
        <w:tc>
          <w:tcPr>
            <w:tcW w:w="2126" w:type="dxa"/>
            <w:vAlign w:val="center"/>
          </w:tcPr>
          <w:p w:rsidR="00EE4AE2" w:rsidRPr="00A55388" w:rsidRDefault="00EE4AE2" w:rsidP="0059438D">
            <w:pPr>
              <w:jc w:val="center"/>
              <w:rPr>
                <w:lang w:val="fr-FR"/>
              </w:rPr>
            </w:pPr>
          </w:p>
        </w:tc>
      </w:tr>
      <w:tr w:rsidR="00EE4AE2" w:rsidTr="00247647">
        <w:trPr>
          <w:trHeight w:val="537"/>
          <w:jc w:val="center"/>
        </w:trPr>
        <w:tc>
          <w:tcPr>
            <w:tcW w:w="817" w:type="dxa"/>
            <w:shd w:val="clear" w:color="auto" w:fill="B8CCE4" w:themeFill="accent1" w:themeFillTint="66"/>
            <w:vAlign w:val="center"/>
          </w:tcPr>
          <w:p w:rsidR="00EE4AE2" w:rsidRPr="00A55388" w:rsidRDefault="00EE4AE2" w:rsidP="0059438D">
            <w:pPr>
              <w:jc w:val="center"/>
              <w:rPr>
                <w:b/>
                <w:lang w:val="fr-FR"/>
              </w:rPr>
            </w:pPr>
            <w:r w:rsidRPr="00A55388">
              <w:rPr>
                <w:b/>
                <w:lang w:val="fr-FR"/>
              </w:rPr>
              <w:t>2</w:t>
            </w:r>
          </w:p>
        </w:tc>
        <w:tc>
          <w:tcPr>
            <w:tcW w:w="3119" w:type="dxa"/>
            <w:vAlign w:val="center"/>
          </w:tcPr>
          <w:p w:rsidR="00EE4AE2" w:rsidRPr="00A55388" w:rsidRDefault="00EE4AE2" w:rsidP="0059438D">
            <w:pPr>
              <w:rPr>
                <w:lang w:val="fr-FR"/>
              </w:rPr>
            </w:pPr>
            <w:r w:rsidRPr="00A55388">
              <w:rPr>
                <w:lang w:val="fr-FR"/>
              </w:rPr>
              <w:t>Briller ailleur</w:t>
            </w:r>
            <w:r w:rsidR="00A55388" w:rsidRPr="00A55388">
              <w:rPr>
                <w:lang w:val="fr-FR"/>
              </w:rPr>
              <w:t>s</w:t>
            </w:r>
          </w:p>
        </w:tc>
        <w:tc>
          <w:tcPr>
            <w:tcW w:w="2126" w:type="dxa"/>
            <w:vAlign w:val="center"/>
          </w:tcPr>
          <w:p w:rsidR="00EE4AE2" w:rsidRPr="00A55388" w:rsidRDefault="00EE4AE2" w:rsidP="0059438D">
            <w:pPr>
              <w:jc w:val="center"/>
              <w:rPr>
                <w:lang w:val="fr-FR"/>
              </w:rPr>
            </w:pPr>
          </w:p>
        </w:tc>
      </w:tr>
      <w:tr w:rsidR="00EE4AE2" w:rsidTr="00247647">
        <w:trPr>
          <w:trHeight w:val="537"/>
          <w:jc w:val="center"/>
        </w:trPr>
        <w:tc>
          <w:tcPr>
            <w:tcW w:w="817" w:type="dxa"/>
            <w:shd w:val="clear" w:color="auto" w:fill="B8CCE4" w:themeFill="accent1" w:themeFillTint="66"/>
            <w:vAlign w:val="center"/>
          </w:tcPr>
          <w:p w:rsidR="00EE4AE2" w:rsidRPr="00A55388" w:rsidRDefault="00EE4AE2" w:rsidP="0059438D">
            <w:pPr>
              <w:jc w:val="center"/>
              <w:rPr>
                <w:b/>
                <w:lang w:val="fr-FR"/>
              </w:rPr>
            </w:pPr>
            <w:r w:rsidRPr="00A55388">
              <w:rPr>
                <w:b/>
                <w:lang w:val="fr-FR"/>
              </w:rPr>
              <w:t>3</w:t>
            </w:r>
          </w:p>
        </w:tc>
        <w:tc>
          <w:tcPr>
            <w:tcW w:w="3119" w:type="dxa"/>
            <w:vAlign w:val="center"/>
          </w:tcPr>
          <w:p w:rsidR="00EE4AE2" w:rsidRPr="00A55388" w:rsidRDefault="00EE4AE2" w:rsidP="0059438D">
            <w:pPr>
              <w:rPr>
                <w:lang w:val="fr-FR"/>
              </w:rPr>
            </w:pPr>
            <w:r w:rsidRPr="00A55388">
              <w:rPr>
                <w:lang w:val="fr-FR"/>
              </w:rPr>
              <w:t>La contrainte du public</w:t>
            </w:r>
          </w:p>
        </w:tc>
        <w:tc>
          <w:tcPr>
            <w:tcW w:w="2126" w:type="dxa"/>
            <w:vAlign w:val="center"/>
          </w:tcPr>
          <w:p w:rsidR="00EE4AE2" w:rsidRPr="00A55388" w:rsidRDefault="00EE4AE2" w:rsidP="0059438D">
            <w:pPr>
              <w:jc w:val="center"/>
              <w:rPr>
                <w:lang w:val="fr-FR"/>
              </w:rPr>
            </w:pPr>
          </w:p>
        </w:tc>
      </w:tr>
      <w:tr w:rsidR="00EE4AE2" w:rsidTr="00247647">
        <w:trPr>
          <w:trHeight w:val="537"/>
          <w:jc w:val="center"/>
        </w:trPr>
        <w:tc>
          <w:tcPr>
            <w:tcW w:w="817" w:type="dxa"/>
            <w:shd w:val="clear" w:color="auto" w:fill="B8CCE4" w:themeFill="accent1" w:themeFillTint="66"/>
            <w:vAlign w:val="center"/>
          </w:tcPr>
          <w:p w:rsidR="00EE4AE2" w:rsidRPr="00A55388" w:rsidRDefault="00EE4AE2" w:rsidP="0059438D">
            <w:pPr>
              <w:jc w:val="center"/>
              <w:rPr>
                <w:b/>
                <w:lang w:val="fr-FR"/>
              </w:rPr>
            </w:pPr>
            <w:r w:rsidRPr="00A55388">
              <w:rPr>
                <w:b/>
                <w:lang w:val="fr-FR"/>
              </w:rPr>
              <w:t>4</w:t>
            </w:r>
          </w:p>
        </w:tc>
        <w:tc>
          <w:tcPr>
            <w:tcW w:w="3119" w:type="dxa"/>
            <w:vAlign w:val="center"/>
          </w:tcPr>
          <w:p w:rsidR="00EE4AE2" w:rsidRPr="00A55388" w:rsidRDefault="00EE4AE2" w:rsidP="0059438D">
            <w:pPr>
              <w:rPr>
                <w:lang w:val="fr-FR"/>
              </w:rPr>
            </w:pPr>
            <w:r w:rsidRPr="00A55388">
              <w:rPr>
                <w:lang w:val="fr-FR"/>
              </w:rPr>
              <w:t>Comportement sur le terrain</w:t>
            </w:r>
          </w:p>
        </w:tc>
        <w:tc>
          <w:tcPr>
            <w:tcW w:w="2126" w:type="dxa"/>
            <w:vAlign w:val="center"/>
          </w:tcPr>
          <w:p w:rsidR="00EE4AE2" w:rsidRPr="00A55388" w:rsidRDefault="00EE4AE2" w:rsidP="0059438D">
            <w:pPr>
              <w:jc w:val="center"/>
              <w:rPr>
                <w:lang w:val="fr-FR"/>
              </w:rPr>
            </w:pPr>
          </w:p>
        </w:tc>
      </w:tr>
      <w:tr w:rsidR="00EE4AE2" w:rsidRPr="0025120E" w:rsidTr="00247647">
        <w:trPr>
          <w:trHeight w:val="537"/>
          <w:jc w:val="center"/>
        </w:trPr>
        <w:tc>
          <w:tcPr>
            <w:tcW w:w="817" w:type="dxa"/>
            <w:shd w:val="clear" w:color="auto" w:fill="B8CCE4" w:themeFill="accent1" w:themeFillTint="66"/>
            <w:vAlign w:val="center"/>
          </w:tcPr>
          <w:p w:rsidR="00EE4AE2" w:rsidRPr="00A55388" w:rsidRDefault="00EE4AE2" w:rsidP="0059438D">
            <w:pPr>
              <w:jc w:val="center"/>
              <w:rPr>
                <w:b/>
                <w:lang w:val="fr-FR"/>
              </w:rPr>
            </w:pPr>
            <w:r w:rsidRPr="00A55388">
              <w:rPr>
                <w:b/>
                <w:lang w:val="fr-FR"/>
              </w:rPr>
              <w:t>5</w:t>
            </w:r>
          </w:p>
        </w:tc>
        <w:tc>
          <w:tcPr>
            <w:tcW w:w="3119" w:type="dxa"/>
            <w:vAlign w:val="center"/>
          </w:tcPr>
          <w:p w:rsidR="00EE4AE2" w:rsidRPr="00A55388" w:rsidRDefault="00EE4AE2" w:rsidP="0059438D">
            <w:pPr>
              <w:rPr>
                <w:lang w:val="fr-FR"/>
              </w:rPr>
            </w:pPr>
            <w:r w:rsidRPr="00A55388">
              <w:rPr>
                <w:lang w:val="fr-FR"/>
              </w:rPr>
              <w:t>Ribéry ou la gloire perdue</w:t>
            </w:r>
          </w:p>
        </w:tc>
        <w:tc>
          <w:tcPr>
            <w:tcW w:w="2126" w:type="dxa"/>
            <w:vAlign w:val="center"/>
          </w:tcPr>
          <w:p w:rsidR="00EE4AE2" w:rsidRPr="00A55388" w:rsidRDefault="00EE4AE2" w:rsidP="0059438D">
            <w:pPr>
              <w:jc w:val="center"/>
              <w:rPr>
                <w:lang w:val="fr-FR"/>
              </w:rPr>
            </w:pPr>
          </w:p>
        </w:tc>
      </w:tr>
      <w:tr w:rsidR="00EE4AE2" w:rsidRPr="0025120E" w:rsidTr="00247647">
        <w:trPr>
          <w:trHeight w:val="537"/>
          <w:jc w:val="center"/>
        </w:trPr>
        <w:tc>
          <w:tcPr>
            <w:tcW w:w="817" w:type="dxa"/>
            <w:shd w:val="clear" w:color="auto" w:fill="B8CCE4" w:themeFill="accent1" w:themeFillTint="66"/>
            <w:vAlign w:val="center"/>
          </w:tcPr>
          <w:p w:rsidR="00EE4AE2" w:rsidRPr="00A55388" w:rsidRDefault="00EE4AE2" w:rsidP="0059438D">
            <w:pPr>
              <w:jc w:val="center"/>
              <w:rPr>
                <w:b/>
                <w:lang w:val="fr-FR"/>
              </w:rPr>
            </w:pPr>
            <w:r w:rsidRPr="00A55388">
              <w:rPr>
                <w:b/>
                <w:lang w:val="fr-FR"/>
              </w:rPr>
              <w:t>6</w:t>
            </w:r>
          </w:p>
        </w:tc>
        <w:tc>
          <w:tcPr>
            <w:tcW w:w="3119" w:type="dxa"/>
            <w:vAlign w:val="center"/>
          </w:tcPr>
          <w:p w:rsidR="00EE4AE2" w:rsidRPr="00A55388" w:rsidRDefault="00EE4AE2" w:rsidP="0059438D">
            <w:pPr>
              <w:rPr>
                <w:lang w:val="fr-FR"/>
              </w:rPr>
            </w:pPr>
            <w:r w:rsidRPr="00A55388">
              <w:rPr>
                <w:lang w:val="fr-FR"/>
              </w:rPr>
              <w:t xml:space="preserve">Une </w:t>
            </w:r>
            <w:r w:rsidR="00A55388" w:rsidRPr="00A55388">
              <w:rPr>
                <w:lang w:val="fr-FR"/>
              </w:rPr>
              <w:t>décision</w:t>
            </w:r>
            <w:r w:rsidRPr="00A55388">
              <w:rPr>
                <w:lang w:val="fr-FR"/>
              </w:rPr>
              <w:t xml:space="preserve"> personnelle mal vue</w:t>
            </w:r>
          </w:p>
        </w:tc>
        <w:tc>
          <w:tcPr>
            <w:tcW w:w="2126" w:type="dxa"/>
            <w:vAlign w:val="center"/>
          </w:tcPr>
          <w:p w:rsidR="00EE4AE2" w:rsidRPr="00A55388" w:rsidRDefault="00EE4AE2" w:rsidP="0059438D">
            <w:pPr>
              <w:jc w:val="center"/>
              <w:rPr>
                <w:lang w:val="fr-FR"/>
              </w:rPr>
            </w:pPr>
          </w:p>
        </w:tc>
      </w:tr>
    </w:tbl>
    <w:p w:rsidR="009F7733" w:rsidRPr="00A55388" w:rsidRDefault="009F7733" w:rsidP="009F7733">
      <w:pPr>
        <w:pStyle w:val="Listenabsatz"/>
        <w:rPr>
          <w:lang w:val="fr-FR"/>
        </w:rPr>
      </w:pPr>
    </w:p>
    <w:p w:rsidR="007C4A55" w:rsidRDefault="007C4A55" w:rsidP="004D5209">
      <w:pPr>
        <w:pStyle w:val="Listenabsatz"/>
        <w:ind w:left="0"/>
        <w:rPr>
          <w:b/>
          <w:lang w:val="fr-FR"/>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111"/>
      </w:tblGrid>
      <w:tr w:rsidR="007C4A55" w:rsidRPr="0025120E" w:rsidTr="007C4A55">
        <w:tc>
          <w:tcPr>
            <w:tcW w:w="1101" w:type="dxa"/>
          </w:tcPr>
          <w:p w:rsidR="007C4A55" w:rsidRDefault="007C4A55" w:rsidP="00086640">
            <w:pPr>
              <w:rPr>
                <w:b/>
                <w:lang w:val="fr-FR"/>
              </w:rPr>
            </w:pPr>
            <w:r>
              <w:rPr>
                <w:noProof/>
                <w:lang w:eastAsia="de-DE"/>
              </w:rPr>
              <w:drawing>
                <wp:inline distT="0" distB="0" distL="0" distR="0">
                  <wp:extent cx="455553" cy="343879"/>
                  <wp:effectExtent l="0" t="0" r="1905" b="0"/>
                  <wp:docPr id="92" name="Grafik 92"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8111" w:type="dxa"/>
            <w:vAlign w:val="center"/>
          </w:tcPr>
          <w:p w:rsidR="007C4A55" w:rsidRDefault="007C4A55" w:rsidP="007C4A55">
            <w:pPr>
              <w:pStyle w:val="Listenabsatz"/>
              <w:ind w:left="0"/>
              <w:rPr>
                <w:b/>
                <w:lang w:val="fr-FR"/>
              </w:rPr>
            </w:pPr>
            <w:r w:rsidRPr="00A55388">
              <w:rPr>
                <w:b/>
                <w:lang w:val="fr-FR"/>
              </w:rPr>
              <w:t>Option – Pour aller plus l</w:t>
            </w:r>
            <w:r>
              <w:rPr>
                <w:b/>
                <w:lang w:val="fr-FR"/>
              </w:rPr>
              <w:t>oin: Travailler avec des textes</w:t>
            </w:r>
          </w:p>
        </w:tc>
      </w:tr>
    </w:tbl>
    <w:p w:rsidR="0059438D" w:rsidRPr="00A55388" w:rsidRDefault="0059438D" w:rsidP="004D5209">
      <w:pPr>
        <w:pStyle w:val="Listenabsatz"/>
        <w:ind w:left="0"/>
        <w:rPr>
          <w:b/>
          <w:lang w:val="fr-FR"/>
        </w:rPr>
      </w:pPr>
    </w:p>
    <w:p w:rsidR="004D5209" w:rsidRPr="007C4A55" w:rsidRDefault="004D5209" w:rsidP="004D5209">
      <w:pPr>
        <w:pStyle w:val="Listenabsatz"/>
        <w:ind w:left="0"/>
        <w:rPr>
          <w:i/>
          <w:lang w:val="fr-FR"/>
        </w:rPr>
      </w:pPr>
      <w:r w:rsidRPr="007C4A55">
        <w:rPr>
          <w:i/>
          <w:lang w:val="fr-FR"/>
        </w:rPr>
        <w:t>R</w:t>
      </w:r>
      <w:r w:rsidR="0059438D" w:rsidRPr="007C4A55">
        <w:rPr>
          <w:i/>
          <w:lang w:val="fr-FR"/>
        </w:rPr>
        <w:t>é</w:t>
      </w:r>
      <w:r w:rsidRPr="007C4A55">
        <w:rPr>
          <w:i/>
          <w:lang w:val="fr-FR"/>
        </w:rPr>
        <w:t xml:space="preserve">pondez aux questions suivantes en vos propres mots. </w:t>
      </w:r>
    </w:p>
    <w:p w:rsidR="004D5209" w:rsidRPr="00A55388" w:rsidRDefault="004D5209" w:rsidP="004D5209">
      <w:pPr>
        <w:pStyle w:val="Listenabsatz"/>
        <w:ind w:left="0"/>
        <w:rPr>
          <w:lang w:val="fr-FR"/>
        </w:rPr>
      </w:pPr>
    </w:p>
    <w:p w:rsidR="004D5209" w:rsidRDefault="004D5209" w:rsidP="004D5209">
      <w:pPr>
        <w:pStyle w:val="Listenabsatz"/>
        <w:ind w:left="0"/>
        <w:rPr>
          <w:lang w:val="fr-FR"/>
        </w:rPr>
      </w:pPr>
      <w:r w:rsidRPr="00A55388">
        <w:rPr>
          <w:lang w:val="fr-FR"/>
        </w:rPr>
        <w:t>a) De quel genre de texte s’agit-il?</w:t>
      </w:r>
    </w:p>
    <w:p w:rsidR="007C4A55" w:rsidRPr="00A55388" w:rsidRDefault="007C4A55" w:rsidP="004D5209">
      <w:pPr>
        <w:pStyle w:val="Listenabsatz"/>
        <w:ind w:left="0"/>
        <w:rPr>
          <w:lang w:val="fr-FR"/>
        </w:rPr>
      </w:pPr>
    </w:p>
    <w:p w:rsidR="004D5209" w:rsidRPr="007C4A55" w:rsidRDefault="004D5209" w:rsidP="007C4A55">
      <w:pPr>
        <w:pStyle w:val="Listenabsatz"/>
        <w:spacing w:before="240"/>
        <w:ind w:left="0"/>
        <w:rPr>
          <w:lang w:val="fr-FR"/>
        </w:rPr>
      </w:pPr>
      <w:r w:rsidRPr="007C4A55">
        <w:rPr>
          <w:lang w:val="fr-FR"/>
        </w:rPr>
        <w:t>__________________________________________________________________________________</w:t>
      </w:r>
    </w:p>
    <w:p w:rsidR="004D5209" w:rsidRPr="007C4A55" w:rsidRDefault="004D5209" w:rsidP="004D5209">
      <w:pPr>
        <w:pStyle w:val="Listenabsatz"/>
        <w:ind w:left="0"/>
        <w:rPr>
          <w:lang w:val="fr-FR"/>
        </w:rPr>
      </w:pPr>
    </w:p>
    <w:p w:rsidR="004D5209" w:rsidRPr="00EC20B6" w:rsidRDefault="004D5209" w:rsidP="004D5209">
      <w:pPr>
        <w:pStyle w:val="Listenabsatz"/>
        <w:ind w:left="0"/>
        <w:rPr>
          <w:lang w:val="fr-FR"/>
        </w:rPr>
      </w:pPr>
      <w:r w:rsidRPr="002F1AB1">
        <w:rPr>
          <w:lang w:val="fr-FR"/>
        </w:rPr>
        <w:t xml:space="preserve">b) </w:t>
      </w:r>
      <w:r w:rsidR="00A55388">
        <w:rPr>
          <w:lang w:val="fr-FR"/>
        </w:rPr>
        <w:t xml:space="preserve">Structure du texte : </w:t>
      </w:r>
      <w:r w:rsidRPr="002F1AB1">
        <w:rPr>
          <w:lang w:val="fr-FR"/>
        </w:rPr>
        <w:t>Quels sont les traits caractéristiques de ce genre de texte? Donnez un exemple du texte pour chaque trait caractéristique.</w:t>
      </w:r>
      <w:r w:rsidR="009362CD" w:rsidRPr="002F1AB1">
        <w:rPr>
          <w:lang w:val="fr-FR"/>
        </w:rPr>
        <w:t xml:space="preserve"> </w:t>
      </w:r>
      <w:r w:rsidR="009362CD" w:rsidRPr="00EC20B6">
        <w:rPr>
          <w:lang w:val="fr-FR"/>
        </w:rPr>
        <w:t>Continuez la liste.</w:t>
      </w:r>
    </w:p>
    <w:tbl>
      <w:tblPr>
        <w:tblStyle w:val="Tabellenraster"/>
        <w:tblW w:w="0" w:type="auto"/>
        <w:tblLook w:val="04A0" w:firstRow="1" w:lastRow="0" w:firstColumn="1" w:lastColumn="0" w:noHBand="0" w:noVBand="1"/>
      </w:tblPr>
      <w:tblGrid>
        <w:gridCol w:w="817"/>
        <w:gridCol w:w="3119"/>
        <w:gridCol w:w="5103"/>
      </w:tblGrid>
      <w:tr w:rsidR="004D5209" w:rsidRPr="003B417F" w:rsidTr="004D5209">
        <w:tc>
          <w:tcPr>
            <w:tcW w:w="3936" w:type="dxa"/>
            <w:gridSpan w:val="2"/>
            <w:shd w:val="clear" w:color="auto" w:fill="B8CCE4" w:themeFill="accent1" w:themeFillTint="66"/>
            <w:vAlign w:val="center"/>
          </w:tcPr>
          <w:p w:rsidR="004D5209" w:rsidRPr="003B417F" w:rsidRDefault="004D5209" w:rsidP="0059438D">
            <w:pPr>
              <w:jc w:val="center"/>
              <w:rPr>
                <w:b/>
                <w:lang w:val="en-US"/>
              </w:rPr>
            </w:pPr>
            <w:r>
              <w:rPr>
                <w:b/>
                <w:lang w:val="en-US"/>
              </w:rPr>
              <w:t>traits caractéristiques</w:t>
            </w:r>
          </w:p>
        </w:tc>
        <w:tc>
          <w:tcPr>
            <w:tcW w:w="5103" w:type="dxa"/>
            <w:shd w:val="clear" w:color="auto" w:fill="B8CCE4" w:themeFill="accent1" w:themeFillTint="66"/>
            <w:vAlign w:val="center"/>
          </w:tcPr>
          <w:p w:rsidR="004D5209" w:rsidRPr="003B417F" w:rsidRDefault="004D5209" w:rsidP="0059438D">
            <w:pPr>
              <w:jc w:val="center"/>
              <w:rPr>
                <w:b/>
                <w:lang w:val="en-US"/>
              </w:rPr>
            </w:pPr>
            <w:r>
              <w:rPr>
                <w:b/>
                <w:lang w:val="en-US"/>
              </w:rPr>
              <w:t>exemple</w:t>
            </w:r>
          </w:p>
        </w:tc>
      </w:tr>
      <w:tr w:rsidR="004D5209" w:rsidTr="007C4A55">
        <w:trPr>
          <w:trHeight w:val="537"/>
        </w:trPr>
        <w:tc>
          <w:tcPr>
            <w:tcW w:w="817" w:type="dxa"/>
            <w:shd w:val="clear" w:color="auto" w:fill="B8CCE4" w:themeFill="accent1" w:themeFillTint="66"/>
            <w:vAlign w:val="center"/>
          </w:tcPr>
          <w:p w:rsidR="004D5209" w:rsidRPr="003B417F" w:rsidRDefault="004D5209" w:rsidP="0059438D">
            <w:pPr>
              <w:jc w:val="center"/>
              <w:rPr>
                <w:b/>
                <w:lang w:val="en-US"/>
              </w:rPr>
            </w:pPr>
            <w:r>
              <w:rPr>
                <w:b/>
                <w:lang w:val="en-US"/>
              </w:rPr>
              <w:t>1</w:t>
            </w:r>
          </w:p>
        </w:tc>
        <w:tc>
          <w:tcPr>
            <w:tcW w:w="3119" w:type="dxa"/>
            <w:vAlign w:val="center"/>
          </w:tcPr>
          <w:p w:rsidR="004D5209" w:rsidRDefault="009362CD" w:rsidP="0059438D">
            <w:pPr>
              <w:rPr>
                <w:lang w:val="en-US"/>
              </w:rPr>
            </w:pPr>
            <w:r>
              <w:rPr>
                <w:lang w:val="en-US"/>
              </w:rPr>
              <w:t>titre</w:t>
            </w:r>
          </w:p>
        </w:tc>
        <w:tc>
          <w:tcPr>
            <w:tcW w:w="5103" w:type="dxa"/>
            <w:vAlign w:val="center"/>
          </w:tcPr>
          <w:p w:rsidR="004D5209" w:rsidRDefault="009362CD" w:rsidP="007C4A55">
            <w:pPr>
              <w:rPr>
                <w:lang w:val="en-US"/>
              </w:rPr>
            </w:pPr>
            <w:r>
              <w:rPr>
                <w:lang w:val="en-US"/>
              </w:rPr>
              <w:t>Franck Ribéry: …</w:t>
            </w:r>
          </w:p>
        </w:tc>
      </w:tr>
      <w:tr w:rsidR="004D5209" w:rsidTr="004D5209">
        <w:trPr>
          <w:trHeight w:val="537"/>
        </w:trPr>
        <w:tc>
          <w:tcPr>
            <w:tcW w:w="817" w:type="dxa"/>
            <w:shd w:val="clear" w:color="auto" w:fill="B8CCE4" w:themeFill="accent1" w:themeFillTint="66"/>
            <w:vAlign w:val="center"/>
          </w:tcPr>
          <w:p w:rsidR="004D5209" w:rsidRPr="003B417F" w:rsidRDefault="004D5209" w:rsidP="0059438D">
            <w:pPr>
              <w:jc w:val="center"/>
              <w:rPr>
                <w:b/>
                <w:lang w:val="en-US"/>
              </w:rPr>
            </w:pPr>
            <w:r>
              <w:rPr>
                <w:b/>
                <w:lang w:val="en-US"/>
              </w:rPr>
              <w:t>2</w:t>
            </w:r>
          </w:p>
        </w:tc>
        <w:tc>
          <w:tcPr>
            <w:tcW w:w="3119" w:type="dxa"/>
            <w:vAlign w:val="center"/>
          </w:tcPr>
          <w:p w:rsidR="004D5209" w:rsidRDefault="004D5209" w:rsidP="0059438D">
            <w:pPr>
              <w:rPr>
                <w:lang w:val="en-US"/>
              </w:rPr>
            </w:pPr>
          </w:p>
        </w:tc>
        <w:tc>
          <w:tcPr>
            <w:tcW w:w="5103" w:type="dxa"/>
            <w:vAlign w:val="center"/>
          </w:tcPr>
          <w:p w:rsidR="004D5209" w:rsidRDefault="004D5209" w:rsidP="0059438D">
            <w:pPr>
              <w:jc w:val="center"/>
              <w:rPr>
                <w:lang w:val="en-US"/>
              </w:rPr>
            </w:pPr>
          </w:p>
        </w:tc>
      </w:tr>
      <w:tr w:rsidR="004D5209" w:rsidTr="004D5209">
        <w:trPr>
          <w:trHeight w:val="537"/>
        </w:trPr>
        <w:tc>
          <w:tcPr>
            <w:tcW w:w="817" w:type="dxa"/>
            <w:shd w:val="clear" w:color="auto" w:fill="B8CCE4" w:themeFill="accent1" w:themeFillTint="66"/>
            <w:vAlign w:val="center"/>
          </w:tcPr>
          <w:p w:rsidR="004D5209" w:rsidRPr="003B417F" w:rsidRDefault="004D5209" w:rsidP="0059438D">
            <w:pPr>
              <w:jc w:val="center"/>
              <w:rPr>
                <w:b/>
                <w:lang w:val="en-US"/>
              </w:rPr>
            </w:pPr>
            <w:r>
              <w:rPr>
                <w:b/>
                <w:lang w:val="en-US"/>
              </w:rPr>
              <w:t>3</w:t>
            </w:r>
          </w:p>
        </w:tc>
        <w:tc>
          <w:tcPr>
            <w:tcW w:w="3119" w:type="dxa"/>
            <w:vAlign w:val="center"/>
          </w:tcPr>
          <w:p w:rsidR="004D5209" w:rsidRDefault="004D5209" w:rsidP="0059438D">
            <w:pPr>
              <w:rPr>
                <w:lang w:val="en-US"/>
              </w:rPr>
            </w:pPr>
          </w:p>
        </w:tc>
        <w:tc>
          <w:tcPr>
            <w:tcW w:w="5103" w:type="dxa"/>
            <w:vAlign w:val="center"/>
          </w:tcPr>
          <w:p w:rsidR="004D5209" w:rsidRDefault="004D5209" w:rsidP="0059438D">
            <w:pPr>
              <w:jc w:val="center"/>
              <w:rPr>
                <w:lang w:val="en-US"/>
              </w:rPr>
            </w:pPr>
          </w:p>
        </w:tc>
      </w:tr>
      <w:tr w:rsidR="004D5209" w:rsidTr="004D5209">
        <w:trPr>
          <w:trHeight w:val="537"/>
        </w:trPr>
        <w:tc>
          <w:tcPr>
            <w:tcW w:w="817" w:type="dxa"/>
            <w:shd w:val="clear" w:color="auto" w:fill="B8CCE4" w:themeFill="accent1" w:themeFillTint="66"/>
            <w:vAlign w:val="center"/>
          </w:tcPr>
          <w:p w:rsidR="004D5209" w:rsidRDefault="004D5209" w:rsidP="0059438D">
            <w:pPr>
              <w:jc w:val="center"/>
              <w:rPr>
                <w:b/>
                <w:lang w:val="en-US"/>
              </w:rPr>
            </w:pPr>
            <w:r>
              <w:rPr>
                <w:b/>
                <w:lang w:val="en-US"/>
              </w:rPr>
              <w:t>…</w:t>
            </w:r>
          </w:p>
        </w:tc>
        <w:tc>
          <w:tcPr>
            <w:tcW w:w="3119" w:type="dxa"/>
            <w:vAlign w:val="center"/>
          </w:tcPr>
          <w:p w:rsidR="004D5209" w:rsidRDefault="004D5209" w:rsidP="0059438D">
            <w:pPr>
              <w:rPr>
                <w:lang w:val="en-US"/>
              </w:rPr>
            </w:pPr>
          </w:p>
        </w:tc>
        <w:tc>
          <w:tcPr>
            <w:tcW w:w="5103" w:type="dxa"/>
            <w:vAlign w:val="center"/>
          </w:tcPr>
          <w:p w:rsidR="004D5209" w:rsidRDefault="004D5209" w:rsidP="0059438D">
            <w:pPr>
              <w:jc w:val="center"/>
              <w:rPr>
                <w:lang w:val="en-US"/>
              </w:rPr>
            </w:pPr>
          </w:p>
        </w:tc>
      </w:tr>
    </w:tbl>
    <w:p w:rsidR="004D5209" w:rsidRDefault="004D5209" w:rsidP="004D5209">
      <w:pPr>
        <w:pStyle w:val="Listenabsatz"/>
        <w:ind w:left="0"/>
        <w:rPr>
          <w:lang w:val="en-US"/>
        </w:rPr>
      </w:pPr>
    </w:p>
    <w:p w:rsidR="004D5209" w:rsidRDefault="004D5209" w:rsidP="004D5209">
      <w:pPr>
        <w:pStyle w:val="Listenabsatz"/>
        <w:ind w:left="0"/>
        <w:rPr>
          <w:lang w:val="fr-FR"/>
        </w:rPr>
      </w:pPr>
      <w:r w:rsidRPr="002F1AB1">
        <w:rPr>
          <w:lang w:val="fr-FR"/>
        </w:rPr>
        <w:t xml:space="preserve">c) </w:t>
      </w:r>
      <w:r w:rsidR="009362CD" w:rsidRPr="002F1AB1">
        <w:rPr>
          <w:lang w:val="fr-FR"/>
        </w:rPr>
        <w:t xml:space="preserve">Focalisez votre attention sur les premières phrases de chaque paragraphe. </w:t>
      </w:r>
      <w:r w:rsidR="009362CD" w:rsidRPr="00A55388">
        <w:rPr>
          <w:lang w:val="fr-FR"/>
        </w:rPr>
        <w:t>En quoi sont-elles différentes des phrases suivantes?</w:t>
      </w:r>
    </w:p>
    <w:p w:rsidR="007C4A55" w:rsidRPr="00A55388" w:rsidRDefault="007C4A55" w:rsidP="004D5209">
      <w:pPr>
        <w:pStyle w:val="Listenabsatz"/>
        <w:ind w:left="0"/>
        <w:rPr>
          <w:lang w:val="fr-FR"/>
        </w:rPr>
      </w:pPr>
    </w:p>
    <w:p w:rsidR="009362CD" w:rsidRPr="00A55388" w:rsidRDefault="009362CD" w:rsidP="007C4A55">
      <w:pPr>
        <w:pStyle w:val="Listenabsatz"/>
        <w:spacing w:line="480" w:lineRule="auto"/>
        <w:ind w:left="0"/>
        <w:rPr>
          <w:lang w:val="fr-FR"/>
        </w:rPr>
      </w:pPr>
      <w:r w:rsidRPr="00A55388">
        <w:rPr>
          <w:lang w:val="fr-FR"/>
        </w:rPr>
        <w:t>____________________________________________________________________________________________________________________________________________________________________</w:t>
      </w:r>
    </w:p>
    <w:p w:rsidR="004D5209" w:rsidRPr="00A55388" w:rsidRDefault="004D5209" w:rsidP="004D5209">
      <w:pPr>
        <w:pStyle w:val="Listenabsatz"/>
        <w:ind w:left="0"/>
        <w:rPr>
          <w:lang w:val="fr-FR"/>
        </w:rPr>
      </w:pPr>
    </w:p>
    <w:p w:rsidR="007C4A55" w:rsidRDefault="007C4A55">
      <w:pPr>
        <w:rPr>
          <w:lang w:val="fr-FR"/>
        </w:rPr>
      </w:pPr>
      <w:r>
        <w:rPr>
          <w:lang w:val="fr-FR"/>
        </w:rPr>
        <w:br w:type="page"/>
      </w:r>
    </w:p>
    <w:p w:rsidR="00F719C3" w:rsidRPr="00A55388" w:rsidRDefault="00F719C3" w:rsidP="004D5209">
      <w:pPr>
        <w:pStyle w:val="Listenabsatz"/>
        <w:ind w:left="0"/>
        <w:rPr>
          <w:lang w:val="fr-FR"/>
        </w:rPr>
      </w:pPr>
      <w:r w:rsidRPr="00A55388">
        <w:rPr>
          <w:lang w:val="fr-FR"/>
        </w:rPr>
        <w:lastRenderedPageBreak/>
        <w:t>d) Recherchez dans les paragraphes du texte des mots (connecteurs) qui introduisent une nouvelle idée.</w:t>
      </w:r>
    </w:p>
    <w:tbl>
      <w:tblPr>
        <w:tblStyle w:val="Tabellenraster"/>
        <w:tblW w:w="0" w:type="auto"/>
        <w:tblLook w:val="04A0" w:firstRow="1" w:lastRow="0" w:firstColumn="1" w:lastColumn="0" w:noHBand="0" w:noVBand="1"/>
      </w:tblPr>
      <w:tblGrid>
        <w:gridCol w:w="739"/>
        <w:gridCol w:w="1672"/>
        <w:gridCol w:w="1712"/>
        <w:gridCol w:w="2768"/>
        <w:gridCol w:w="2397"/>
      </w:tblGrid>
      <w:tr w:rsidR="00F719C3" w:rsidRPr="00A55388" w:rsidTr="00F719C3">
        <w:tc>
          <w:tcPr>
            <w:tcW w:w="2411" w:type="dxa"/>
            <w:gridSpan w:val="2"/>
            <w:shd w:val="clear" w:color="auto" w:fill="B8CCE4" w:themeFill="accent1" w:themeFillTint="66"/>
            <w:vAlign w:val="center"/>
          </w:tcPr>
          <w:p w:rsidR="00F719C3" w:rsidRPr="00A55388" w:rsidRDefault="00F719C3" w:rsidP="0059438D">
            <w:pPr>
              <w:jc w:val="center"/>
              <w:rPr>
                <w:b/>
                <w:lang w:val="fr-FR"/>
              </w:rPr>
            </w:pPr>
            <w:r w:rsidRPr="00A55388">
              <w:rPr>
                <w:b/>
                <w:lang w:val="fr-FR"/>
              </w:rPr>
              <w:t>paragraphes …, ligne</w:t>
            </w:r>
          </w:p>
        </w:tc>
        <w:tc>
          <w:tcPr>
            <w:tcW w:w="1712" w:type="dxa"/>
            <w:shd w:val="clear" w:color="auto" w:fill="B8CCE4" w:themeFill="accent1" w:themeFillTint="66"/>
            <w:vAlign w:val="center"/>
          </w:tcPr>
          <w:p w:rsidR="00F719C3" w:rsidRPr="00A55388" w:rsidRDefault="00F719C3" w:rsidP="0059438D">
            <w:pPr>
              <w:jc w:val="center"/>
              <w:rPr>
                <w:b/>
                <w:lang w:val="fr-FR"/>
              </w:rPr>
            </w:pPr>
            <w:r w:rsidRPr="00A55388">
              <w:rPr>
                <w:b/>
                <w:lang w:val="fr-FR"/>
              </w:rPr>
              <w:t>exemple</w:t>
            </w:r>
          </w:p>
        </w:tc>
        <w:tc>
          <w:tcPr>
            <w:tcW w:w="2768" w:type="dxa"/>
            <w:shd w:val="clear" w:color="auto" w:fill="B8CCE4" w:themeFill="accent1" w:themeFillTint="66"/>
            <w:vAlign w:val="center"/>
          </w:tcPr>
          <w:p w:rsidR="00F719C3" w:rsidRPr="00A55388" w:rsidRDefault="00F719C3" w:rsidP="0059438D">
            <w:pPr>
              <w:jc w:val="center"/>
              <w:rPr>
                <w:b/>
                <w:lang w:val="fr-FR"/>
              </w:rPr>
            </w:pPr>
            <w:r w:rsidRPr="00A55388">
              <w:rPr>
                <w:b/>
                <w:lang w:val="fr-FR"/>
              </w:rPr>
              <w:t>idée exprimée</w:t>
            </w:r>
          </w:p>
        </w:tc>
        <w:tc>
          <w:tcPr>
            <w:tcW w:w="2397" w:type="dxa"/>
            <w:shd w:val="clear" w:color="auto" w:fill="B8CCE4" w:themeFill="accent1" w:themeFillTint="66"/>
          </w:tcPr>
          <w:p w:rsidR="00F719C3" w:rsidRPr="00A55388" w:rsidRDefault="00F719C3" w:rsidP="0059438D">
            <w:pPr>
              <w:jc w:val="center"/>
              <w:rPr>
                <w:b/>
                <w:lang w:val="fr-FR"/>
              </w:rPr>
            </w:pPr>
            <w:r w:rsidRPr="00A55388">
              <w:rPr>
                <w:b/>
                <w:lang w:val="fr-FR"/>
              </w:rPr>
              <w:t>synonyme</w:t>
            </w:r>
          </w:p>
        </w:tc>
      </w:tr>
      <w:tr w:rsidR="00F719C3" w:rsidRPr="0025120E" w:rsidTr="00F719C3">
        <w:trPr>
          <w:trHeight w:val="537"/>
        </w:trPr>
        <w:tc>
          <w:tcPr>
            <w:tcW w:w="739" w:type="dxa"/>
            <w:shd w:val="clear" w:color="auto" w:fill="B8CCE4" w:themeFill="accent1" w:themeFillTint="66"/>
            <w:vAlign w:val="center"/>
          </w:tcPr>
          <w:p w:rsidR="00F719C3" w:rsidRPr="00A55388" w:rsidRDefault="00F719C3" w:rsidP="0059438D">
            <w:pPr>
              <w:jc w:val="center"/>
              <w:rPr>
                <w:b/>
                <w:lang w:val="fr-FR"/>
              </w:rPr>
            </w:pPr>
            <w:r w:rsidRPr="00A55388">
              <w:rPr>
                <w:b/>
                <w:lang w:val="fr-FR"/>
              </w:rPr>
              <w:t>1</w:t>
            </w:r>
          </w:p>
        </w:tc>
        <w:tc>
          <w:tcPr>
            <w:tcW w:w="1672" w:type="dxa"/>
            <w:vAlign w:val="center"/>
          </w:tcPr>
          <w:p w:rsidR="00F719C3" w:rsidRPr="00A55388" w:rsidRDefault="00F719C3" w:rsidP="0059438D">
            <w:pPr>
              <w:rPr>
                <w:lang w:val="fr-FR"/>
              </w:rPr>
            </w:pPr>
            <w:r w:rsidRPr="00A55388">
              <w:rPr>
                <w:b/>
                <w:lang w:val="fr-FR"/>
              </w:rPr>
              <w:t>B</w:t>
            </w:r>
            <w:r w:rsidR="00C64C43">
              <w:rPr>
                <w:lang w:val="fr-FR"/>
              </w:rPr>
              <w:t>, l. 7</w:t>
            </w:r>
          </w:p>
        </w:tc>
        <w:tc>
          <w:tcPr>
            <w:tcW w:w="1712" w:type="dxa"/>
            <w:vAlign w:val="center"/>
          </w:tcPr>
          <w:p w:rsidR="00F719C3" w:rsidRPr="00A55388" w:rsidRDefault="00F719C3" w:rsidP="00F719C3">
            <w:pPr>
              <w:jc w:val="center"/>
              <w:rPr>
                <w:lang w:val="fr-FR"/>
              </w:rPr>
            </w:pPr>
            <w:r w:rsidRPr="00A55388">
              <w:rPr>
                <w:lang w:val="fr-FR"/>
              </w:rPr>
              <w:t>Alors que</w:t>
            </w:r>
          </w:p>
        </w:tc>
        <w:tc>
          <w:tcPr>
            <w:tcW w:w="2768" w:type="dxa"/>
            <w:vAlign w:val="center"/>
          </w:tcPr>
          <w:p w:rsidR="00F719C3" w:rsidRPr="00A55388" w:rsidRDefault="00F719C3" w:rsidP="0059438D">
            <w:pPr>
              <w:jc w:val="center"/>
              <w:rPr>
                <w:lang w:val="fr-FR"/>
              </w:rPr>
            </w:pPr>
            <w:r w:rsidRPr="00A55388">
              <w:rPr>
                <w:lang w:val="fr-FR"/>
              </w:rPr>
              <w:t>opposition</w:t>
            </w:r>
          </w:p>
        </w:tc>
        <w:tc>
          <w:tcPr>
            <w:tcW w:w="2397" w:type="dxa"/>
          </w:tcPr>
          <w:p w:rsidR="00F719C3" w:rsidRPr="00A55388" w:rsidRDefault="00F719C3" w:rsidP="0059438D">
            <w:pPr>
              <w:jc w:val="center"/>
              <w:rPr>
                <w:lang w:val="fr-FR"/>
              </w:rPr>
            </w:pPr>
            <w:r w:rsidRPr="00A55388">
              <w:rPr>
                <w:lang w:val="fr-FR"/>
              </w:rPr>
              <w:t>Tandis que …</w:t>
            </w:r>
          </w:p>
          <w:p w:rsidR="00F719C3" w:rsidRPr="00A55388" w:rsidRDefault="00F719C3" w:rsidP="0059438D">
            <w:pPr>
              <w:jc w:val="center"/>
              <w:rPr>
                <w:lang w:val="fr-FR"/>
              </w:rPr>
            </w:pPr>
            <w:r w:rsidRPr="00A55388">
              <w:rPr>
                <w:lang w:val="fr-FR"/>
              </w:rPr>
              <w:t>Au lieu que …</w:t>
            </w:r>
          </w:p>
        </w:tc>
      </w:tr>
      <w:tr w:rsidR="00F719C3" w:rsidRPr="00A55388" w:rsidTr="00F719C3">
        <w:trPr>
          <w:trHeight w:val="537"/>
        </w:trPr>
        <w:tc>
          <w:tcPr>
            <w:tcW w:w="739" w:type="dxa"/>
            <w:shd w:val="clear" w:color="auto" w:fill="B8CCE4" w:themeFill="accent1" w:themeFillTint="66"/>
            <w:vAlign w:val="center"/>
          </w:tcPr>
          <w:p w:rsidR="00F719C3" w:rsidRPr="00A55388" w:rsidRDefault="00F719C3" w:rsidP="0059438D">
            <w:pPr>
              <w:jc w:val="center"/>
              <w:rPr>
                <w:b/>
                <w:lang w:val="fr-FR"/>
              </w:rPr>
            </w:pPr>
            <w:r w:rsidRPr="00A55388">
              <w:rPr>
                <w:b/>
                <w:lang w:val="fr-FR"/>
              </w:rPr>
              <w:t>2</w:t>
            </w:r>
          </w:p>
        </w:tc>
        <w:tc>
          <w:tcPr>
            <w:tcW w:w="1672" w:type="dxa"/>
            <w:vAlign w:val="center"/>
          </w:tcPr>
          <w:p w:rsidR="00F719C3" w:rsidRPr="00A55388" w:rsidRDefault="00F719C3" w:rsidP="0059438D">
            <w:pPr>
              <w:rPr>
                <w:lang w:val="fr-FR"/>
              </w:rPr>
            </w:pPr>
          </w:p>
        </w:tc>
        <w:tc>
          <w:tcPr>
            <w:tcW w:w="1712" w:type="dxa"/>
            <w:vAlign w:val="center"/>
          </w:tcPr>
          <w:p w:rsidR="00F719C3" w:rsidRPr="00A55388" w:rsidRDefault="00F719C3" w:rsidP="0059438D">
            <w:pPr>
              <w:jc w:val="center"/>
              <w:rPr>
                <w:lang w:val="fr-FR"/>
              </w:rPr>
            </w:pPr>
          </w:p>
        </w:tc>
        <w:tc>
          <w:tcPr>
            <w:tcW w:w="2768" w:type="dxa"/>
            <w:vAlign w:val="center"/>
          </w:tcPr>
          <w:p w:rsidR="00F719C3" w:rsidRPr="00A55388" w:rsidRDefault="00F719C3" w:rsidP="0059438D">
            <w:pPr>
              <w:jc w:val="center"/>
              <w:rPr>
                <w:lang w:val="fr-FR"/>
              </w:rPr>
            </w:pPr>
          </w:p>
        </w:tc>
        <w:tc>
          <w:tcPr>
            <w:tcW w:w="2397" w:type="dxa"/>
          </w:tcPr>
          <w:p w:rsidR="00F719C3" w:rsidRPr="00A55388" w:rsidRDefault="00F719C3" w:rsidP="0059438D">
            <w:pPr>
              <w:jc w:val="center"/>
              <w:rPr>
                <w:lang w:val="fr-FR"/>
              </w:rPr>
            </w:pPr>
          </w:p>
        </w:tc>
      </w:tr>
      <w:tr w:rsidR="00F719C3" w:rsidRPr="00A55388" w:rsidTr="00F719C3">
        <w:trPr>
          <w:trHeight w:val="537"/>
        </w:trPr>
        <w:tc>
          <w:tcPr>
            <w:tcW w:w="739" w:type="dxa"/>
            <w:shd w:val="clear" w:color="auto" w:fill="B8CCE4" w:themeFill="accent1" w:themeFillTint="66"/>
            <w:vAlign w:val="center"/>
          </w:tcPr>
          <w:p w:rsidR="00F719C3" w:rsidRPr="00A55388" w:rsidRDefault="00F719C3" w:rsidP="0059438D">
            <w:pPr>
              <w:jc w:val="center"/>
              <w:rPr>
                <w:b/>
                <w:lang w:val="fr-FR"/>
              </w:rPr>
            </w:pPr>
            <w:r w:rsidRPr="00A55388">
              <w:rPr>
                <w:b/>
                <w:lang w:val="fr-FR"/>
              </w:rPr>
              <w:t>3</w:t>
            </w:r>
          </w:p>
        </w:tc>
        <w:tc>
          <w:tcPr>
            <w:tcW w:w="1672" w:type="dxa"/>
            <w:vAlign w:val="center"/>
          </w:tcPr>
          <w:p w:rsidR="00F719C3" w:rsidRPr="00A55388" w:rsidRDefault="00F719C3" w:rsidP="0059438D">
            <w:pPr>
              <w:rPr>
                <w:lang w:val="fr-FR"/>
              </w:rPr>
            </w:pPr>
          </w:p>
        </w:tc>
        <w:tc>
          <w:tcPr>
            <w:tcW w:w="1712" w:type="dxa"/>
            <w:vAlign w:val="center"/>
          </w:tcPr>
          <w:p w:rsidR="00F719C3" w:rsidRPr="00A55388" w:rsidRDefault="00F719C3" w:rsidP="0059438D">
            <w:pPr>
              <w:jc w:val="center"/>
              <w:rPr>
                <w:lang w:val="fr-FR"/>
              </w:rPr>
            </w:pPr>
          </w:p>
        </w:tc>
        <w:tc>
          <w:tcPr>
            <w:tcW w:w="2768" w:type="dxa"/>
            <w:vAlign w:val="center"/>
          </w:tcPr>
          <w:p w:rsidR="00F719C3" w:rsidRPr="00A55388" w:rsidRDefault="00F719C3" w:rsidP="0059438D">
            <w:pPr>
              <w:jc w:val="center"/>
              <w:rPr>
                <w:lang w:val="fr-FR"/>
              </w:rPr>
            </w:pPr>
          </w:p>
        </w:tc>
        <w:tc>
          <w:tcPr>
            <w:tcW w:w="2397" w:type="dxa"/>
          </w:tcPr>
          <w:p w:rsidR="00F719C3" w:rsidRPr="00A55388" w:rsidRDefault="00F719C3" w:rsidP="0059438D">
            <w:pPr>
              <w:jc w:val="center"/>
              <w:rPr>
                <w:lang w:val="fr-FR"/>
              </w:rPr>
            </w:pPr>
          </w:p>
        </w:tc>
      </w:tr>
      <w:tr w:rsidR="00F719C3" w:rsidRPr="00A55388" w:rsidTr="00F719C3">
        <w:trPr>
          <w:trHeight w:val="537"/>
        </w:trPr>
        <w:tc>
          <w:tcPr>
            <w:tcW w:w="739" w:type="dxa"/>
            <w:shd w:val="clear" w:color="auto" w:fill="B8CCE4" w:themeFill="accent1" w:themeFillTint="66"/>
            <w:vAlign w:val="center"/>
          </w:tcPr>
          <w:p w:rsidR="00F719C3" w:rsidRPr="00A55388" w:rsidRDefault="00F719C3" w:rsidP="0059438D">
            <w:pPr>
              <w:jc w:val="center"/>
              <w:rPr>
                <w:b/>
                <w:lang w:val="fr-FR"/>
              </w:rPr>
            </w:pPr>
            <w:r w:rsidRPr="00A55388">
              <w:rPr>
                <w:b/>
                <w:lang w:val="fr-FR"/>
              </w:rPr>
              <w:t>…</w:t>
            </w:r>
          </w:p>
        </w:tc>
        <w:tc>
          <w:tcPr>
            <w:tcW w:w="1672" w:type="dxa"/>
            <w:vAlign w:val="center"/>
          </w:tcPr>
          <w:p w:rsidR="00F719C3" w:rsidRPr="00A55388" w:rsidRDefault="00F719C3" w:rsidP="0059438D">
            <w:pPr>
              <w:rPr>
                <w:lang w:val="fr-FR"/>
              </w:rPr>
            </w:pPr>
          </w:p>
        </w:tc>
        <w:tc>
          <w:tcPr>
            <w:tcW w:w="1712" w:type="dxa"/>
            <w:vAlign w:val="center"/>
          </w:tcPr>
          <w:p w:rsidR="00F719C3" w:rsidRPr="00A55388" w:rsidRDefault="00F719C3" w:rsidP="0059438D">
            <w:pPr>
              <w:jc w:val="center"/>
              <w:rPr>
                <w:lang w:val="fr-FR"/>
              </w:rPr>
            </w:pPr>
          </w:p>
        </w:tc>
        <w:tc>
          <w:tcPr>
            <w:tcW w:w="2768" w:type="dxa"/>
            <w:vAlign w:val="center"/>
          </w:tcPr>
          <w:p w:rsidR="00F719C3" w:rsidRPr="00A55388" w:rsidRDefault="00F719C3" w:rsidP="0059438D">
            <w:pPr>
              <w:jc w:val="center"/>
              <w:rPr>
                <w:lang w:val="fr-FR"/>
              </w:rPr>
            </w:pPr>
          </w:p>
        </w:tc>
        <w:tc>
          <w:tcPr>
            <w:tcW w:w="2397" w:type="dxa"/>
          </w:tcPr>
          <w:p w:rsidR="00F719C3" w:rsidRPr="00A55388" w:rsidRDefault="00F719C3" w:rsidP="0059438D">
            <w:pPr>
              <w:jc w:val="center"/>
              <w:rPr>
                <w:lang w:val="fr-FR"/>
              </w:rPr>
            </w:pPr>
          </w:p>
        </w:tc>
      </w:tr>
    </w:tbl>
    <w:p w:rsidR="00F719C3" w:rsidRDefault="00F719C3" w:rsidP="004D5209">
      <w:pPr>
        <w:pStyle w:val="Listenabsatz"/>
        <w:ind w:left="0"/>
        <w:rPr>
          <w:lang w:val="en-US"/>
        </w:rPr>
      </w:pPr>
    </w:p>
    <w:p w:rsidR="0059438D" w:rsidRPr="00F719C3" w:rsidRDefault="0059438D" w:rsidP="004D5209">
      <w:pPr>
        <w:pStyle w:val="Listenabsatz"/>
        <w:ind w:left="0"/>
        <w:rPr>
          <w:lang w:val="en-US"/>
        </w:rPr>
      </w:pPr>
    </w:p>
    <w:p w:rsidR="00E6389A" w:rsidRDefault="00E6389A">
      <w:pPr>
        <w:rPr>
          <w:b/>
          <w:lang w:val="fr-FR"/>
        </w:rPr>
      </w:pPr>
      <w:r>
        <w:rPr>
          <w:b/>
          <w:lang w:val="fr-FR"/>
        </w:rPr>
        <w:br w:type="page"/>
      </w:r>
    </w:p>
    <w:p w:rsidR="0085288C" w:rsidRPr="002F1AB1" w:rsidRDefault="00E6389A" w:rsidP="00D746E5">
      <w:pPr>
        <w:pStyle w:val="Listenabsatz"/>
        <w:ind w:left="0"/>
        <w:rPr>
          <w:lang w:val="fr-FR"/>
        </w:rPr>
      </w:pPr>
      <w:r>
        <w:rPr>
          <w:b/>
          <w:lang w:val="fr-FR"/>
        </w:rPr>
        <w:lastRenderedPageBreak/>
        <w:t>3</w:t>
      </w:r>
      <w:r w:rsidR="00F719C3" w:rsidRPr="007C4A55">
        <w:rPr>
          <w:b/>
          <w:lang w:val="fr-FR"/>
        </w:rPr>
        <w:t>.</w:t>
      </w:r>
      <w:r w:rsidR="00F719C3" w:rsidRPr="002F1AB1">
        <w:rPr>
          <w:lang w:val="fr-FR"/>
        </w:rPr>
        <w:t xml:space="preserve"> </w:t>
      </w:r>
      <w:r w:rsidR="004D5209" w:rsidRPr="007C4A55">
        <w:rPr>
          <w:i/>
          <w:lang w:val="fr-FR"/>
        </w:rPr>
        <w:t>Lisez le texte encore une fois et</w:t>
      </w:r>
      <w:r w:rsidR="00D746E5" w:rsidRPr="007C4A55">
        <w:rPr>
          <w:i/>
          <w:lang w:val="fr-FR"/>
        </w:rPr>
        <w:t xml:space="preserve"> </w:t>
      </w:r>
      <w:r w:rsidR="004D5209" w:rsidRPr="007C4A55">
        <w:rPr>
          <w:i/>
          <w:lang w:val="fr-FR"/>
        </w:rPr>
        <w:t>remplissez l’information demandée.</w:t>
      </w:r>
    </w:p>
    <w:p w:rsidR="009F7733" w:rsidRPr="002F1AB1" w:rsidRDefault="00E6389A" w:rsidP="00572E80">
      <w:pPr>
        <w:tabs>
          <w:tab w:val="left" w:pos="142"/>
          <w:tab w:val="left" w:pos="284"/>
        </w:tabs>
        <w:spacing w:after="0"/>
        <w:rPr>
          <w:i/>
          <w:lang w:val="fr-FR"/>
        </w:rPr>
      </w:pPr>
      <w:r>
        <w:rPr>
          <w:lang w:val="fr-FR"/>
        </w:rPr>
        <w:t>3</w:t>
      </w:r>
      <w:r w:rsidR="001B2820" w:rsidRPr="002F1AB1">
        <w:rPr>
          <w:lang w:val="fr-FR"/>
        </w:rPr>
        <w:t xml:space="preserve">.1. </w:t>
      </w:r>
      <w:r w:rsidR="00572E80" w:rsidRPr="002F1AB1">
        <w:rPr>
          <w:i/>
          <w:lang w:val="fr-FR"/>
        </w:rPr>
        <w:t>Franck Ribéry n’est plus très populaire en France.</w:t>
      </w:r>
    </w:p>
    <w:p w:rsidR="00572E80" w:rsidRPr="002F1AB1" w:rsidRDefault="00572E80" w:rsidP="00572E80">
      <w:pPr>
        <w:tabs>
          <w:tab w:val="left" w:pos="284"/>
        </w:tabs>
        <w:rPr>
          <w:lang w:val="fr-FR"/>
        </w:rPr>
      </w:pPr>
      <w:r w:rsidRPr="002F1AB1">
        <w:rPr>
          <w:lang w:val="fr-FR"/>
        </w:rPr>
        <w:tab/>
        <w:t>Notez deux exemples du texte qui justifient cette affirmation.</w:t>
      </w:r>
    </w:p>
    <w:p w:rsidR="00572E80" w:rsidRPr="00A55388" w:rsidRDefault="00572E80" w:rsidP="00572E80">
      <w:pPr>
        <w:tabs>
          <w:tab w:val="left" w:pos="284"/>
        </w:tabs>
        <w:rPr>
          <w:lang w:val="fr-FR"/>
        </w:rPr>
      </w:pPr>
      <w:r w:rsidRPr="00A55388">
        <w:rPr>
          <w:lang w:val="fr-FR"/>
        </w:rPr>
        <w:t>a) ________________________________________________________________________________</w:t>
      </w:r>
    </w:p>
    <w:p w:rsidR="00572E80" w:rsidRPr="00A55388" w:rsidRDefault="00572E80" w:rsidP="00572E80">
      <w:pPr>
        <w:tabs>
          <w:tab w:val="left" w:pos="284"/>
        </w:tabs>
        <w:rPr>
          <w:lang w:val="fr-FR"/>
        </w:rPr>
      </w:pPr>
      <w:r w:rsidRPr="00A55388">
        <w:rPr>
          <w:lang w:val="fr-FR"/>
        </w:rPr>
        <w:t>b) ________________________________________________________________________________</w:t>
      </w:r>
    </w:p>
    <w:p w:rsidR="00572E80" w:rsidRPr="00A55388" w:rsidRDefault="00572E80" w:rsidP="004A201A">
      <w:pPr>
        <w:tabs>
          <w:tab w:val="left" w:pos="284"/>
        </w:tabs>
        <w:spacing w:after="0" w:line="240" w:lineRule="auto"/>
        <w:rPr>
          <w:lang w:val="fr-FR"/>
        </w:rPr>
      </w:pPr>
    </w:p>
    <w:p w:rsidR="00572E80" w:rsidRPr="00A55388" w:rsidRDefault="00E6389A" w:rsidP="00572E80">
      <w:pPr>
        <w:tabs>
          <w:tab w:val="left" w:pos="284"/>
        </w:tabs>
        <w:spacing w:after="0" w:line="240" w:lineRule="auto"/>
        <w:rPr>
          <w:i/>
          <w:lang w:val="fr-FR"/>
        </w:rPr>
      </w:pPr>
      <w:r>
        <w:rPr>
          <w:lang w:val="fr-FR"/>
        </w:rPr>
        <w:t>3</w:t>
      </w:r>
      <w:r w:rsidR="001B2820" w:rsidRPr="00A55388">
        <w:rPr>
          <w:lang w:val="fr-FR"/>
        </w:rPr>
        <w:t>.</w:t>
      </w:r>
      <w:r w:rsidR="00572E80" w:rsidRPr="00A55388">
        <w:rPr>
          <w:lang w:val="fr-FR"/>
        </w:rPr>
        <w:t xml:space="preserve">2. </w:t>
      </w:r>
      <w:r w:rsidR="00572E80" w:rsidRPr="00A55388">
        <w:rPr>
          <w:i/>
          <w:lang w:val="fr-FR"/>
        </w:rPr>
        <w:t>La critique des Français touche beaucoup Franck Ribéry.</w:t>
      </w:r>
    </w:p>
    <w:p w:rsidR="00572E80" w:rsidRPr="002F1AB1" w:rsidRDefault="00572E80" w:rsidP="00572E80">
      <w:pPr>
        <w:tabs>
          <w:tab w:val="left" w:pos="284"/>
        </w:tabs>
        <w:rPr>
          <w:lang w:val="fr-FR"/>
        </w:rPr>
      </w:pPr>
      <w:r w:rsidRPr="00A55388">
        <w:rPr>
          <w:lang w:val="fr-FR"/>
        </w:rPr>
        <w:tab/>
      </w:r>
      <w:r w:rsidRPr="002F1AB1">
        <w:rPr>
          <w:lang w:val="fr-FR"/>
        </w:rPr>
        <w:t>Notez deux exemples du texte qui justifient cette affirmation.</w:t>
      </w:r>
    </w:p>
    <w:p w:rsidR="00572E80" w:rsidRPr="00A55388" w:rsidRDefault="00572E80" w:rsidP="00572E80">
      <w:pPr>
        <w:tabs>
          <w:tab w:val="left" w:pos="284"/>
        </w:tabs>
        <w:rPr>
          <w:lang w:val="fr-FR"/>
        </w:rPr>
      </w:pPr>
      <w:r w:rsidRPr="00A55388">
        <w:rPr>
          <w:lang w:val="fr-FR"/>
        </w:rPr>
        <w:t>a) ________________________________________________________________________________</w:t>
      </w:r>
    </w:p>
    <w:p w:rsidR="00572E80" w:rsidRPr="00A55388" w:rsidRDefault="00572E80" w:rsidP="00572E80">
      <w:pPr>
        <w:tabs>
          <w:tab w:val="left" w:pos="284"/>
        </w:tabs>
        <w:rPr>
          <w:lang w:val="fr-FR"/>
        </w:rPr>
      </w:pPr>
      <w:r w:rsidRPr="00A55388">
        <w:rPr>
          <w:lang w:val="fr-FR"/>
        </w:rPr>
        <w:t>b) ________________________________________________________________________________</w:t>
      </w:r>
    </w:p>
    <w:p w:rsidR="00D746E5" w:rsidRPr="00A55388" w:rsidRDefault="00D746E5" w:rsidP="00D746E5">
      <w:pPr>
        <w:tabs>
          <w:tab w:val="left" w:pos="284"/>
        </w:tabs>
        <w:spacing w:after="0" w:line="240" w:lineRule="auto"/>
        <w:rPr>
          <w:lang w:val="fr-FR"/>
        </w:rPr>
      </w:pPr>
    </w:p>
    <w:p w:rsidR="00572E80" w:rsidRPr="00A55388" w:rsidRDefault="00E6389A" w:rsidP="00D746E5">
      <w:pPr>
        <w:tabs>
          <w:tab w:val="left" w:pos="284"/>
        </w:tabs>
        <w:spacing w:after="0" w:line="240" w:lineRule="auto"/>
        <w:rPr>
          <w:lang w:val="fr-FR"/>
        </w:rPr>
      </w:pPr>
      <w:r>
        <w:rPr>
          <w:lang w:val="fr-FR"/>
        </w:rPr>
        <w:t>3</w:t>
      </w:r>
      <w:r w:rsidR="001B2820" w:rsidRPr="00A55388">
        <w:rPr>
          <w:lang w:val="fr-FR"/>
        </w:rPr>
        <w:t>.</w:t>
      </w:r>
      <w:r w:rsidR="00572E80" w:rsidRPr="00A55388">
        <w:rPr>
          <w:lang w:val="fr-FR"/>
        </w:rPr>
        <w:t xml:space="preserve">3. </w:t>
      </w:r>
      <w:r w:rsidR="00572E80" w:rsidRPr="00A55388">
        <w:rPr>
          <w:i/>
          <w:lang w:val="fr-FR"/>
        </w:rPr>
        <w:t>Franck Ribéry aime jouer pour le club du Bayern Munich.</w:t>
      </w:r>
    </w:p>
    <w:p w:rsidR="00572E80" w:rsidRPr="00A55388" w:rsidRDefault="00D746E5" w:rsidP="00572E80">
      <w:pPr>
        <w:tabs>
          <w:tab w:val="left" w:pos="284"/>
        </w:tabs>
        <w:rPr>
          <w:lang w:val="fr-FR"/>
        </w:rPr>
      </w:pPr>
      <w:r w:rsidRPr="00A55388">
        <w:rPr>
          <w:lang w:val="fr-FR"/>
        </w:rPr>
        <w:tab/>
        <w:t>Pourquoi? Notez deux raisons.</w:t>
      </w:r>
    </w:p>
    <w:p w:rsidR="00D746E5" w:rsidRPr="00A55388" w:rsidRDefault="00D746E5" w:rsidP="00D746E5">
      <w:pPr>
        <w:tabs>
          <w:tab w:val="left" w:pos="284"/>
        </w:tabs>
        <w:rPr>
          <w:lang w:val="fr-FR"/>
        </w:rPr>
      </w:pPr>
      <w:r w:rsidRPr="00A55388">
        <w:rPr>
          <w:lang w:val="fr-FR"/>
        </w:rPr>
        <w:t>a) ________________________________________________________________________________</w:t>
      </w:r>
    </w:p>
    <w:p w:rsidR="00D746E5" w:rsidRPr="00AE79A6" w:rsidRDefault="00D746E5" w:rsidP="00D746E5">
      <w:pPr>
        <w:tabs>
          <w:tab w:val="left" w:pos="284"/>
        </w:tabs>
        <w:rPr>
          <w:lang w:val="fr-FR"/>
        </w:rPr>
      </w:pPr>
      <w:r w:rsidRPr="00AE79A6">
        <w:rPr>
          <w:lang w:val="fr-FR"/>
        </w:rPr>
        <w:t>b) ________________________________________________________________________________</w:t>
      </w:r>
    </w:p>
    <w:p w:rsidR="004A201A" w:rsidRPr="00AE79A6" w:rsidRDefault="004A201A" w:rsidP="004A201A">
      <w:pPr>
        <w:tabs>
          <w:tab w:val="left" w:pos="284"/>
        </w:tabs>
        <w:spacing w:after="0" w:line="240" w:lineRule="auto"/>
        <w:rPr>
          <w:lang w:val="fr-FR"/>
        </w:rPr>
      </w:pPr>
    </w:p>
    <w:p w:rsidR="00D746E5" w:rsidRPr="00A55388" w:rsidRDefault="00E6389A" w:rsidP="00572E80">
      <w:pPr>
        <w:tabs>
          <w:tab w:val="left" w:pos="284"/>
        </w:tabs>
        <w:rPr>
          <w:lang w:val="fr-FR"/>
        </w:rPr>
      </w:pPr>
      <w:r>
        <w:rPr>
          <w:lang w:val="fr-FR"/>
        </w:rPr>
        <w:t>3</w:t>
      </w:r>
      <w:r w:rsidR="001B2820" w:rsidRPr="002F1AB1">
        <w:rPr>
          <w:lang w:val="fr-FR"/>
        </w:rPr>
        <w:t>.</w:t>
      </w:r>
      <w:r w:rsidR="00D746E5" w:rsidRPr="002F1AB1">
        <w:rPr>
          <w:lang w:val="fr-FR"/>
        </w:rPr>
        <w:t>4. Dans le texte</w:t>
      </w:r>
      <w:r w:rsidR="00AE79A6">
        <w:rPr>
          <w:lang w:val="fr-FR"/>
        </w:rPr>
        <w:t>,</w:t>
      </w:r>
      <w:r w:rsidR="00D746E5" w:rsidRPr="002F1AB1">
        <w:rPr>
          <w:lang w:val="fr-FR"/>
        </w:rPr>
        <w:t xml:space="preserve"> il y a une phrase </w:t>
      </w:r>
      <w:r w:rsidR="00AE79A6">
        <w:rPr>
          <w:lang w:val="fr-FR"/>
        </w:rPr>
        <w:t xml:space="preserve">qui se réfère à une émission de télévision très populaire en France et </w:t>
      </w:r>
      <w:r w:rsidR="00D746E5" w:rsidRPr="002F1AB1">
        <w:rPr>
          <w:lang w:val="fr-FR"/>
        </w:rPr>
        <w:t xml:space="preserve">qu’on ne peut comprendre qu’avec une certaine connaissance des médias français. </w:t>
      </w:r>
      <w:r w:rsidR="00D746E5" w:rsidRPr="00A55388">
        <w:rPr>
          <w:lang w:val="fr-FR"/>
        </w:rPr>
        <w:t xml:space="preserve">Recherchez cette phrase dans le texte et citez-la. </w:t>
      </w:r>
    </w:p>
    <w:p w:rsidR="00D746E5" w:rsidRPr="00A55388" w:rsidRDefault="00D746E5" w:rsidP="00572E80">
      <w:pPr>
        <w:tabs>
          <w:tab w:val="left" w:pos="284"/>
        </w:tabs>
        <w:rPr>
          <w:lang w:val="fr-FR"/>
        </w:rPr>
      </w:pPr>
      <w:r w:rsidRPr="00A55388">
        <w:rPr>
          <w:lang w:val="fr-FR"/>
        </w:rPr>
        <w:t>__________________________________________________________________________________</w:t>
      </w:r>
    </w:p>
    <w:p w:rsidR="007C4A55" w:rsidRDefault="007C4A55">
      <w:pPr>
        <w:rPr>
          <w:b/>
          <w:lang w:val="fr-FR"/>
        </w:rPr>
      </w:pPr>
      <w:r>
        <w:rPr>
          <w:b/>
          <w:lang w:val="fr-FR"/>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111"/>
      </w:tblGrid>
      <w:tr w:rsidR="007C4A55" w:rsidRPr="0025120E" w:rsidTr="00086640">
        <w:tc>
          <w:tcPr>
            <w:tcW w:w="1101" w:type="dxa"/>
          </w:tcPr>
          <w:p w:rsidR="007C4A55" w:rsidRDefault="007C4A55" w:rsidP="00086640">
            <w:pPr>
              <w:rPr>
                <w:b/>
                <w:lang w:val="fr-FR"/>
              </w:rPr>
            </w:pPr>
            <w:r>
              <w:rPr>
                <w:noProof/>
                <w:lang w:eastAsia="de-DE"/>
              </w:rPr>
              <w:lastRenderedPageBreak/>
              <w:drawing>
                <wp:inline distT="0" distB="0" distL="0" distR="0">
                  <wp:extent cx="455553" cy="343879"/>
                  <wp:effectExtent l="0" t="0" r="1905" b="0"/>
                  <wp:docPr id="93" name="Grafik 93"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8111" w:type="dxa"/>
            <w:vAlign w:val="center"/>
          </w:tcPr>
          <w:p w:rsidR="007C4A55" w:rsidRDefault="007C4A55" w:rsidP="004828C8">
            <w:pPr>
              <w:tabs>
                <w:tab w:val="left" w:pos="284"/>
              </w:tabs>
              <w:rPr>
                <w:b/>
                <w:lang w:val="fr-FR"/>
              </w:rPr>
            </w:pPr>
            <w:r w:rsidRPr="002F1AB1">
              <w:rPr>
                <w:b/>
                <w:lang w:val="fr-FR"/>
              </w:rPr>
              <w:t>Option – Pour aller plus loin: Connaître les m</w:t>
            </w:r>
            <w:r w:rsidR="00887888">
              <w:rPr>
                <w:b/>
                <w:lang w:val="fr-FR"/>
              </w:rPr>
              <w:t>é</w:t>
            </w:r>
            <w:r w:rsidRPr="002F1AB1">
              <w:rPr>
                <w:b/>
                <w:lang w:val="fr-FR"/>
              </w:rPr>
              <w:t xml:space="preserve">dias français - Les </w:t>
            </w:r>
            <w:r w:rsidR="004828C8">
              <w:rPr>
                <w:b/>
                <w:lang w:val="fr-FR"/>
              </w:rPr>
              <w:t>G</w:t>
            </w:r>
            <w:r w:rsidRPr="002F1AB1">
              <w:rPr>
                <w:b/>
                <w:lang w:val="fr-FR"/>
              </w:rPr>
              <w:t>uignols</w:t>
            </w:r>
          </w:p>
        </w:tc>
      </w:tr>
    </w:tbl>
    <w:p w:rsidR="00053212" w:rsidRDefault="00053212" w:rsidP="00572E80">
      <w:pPr>
        <w:tabs>
          <w:tab w:val="left" w:pos="284"/>
        </w:tabs>
        <w:rPr>
          <w:b/>
          <w:lang w:val="fr-FR"/>
        </w:rPr>
      </w:pPr>
    </w:p>
    <w:p w:rsidR="007C4A55" w:rsidRDefault="00053212" w:rsidP="00572E80">
      <w:pPr>
        <w:tabs>
          <w:tab w:val="left" w:pos="284"/>
        </w:tabs>
        <w:rPr>
          <w:b/>
          <w:lang w:val="fr-FR"/>
        </w:rPr>
      </w:pPr>
      <w:r w:rsidRPr="00053212">
        <w:rPr>
          <w:b/>
          <w:lang w:val="fr-FR"/>
        </w:rPr>
        <w:t xml:space="preserve">Regardez </w:t>
      </w:r>
      <w:r>
        <w:rPr>
          <w:b/>
          <w:lang w:val="fr-FR"/>
        </w:rPr>
        <w:t xml:space="preserve">le lien suivant : </w:t>
      </w:r>
    </w:p>
    <w:p w:rsidR="00053212" w:rsidRDefault="0025120E" w:rsidP="00572E80">
      <w:pPr>
        <w:tabs>
          <w:tab w:val="left" w:pos="284"/>
        </w:tabs>
        <w:rPr>
          <w:lang w:val="fr-FR"/>
        </w:rPr>
      </w:pPr>
      <w:hyperlink r:id="rId21" w:history="1">
        <w:r w:rsidR="00053212" w:rsidRPr="00EC2441">
          <w:rPr>
            <w:rStyle w:val="Hyperlink"/>
            <w:lang w:val="fr-FR"/>
          </w:rPr>
          <w:t>http://www.canalplus.fr/c-divertissement/pid1784-c-les-guignols.html?vid=927610</w:t>
        </w:r>
      </w:hyperlink>
    </w:p>
    <w:p w:rsidR="00053212" w:rsidRDefault="00053212" w:rsidP="00572E80">
      <w:pPr>
        <w:tabs>
          <w:tab w:val="left" w:pos="284"/>
        </w:tabs>
        <w:rPr>
          <w:lang w:val="fr-FR"/>
        </w:rPr>
      </w:pPr>
      <w:r>
        <w:rPr>
          <w:lang w:val="fr-FR"/>
        </w:rPr>
        <w:t>a) De quelle sorte d’émission s’agit-il ?</w:t>
      </w:r>
    </w:p>
    <w:p w:rsidR="00053212" w:rsidRDefault="00053212" w:rsidP="00572E80">
      <w:pPr>
        <w:tabs>
          <w:tab w:val="left" w:pos="284"/>
        </w:tabs>
        <w:rPr>
          <w:lang w:val="fr-FR"/>
        </w:rPr>
      </w:pPr>
      <w:r>
        <w:rPr>
          <w:lang w:val="fr-FR"/>
        </w:rPr>
        <w:t>________________________________________________________________________________</w:t>
      </w:r>
    </w:p>
    <w:p w:rsidR="00053212" w:rsidRDefault="00053212" w:rsidP="00572E80">
      <w:pPr>
        <w:tabs>
          <w:tab w:val="left" w:pos="284"/>
        </w:tabs>
        <w:rPr>
          <w:lang w:val="fr-FR"/>
        </w:rPr>
      </w:pPr>
      <w:r>
        <w:rPr>
          <w:lang w:val="fr-FR"/>
        </w:rPr>
        <w:t xml:space="preserve">b) Comment Franck Ribéry est-il présenté ? </w:t>
      </w:r>
      <w:r w:rsidR="006258C0">
        <w:rPr>
          <w:lang w:val="fr-FR"/>
        </w:rPr>
        <w:t>P</w:t>
      </w:r>
      <w:r>
        <w:rPr>
          <w:lang w:val="fr-FR"/>
        </w:rPr>
        <w:t>ar quels moyens ?</w:t>
      </w:r>
    </w:p>
    <w:p w:rsidR="002339F4" w:rsidRDefault="004C6180" w:rsidP="00572E80">
      <w:pPr>
        <w:tabs>
          <w:tab w:val="left" w:pos="284"/>
        </w:tabs>
        <w:rPr>
          <w:lang w:val="fr-FR"/>
        </w:rPr>
      </w:pPr>
      <w:r>
        <w:rPr>
          <w:lang w:val="fr-FR"/>
        </w:rPr>
        <w:t>_________________________________________________________________________________</w:t>
      </w:r>
    </w:p>
    <w:p w:rsidR="004C6180" w:rsidRDefault="004C6180" w:rsidP="00572E80">
      <w:pPr>
        <w:tabs>
          <w:tab w:val="left" w:pos="284"/>
        </w:tabs>
        <w:rPr>
          <w:lang w:val="fr-FR"/>
        </w:rPr>
      </w:pPr>
      <w:r>
        <w:rPr>
          <w:lang w:val="fr-FR"/>
        </w:rPr>
        <w:t>b) Par quels moyens Franck Ribéry est-il ridiculisé dans l’émission ? Cochez</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2303"/>
        <w:gridCol w:w="2303"/>
        <w:gridCol w:w="2303"/>
      </w:tblGrid>
      <w:tr w:rsidR="004C6180" w:rsidTr="00AD63F5">
        <w:trPr>
          <w:trHeight w:val="454"/>
        </w:trPr>
        <w:tc>
          <w:tcPr>
            <w:tcW w:w="2303" w:type="dxa"/>
          </w:tcPr>
          <w:p w:rsidR="00E6389A" w:rsidRDefault="00CB6CBF" w:rsidP="00AD63F5">
            <w:pPr>
              <w:tabs>
                <w:tab w:val="left" w:pos="284"/>
              </w:tabs>
              <w:spacing w:before="120"/>
              <w:rPr>
                <w:rFonts w:ascii="Times New Roman" w:eastAsia="SimSun" w:hAnsi="Times New Roman" w:cs="Mangal"/>
                <w:b/>
                <w:bCs/>
                <w:kern w:val="2"/>
                <w:sz w:val="48"/>
                <w:szCs w:val="48"/>
                <w:lang w:val="fr-FR" w:eastAsia="hi-IN" w:bidi="hi-IN"/>
              </w:rPr>
            </w:pPr>
            <w:r>
              <w:rPr>
                <w:lang w:val="fr-FR"/>
              </w:rPr>
              <w:tab/>
            </w:r>
            <w:r w:rsidR="004C6180">
              <w:rPr>
                <w:lang w:val="fr-FR"/>
              </w:rPr>
              <w:t>aspect physique</w:t>
            </w:r>
          </w:p>
        </w:tc>
        <w:tc>
          <w:tcPr>
            <w:tcW w:w="2303" w:type="dxa"/>
          </w:tcPr>
          <w:p w:rsidR="00FC3E00" w:rsidRPr="00AD63F5" w:rsidRDefault="00143B8F" w:rsidP="00AD63F5">
            <w:pPr>
              <w:tabs>
                <w:tab w:val="left" w:pos="284"/>
              </w:tabs>
              <w:spacing w:before="120"/>
              <w:rPr>
                <w:lang w:val="fr-FR"/>
              </w:rPr>
            </w:pPr>
            <w:r>
              <w:rPr>
                <w:lang w:val="fr-FR"/>
              </w:rPr>
              <w:tab/>
            </w:r>
            <w:r w:rsidR="004C6180">
              <w:rPr>
                <w:lang w:val="fr-FR"/>
              </w:rPr>
              <w:sym w:font="Webdings" w:char="F063"/>
            </w:r>
          </w:p>
        </w:tc>
        <w:tc>
          <w:tcPr>
            <w:tcW w:w="2303" w:type="dxa"/>
          </w:tcPr>
          <w:p w:rsidR="00E6389A" w:rsidRDefault="00CB6CBF" w:rsidP="00AD63F5">
            <w:pPr>
              <w:tabs>
                <w:tab w:val="left" w:pos="284"/>
              </w:tabs>
              <w:spacing w:before="120"/>
              <w:rPr>
                <w:rFonts w:ascii="Times New Roman" w:eastAsia="SimSun" w:hAnsi="Times New Roman" w:cs="Mangal"/>
                <w:b/>
                <w:bCs/>
                <w:kern w:val="2"/>
                <w:sz w:val="48"/>
                <w:szCs w:val="48"/>
                <w:lang w:val="fr-FR" w:eastAsia="hi-IN" w:bidi="hi-IN"/>
              </w:rPr>
            </w:pPr>
            <w:r>
              <w:rPr>
                <w:lang w:val="fr-FR"/>
              </w:rPr>
              <w:tab/>
            </w:r>
            <w:r w:rsidR="004C6180">
              <w:rPr>
                <w:lang w:val="fr-FR"/>
              </w:rPr>
              <w:t>expression orale</w:t>
            </w:r>
          </w:p>
        </w:tc>
        <w:tc>
          <w:tcPr>
            <w:tcW w:w="2303" w:type="dxa"/>
          </w:tcPr>
          <w:p w:rsidR="00E6389A" w:rsidRDefault="00143B8F" w:rsidP="00AD63F5">
            <w:pPr>
              <w:tabs>
                <w:tab w:val="left" w:pos="284"/>
              </w:tabs>
              <w:spacing w:before="120"/>
              <w:rPr>
                <w:rFonts w:ascii="Times New Roman" w:eastAsia="SimSun" w:hAnsi="Times New Roman" w:cs="Mangal"/>
                <w:b/>
                <w:bCs/>
                <w:kern w:val="2"/>
                <w:sz w:val="48"/>
                <w:szCs w:val="48"/>
                <w:lang w:val="fr-FR" w:eastAsia="hi-IN" w:bidi="hi-IN"/>
              </w:rPr>
            </w:pPr>
            <w:r>
              <w:rPr>
                <w:lang w:val="fr-FR"/>
              </w:rPr>
              <w:tab/>
            </w:r>
            <w:r w:rsidR="004C6180">
              <w:rPr>
                <w:lang w:val="fr-FR"/>
              </w:rPr>
              <w:sym w:font="Webdings" w:char="F063"/>
            </w:r>
          </w:p>
        </w:tc>
      </w:tr>
      <w:tr w:rsidR="004C6180" w:rsidTr="00AD63F5">
        <w:trPr>
          <w:trHeight w:val="454"/>
        </w:trPr>
        <w:tc>
          <w:tcPr>
            <w:tcW w:w="2303" w:type="dxa"/>
          </w:tcPr>
          <w:p w:rsidR="00E6389A" w:rsidRDefault="00FC3E00" w:rsidP="00AD63F5">
            <w:pPr>
              <w:tabs>
                <w:tab w:val="left" w:pos="284"/>
              </w:tabs>
              <w:spacing w:before="120"/>
              <w:rPr>
                <w:lang w:val="fr-FR"/>
              </w:rPr>
            </w:pPr>
            <w:r>
              <w:rPr>
                <w:lang w:val="fr-FR"/>
              </w:rPr>
              <w:tab/>
            </w:r>
            <w:r w:rsidR="004C6180">
              <w:rPr>
                <w:lang w:val="fr-FR"/>
              </w:rPr>
              <w:t>vêtements</w:t>
            </w:r>
          </w:p>
        </w:tc>
        <w:tc>
          <w:tcPr>
            <w:tcW w:w="2303" w:type="dxa"/>
          </w:tcPr>
          <w:p w:rsidR="00E6389A" w:rsidRDefault="00FC3E00" w:rsidP="00AD63F5">
            <w:pPr>
              <w:tabs>
                <w:tab w:val="left" w:pos="284"/>
              </w:tabs>
              <w:spacing w:before="120"/>
              <w:rPr>
                <w:lang w:val="fr-FR"/>
              </w:rPr>
            </w:pPr>
            <w:r>
              <w:rPr>
                <w:lang w:val="fr-FR"/>
              </w:rPr>
              <w:tab/>
            </w:r>
            <w:r w:rsidR="004C6180">
              <w:rPr>
                <w:lang w:val="fr-FR"/>
              </w:rPr>
              <w:sym w:font="Webdings" w:char="F063"/>
            </w:r>
          </w:p>
        </w:tc>
        <w:tc>
          <w:tcPr>
            <w:tcW w:w="2303" w:type="dxa"/>
          </w:tcPr>
          <w:p w:rsidR="00E6389A" w:rsidRDefault="00FC3E00" w:rsidP="00AD63F5">
            <w:pPr>
              <w:tabs>
                <w:tab w:val="left" w:pos="284"/>
              </w:tabs>
              <w:spacing w:before="120"/>
              <w:rPr>
                <w:lang w:val="fr-FR"/>
              </w:rPr>
            </w:pPr>
            <w:r>
              <w:rPr>
                <w:lang w:val="fr-FR"/>
              </w:rPr>
              <w:tab/>
            </w:r>
            <w:r w:rsidR="004C6180">
              <w:rPr>
                <w:lang w:val="fr-FR"/>
              </w:rPr>
              <w:t>comportement</w:t>
            </w:r>
          </w:p>
        </w:tc>
        <w:tc>
          <w:tcPr>
            <w:tcW w:w="2303" w:type="dxa"/>
          </w:tcPr>
          <w:p w:rsidR="00E6389A" w:rsidRDefault="00FC3E00" w:rsidP="00AD63F5">
            <w:pPr>
              <w:tabs>
                <w:tab w:val="left" w:pos="284"/>
              </w:tabs>
              <w:spacing w:before="120"/>
              <w:rPr>
                <w:lang w:val="fr-FR"/>
              </w:rPr>
            </w:pPr>
            <w:r>
              <w:rPr>
                <w:lang w:val="fr-FR"/>
              </w:rPr>
              <w:tab/>
            </w:r>
            <w:r w:rsidR="004C6180">
              <w:rPr>
                <w:lang w:val="fr-FR"/>
              </w:rPr>
              <w:sym w:font="Webdings" w:char="F063"/>
            </w:r>
          </w:p>
        </w:tc>
      </w:tr>
      <w:tr w:rsidR="004C6180" w:rsidTr="00AD63F5">
        <w:trPr>
          <w:trHeight w:val="454"/>
        </w:trPr>
        <w:tc>
          <w:tcPr>
            <w:tcW w:w="2303" w:type="dxa"/>
          </w:tcPr>
          <w:p w:rsidR="00E6389A" w:rsidRDefault="00FC3E00" w:rsidP="00AD63F5">
            <w:pPr>
              <w:tabs>
                <w:tab w:val="left" w:pos="284"/>
              </w:tabs>
              <w:spacing w:before="120"/>
              <w:rPr>
                <w:lang w:val="fr-FR"/>
              </w:rPr>
            </w:pPr>
            <w:r>
              <w:rPr>
                <w:lang w:val="fr-FR"/>
              </w:rPr>
              <w:tab/>
            </w:r>
            <w:r w:rsidR="004C6180">
              <w:rPr>
                <w:lang w:val="fr-FR"/>
              </w:rPr>
              <w:t>argumentation</w:t>
            </w:r>
          </w:p>
        </w:tc>
        <w:tc>
          <w:tcPr>
            <w:tcW w:w="2303" w:type="dxa"/>
          </w:tcPr>
          <w:p w:rsidR="00E6389A" w:rsidRDefault="00FC3E00" w:rsidP="00AD63F5">
            <w:pPr>
              <w:tabs>
                <w:tab w:val="left" w:pos="284"/>
              </w:tabs>
              <w:spacing w:before="120"/>
              <w:rPr>
                <w:lang w:val="fr-FR"/>
              </w:rPr>
            </w:pPr>
            <w:r>
              <w:rPr>
                <w:lang w:val="fr-FR"/>
              </w:rPr>
              <w:tab/>
            </w:r>
            <w:r w:rsidR="004C6180">
              <w:rPr>
                <w:lang w:val="fr-FR"/>
              </w:rPr>
              <w:sym w:font="Webdings" w:char="F063"/>
            </w:r>
          </w:p>
        </w:tc>
        <w:tc>
          <w:tcPr>
            <w:tcW w:w="2303" w:type="dxa"/>
          </w:tcPr>
          <w:p w:rsidR="00E6389A" w:rsidRDefault="00FC3E00" w:rsidP="00AD63F5">
            <w:pPr>
              <w:tabs>
                <w:tab w:val="left" w:pos="284"/>
              </w:tabs>
              <w:spacing w:before="120"/>
              <w:rPr>
                <w:lang w:val="fr-FR"/>
              </w:rPr>
            </w:pPr>
            <w:r>
              <w:rPr>
                <w:lang w:val="fr-FR"/>
              </w:rPr>
              <w:tab/>
            </w:r>
            <w:r w:rsidR="004C6180">
              <w:rPr>
                <w:lang w:val="fr-FR"/>
              </w:rPr>
              <w:t>intelligence</w:t>
            </w:r>
          </w:p>
        </w:tc>
        <w:tc>
          <w:tcPr>
            <w:tcW w:w="2303" w:type="dxa"/>
          </w:tcPr>
          <w:p w:rsidR="00E6389A" w:rsidRDefault="00FC3E00" w:rsidP="00AD63F5">
            <w:pPr>
              <w:tabs>
                <w:tab w:val="left" w:pos="284"/>
              </w:tabs>
              <w:spacing w:before="120"/>
              <w:rPr>
                <w:lang w:val="fr-FR"/>
              </w:rPr>
            </w:pPr>
            <w:r>
              <w:rPr>
                <w:lang w:val="fr-FR"/>
              </w:rPr>
              <w:tab/>
            </w:r>
            <w:r w:rsidR="004C6180">
              <w:rPr>
                <w:lang w:val="fr-FR"/>
              </w:rPr>
              <w:sym w:font="Webdings" w:char="F063"/>
            </w:r>
          </w:p>
        </w:tc>
      </w:tr>
    </w:tbl>
    <w:p w:rsidR="00053212" w:rsidRPr="00AD63F5" w:rsidRDefault="004C6180" w:rsidP="00572E80">
      <w:pPr>
        <w:tabs>
          <w:tab w:val="left" w:pos="284"/>
        </w:tabs>
      </w:pPr>
      <w:r>
        <w:rPr>
          <w:vanish/>
          <w:lang w:val="fr-FR"/>
        </w:rPr>
        <w:cr/>
      </w:r>
    </w:p>
    <w:p w:rsidR="00053212" w:rsidRDefault="00053212" w:rsidP="00572E80">
      <w:pPr>
        <w:tabs>
          <w:tab w:val="left" w:pos="284"/>
        </w:tabs>
        <w:rPr>
          <w:lang w:val="fr-FR"/>
        </w:rPr>
      </w:pPr>
      <w:r>
        <w:rPr>
          <w:lang w:val="fr-FR"/>
        </w:rPr>
        <w:t>c) Que veut exprimer l’auteur de l’article en qualifiant Ribéry de « coqueluche des guignols » ?</w:t>
      </w:r>
    </w:p>
    <w:p w:rsidR="00053212" w:rsidRPr="00AD63F5" w:rsidRDefault="00053212" w:rsidP="00572E80">
      <w:pPr>
        <w:tabs>
          <w:tab w:val="left" w:pos="284"/>
        </w:tabs>
        <w:rPr>
          <w:lang w:val="fr-FR"/>
        </w:rPr>
      </w:pPr>
      <w:r>
        <w:rPr>
          <w:lang w:val="fr-FR"/>
        </w:rPr>
        <w:t>__________________________________________________________________________________</w:t>
      </w:r>
    </w:p>
    <w:p w:rsidR="009F7733" w:rsidRPr="00053212" w:rsidRDefault="009F7733">
      <w:pPr>
        <w:rPr>
          <w:b/>
          <w:lang w:val="fr-FR"/>
        </w:rPr>
      </w:pPr>
      <w:r w:rsidRPr="00053212">
        <w:rPr>
          <w:b/>
          <w:lang w:val="fr-FR"/>
        </w:rPr>
        <w:br w:type="page"/>
      </w:r>
    </w:p>
    <w:p w:rsidR="007C4A55" w:rsidRPr="00AD63F5" w:rsidRDefault="0025120E" w:rsidP="0085288C">
      <w:pPr>
        <w:rPr>
          <w:b/>
        </w:rPr>
      </w:pPr>
      <w:r>
        <w:rPr>
          <w:noProof/>
        </w:rPr>
        <w:lastRenderedPageBreak/>
        <w:pict>
          <v:shape id="_x0000_s1028" type="#_x0000_t75" style="position:absolute;margin-left:-21.2pt;margin-top:-24.65pt;width:17pt;height:35.45pt;z-index:251762688;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28" DrawAspect="Content" ObjectID="_1470748876" r:id="rId22"/>
        </w:pict>
      </w:r>
      <w:r w:rsidR="00546F5F">
        <w:rPr>
          <w:b/>
        </w:rPr>
        <w:t>É</w:t>
      </w:r>
      <w:r w:rsidR="00546F5F" w:rsidRPr="00AD63F5">
        <w:rPr>
          <w:b/>
        </w:rPr>
        <w:t>tapes no. 2-4</w:t>
      </w:r>
    </w:p>
    <w:p w:rsidR="001325F0" w:rsidRPr="006258C0" w:rsidRDefault="003C28E1" w:rsidP="0059438D">
      <w:pPr>
        <w:pStyle w:val="Listenabsatz"/>
        <w:numPr>
          <w:ilvl w:val="0"/>
          <w:numId w:val="3"/>
        </w:numPr>
        <w:ind w:left="284" w:hanging="284"/>
        <w:rPr>
          <w:lang w:val="fr-FR"/>
        </w:rPr>
      </w:pPr>
      <w:r>
        <w:rPr>
          <w:b/>
          <w:noProof/>
          <w:sz w:val="24"/>
          <w:lang w:eastAsia="de-DE"/>
        </w:rPr>
        <mc:AlternateContent>
          <mc:Choice Requires="wps">
            <w:drawing>
              <wp:anchor distT="0" distB="0" distL="114300" distR="114300" simplePos="0" relativeHeight="251735040" behindDoc="0" locked="0" layoutInCell="1" allowOverlap="1">
                <wp:simplePos x="0" y="0"/>
                <wp:positionH relativeFrom="column">
                  <wp:posOffset>-145415</wp:posOffset>
                </wp:positionH>
                <wp:positionV relativeFrom="paragraph">
                  <wp:posOffset>226695</wp:posOffset>
                </wp:positionV>
                <wp:extent cx="6111240" cy="6858000"/>
                <wp:effectExtent l="0" t="0" r="22860" b="19050"/>
                <wp:wrapNone/>
                <wp:docPr id="95" name="Gefaltete Eck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1240" cy="6858000"/>
                        </a:xfrm>
                        <a:prstGeom prst="foldedCorner">
                          <a:avLst>
                            <a:gd name="adj" fmla="val 6010"/>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6" o:spid="_x0000_s1026" type="#_x0000_t65" style="position:absolute;margin-left:-11.45pt;margin-top:17.85pt;width:481.2pt;height:540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" adj="20302" filled="f" strokecolor="#243f60 [1604]" strokeweight="2pt">
                <v:path arrowok="t"/>
              </v:shape>
            </w:pict>
          </mc:Fallback>
        </mc:AlternateContent>
      </w:r>
      <w:r w:rsidR="001F78E8" w:rsidRPr="006258C0">
        <w:rPr>
          <w:lang w:val="fr-FR"/>
        </w:rPr>
        <w:t xml:space="preserve">Lisez maintenant le texte allemand. </w:t>
      </w:r>
    </w:p>
    <w:p w:rsidR="00770CEF" w:rsidRPr="00AD63F5" w:rsidRDefault="00770CEF" w:rsidP="007C4A55">
      <w:pPr>
        <w:spacing w:after="0" w:line="240" w:lineRule="auto"/>
        <w:rPr>
          <w:b/>
          <w:sz w:val="32"/>
          <w:lang w:val="fr-FR"/>
        </w:rPr>
        <w:sectPr w:rsidR="00770CEF" w:rsidRPr="00AD63F5" w:rsidSect="009F7733">
          <w:type w:val="continuous"/>
          <w:pgSz w:w="11906" w:h="16838"/>
          <w:pgMar w:top="1417" w:right="1417" w:bottom="1134" w:left="1417" w:header="708" w:footer="708" w:gutter="0"/>
          <w:cols w:space="708"/>
          <w:docGrid w:linePitch="360"/>
        </w:sectPr>
      </w:pPr>
    </w:p>
    <w:p w:rsidR="006B681D" w:rsidRPr="007C4A55" w:rsidRDefault="006B681D" w:rsidP="007C4A55">
      <w:pPr>
        <w:spacing w:after="0" w:line="240" w:lineRule="auto"/>
        <w:rPr>
          <w:b/>
          <w:sz w:val="32"/>
        </w:rPr>
      </w:pPr>
      <w:r w:rsidRPr="007C4A55">
        <w:rPr>
          <w:b/>
          <w:sz w:val="32"/>
        </w:rPr>
        <w:lastRenderedPageBreak/>
        <w:t xml:space="preserve">Warum Franck Ribéry so beliebt ist </w:t>
      </w:r>
    </w:p>
    <w:p w:rsidR="006B681D" w:rsidRPr="00770CEF" w:rsidRDefault="006B681D" w:rsidP="007C4A55">
      <w:pPr>
        <w:rPr>
          <w:sz w:val="24"/>
        </w:rPr>
      </w:pPr>
      <w:r w:rsidRPr="00770CEF">
        <w:rPr>
          <w:sz w:val="24"/>
        </w:rPr>
        <w:t xml:space="preserve">Ein leichtfüßiger Franzose, der die Deutschen liebt. </w:t>
      </w:r>
      <w:r w:rsidR="00770CEF">
        <w:rPr>
          <w:sz w:val="24"/>
        </w:rPr>
        <w:t xml:space="preserve"> </w:t>
      </w:r>
      <w:r w:rsidRPr="00770CEF">
        <w:rPr>
          <w:sz w:val="24"/>
        </w:rPr>
        <w:t xml:space="preserve">Jemand wie Franck Ribéry lieben die Deutschen eisern zurück. </w:t>
      </w:r>
    </w:p>
    <w:p w:rsidR="006B681D" w:rsidRPr="007C4A55" w:rsidRDefault="006B681D" w:rsidP="00770CEF">
      <w:pPr>
        <w:jc w:val="both"/>
      </w:pPr>
      <w:r w:rsidRPr="007C4A55">
        <w:t>Dass die Deutschen "</w:t>
      </w:r>
      <w:r w:rsidR="00BF3C74" w:rsidRPr="00AD63F5">
        <w:rPr>
          <w:i/>
        </w:rPr>
        <w:t>Fuß</w:t>
      </w:r>
      <w:r w:rsidRPr="007C4A55">
        <w:t>ball" spielen, Franck Ribéry dazu aber "Fuß</w:t>
      </w:r>
      <w:r w:rsidR="00BF3C74" w:rsidRPr="00AD63F5">
        <w:rPr>
          <w:i/>
        </w:rPr>
        <w:t>ball</w:t>
      </w:r>
      <w:r w:rsidRPr="007C4A55">
        <w:t xml:space="preserve"> " sagt, belegt gleich zwei Dinge. Erstens: Der französische Akzent verleiht dem Deutschen eine Eleganz, die es in seiner Reinform kaum besitzt. Und zweitens: Ribéry ist anders. </w:t>
      </w:r>
    </w:p>
    <w:p w:rsidR="006B681D" w:rsidRPr="007C4A55" w:rsidRDefault="006B681D" w:rsidP="00770CEF">
      <w:pPr>
        <w:jc w:val="both"/>
      </w:pPr>
      <w:r w:rsidRPr="007C4A55">
        <w:t>Unter den außergewöhnlichen Spielern, die die Bundesliga bevölkern, Aubameyang, Alaba, Reus, Robben, ragt der kleine Ribéry heraus. Dafür zollen ihm die Deutschen Respekt. Es erklärt aber nicht, warum sie ihn so mögen. Warum ist Ribéry nicht nur der beste Spieler der Bundesliga, sondern auch einer der beliebtesten?</w:t>
      </w:r>
    </w:p>
    <w:p w:rsidR="006B681D" w:rsidRPr="007C4A55" w:rsidRDefault="006B681D" w:rsidP="00770CEF">
      <w:pPr>
        <w:jc w:val="both"/>
      </w:pPr>
      <w:r w:rsidRPr="007C4A55">
        <w:t>Dafür gibt es mehrere Gründe, sportliche und andere. Zu den sportlichen zählt, dass die Deutschen den Spielertypen Ribéry schon immer besonders ins Herz geschlossen haben. Thomas Häßler, Pierre Littbarski, Mehmet Scholl: Zu einer Zeit, als Deutschland noch die Nation humorloser Vorstopper war, verkörperten die drei etwas Undeutsches – den schönen Fußball, technisch versiert, gewitzt, fantasievoll, unberechenbar. Sie standen für die Sehnsucht, Erfolge nicht nur mit typisch deutscher Effizienz, sondern mit Leichtigkeit erreichen zu können, auf französische Art halt.</w:t>
      </w:r>
    </w:p>
    <w:p w:rsidR="006B681D" w:rsidRPr="007C4A55" w:rsidRDefault="006B681D" w:rsidP="00770CEF">
      <w:pPr>
        <w:jc w:val="both"/>
      </w:pPr>
      <w:r w:rsidRPr="007C4A55">
        <w:t>Heute sind selbst deutsche Verteidiger so leichtfüßig wie französische Stürmer. Trotzdem sehen sie im Duell mit Ribéry so aus wie früher. Ribéry sagt nach jedem Spiel, wie wohl er sich in Deutschland fühle, wie sehr er die Fans liebe. Ein leichtfüßiger Franzose, der die Deutschen liebt – so einen lieben die Deutschen eisern zurück.</w:t>
      </w:r>
    </w:p>
    <w:p w:rsidR="00770CEF" w:rsidRDefault="006B681D" w:rsidP="00770CEF">
      <w:pPr>
        <w:jc w:val="both"/>
      </w:pPr>
      <w:r w:rsidRPr="007C4A55">
        <w:t>Dass Ribéry bei seinen Landsleuten längst nicht so angesehen ist wie zwischen München und Hamburg, stört diese Liebe nicht. Er ist zum Islam konvertiert? Manuel Neuer ist auch von Schalke 04 zu Bayern München konvertiert. Er hat seinen 26. Geburtstag mit einer Prostituierten gefeiert? Macht doch jeder Franzose, wie wir seit Houellebecq wissen. Die Prostituierte war minderjährig? Jeder kann sich mal verrechnen. Dass er der Rädelsführer beim Aufstand gegen den Nationalcoach während der WM 2010 war? Ein anständiger Franzose muss rebellieren, wenn ihm ein Trainer mit deutscher Disziplin kommt. Kurzum: Wir Deutschen lieben Ribéry, weil er all die schönen Franzosen-Klischees, die wir gerade über Bord werfen wollten, bestätigt. Bestimmt liebt er auch Froschschenkel. Aber der wichtigste Grund unserer Zuneigung ist, was Ribéry über die Fußball-Weltmeisterschaft 2014 in Brasilien sagt: "Deutschland ist Favorit."</w:t>
      </w:r>
    </w:p>
    <w:p w:rsidR="00770CEF" w:rsidRDefault="00770CEF" w:rsidP="00770CEF">
      <w:pPr>
        <w:jc w:val="both"/>
        <w:sectPr w:rsidR="00770CEF" w:rsidSect="00770CEF">
          <w:type w:val="continuous"/>
          <w:pgSz w:w="11906" w:h="16838"/>
          <w:pgMar w:top="1418" w:right="1418" w:bottom="1134" w:left="1418" w:header="709" w:footer="709" w:gutter="0"/>
          <w:lnNumType w:countBy="5"/>
          <w:cols w:space="708"/>
          <w:docGrid w:linePitch="360"/>
        </w:sectPr>
      </w:pPr>
    </w:p>
    <w:p w:rsidR="002A7B3F" w:rsidRDefault="002A7B3F"/>
    <w:p w:rsidR="002A7B3F" w:rsidRDefault="002A7B3F">
      <w:r w:rsidRPr="002A7B3F">
        <w:t>©Peter Dausend : « Warum Franck Ribéry so beliebt ist », aus DIE ZEIT, 47/2013.</w:t>
      </w:r>
    </w:p>
    <w:p w:rsidR="00770CEF" w:rsidRDefault="00770CEF">
      <w: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111"/>
      </w:tblGrid>
      <w:tr w:rsidR="00770CEF" w:rsidRPr="0025120E" w:rsidTr="00086640">
        <w:tc>
          <w:tcPr>
            <w:tcW w:w="1101" w:type="dxa"/>
          </w:tcPr>
          <w:p w:rsidR="00770CEF" w:rsidRDefault="00770CEF" w:rsidP="00086640">
            <w:pPr>
              <w:rPr>
                <w:b/>
                <w:lang w:val="fr-FR"/>
              </w:rPr>
            </w:pPr>
            <w:r>
              <w:rPr>
                <w:noProof/>
                <w:lang w:eastAsia="de-DE"/>
              </w:rPr>
              <w:lastRenderedPageBreak/>
              <w:drawing>
                <wp:inline distT="0" distB="0" distL="0" distR="0">
                  <wp:extent cx="455553" cy="343879"/>
                  <wp:effectExtent l="0" t="0" r="1905" b="0"/>
                  <wp:docPr id="288" name="Grafik 288"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8111" w:type="dxa"/>
            <w:vAlign w:val="center"/>
          </w:tcPr>
          <w:p w:rsidR="00770CEF" w:rsidRDefault="00770CEF" w:rsidP="00770CEF">
            <w:pPr>
              <w:tabs>
                <w:tab w:val="left" w:pos="284"/>
              </w:tabs>
              <w:rPr>
                <w:b/>
                <w:lang w:val="fr-FR"/>
              </w:rPr>
            </w:pPr>
            <w:r w:rsidRPr="002F1AB1">
              <w:rPr>
                <w:b/>
                <w:lang w:val="fr-FR"/>
              </w:rPr>
              <w:t xml:space="preserve">Option – Pour aller plus loin: </w:t>
            </w:r>
            <w:r w:rsidR="00BF3C74" w:rsidRPr="00AD63F5">
              <w:rPr>
                <w:b/>
                <w:lang w:val="fr-FR"/>
              </w:rPr>
              <w:t>Recherche sur internet</w:t>
            </w:r>
          </w:p>
        </w:tc>
      </w:tr>
    </w:tbl>
    <w:p w:rsidR="00770CEF" w:rsidRPr="00AD63F5" w:rsidRDefault="00770CEF" w:rsidP="00E838D6">
      <w:pPr>
        <w:pStyle w:val="Listenabsatz"/>
        <w:ind w:left="0"/>
        <w:rPr>
          <w:lang w:val="fr-FR"/>
        </w:rPr>
      </w:pPr>
    </w:p>
    <w:p w:rsidR="00770CEF" w:rsidRPr="00EC20B6" w:rsidRDefault="00E838D6" w:rsidP="00E838D6">
      <w:pPr>
        <w:pStyle w:val="Listenabsatz"/>
        <w:ind w:left="0"/>
        <w:rPr>
          <w:lang w:val="fr-FR"/>
        </w:rPr>
      </w:pPr>
      <w:r w:rsidRPr="00EC20B6">
        <w:rPr>
          <w:lang w:val="fr-FR"/>
        </w:rPr>
        <w:t xml:space="preserve">Dans l’article de la presse allemande, il est question d’un certain Houellebecq. Qui est-ce? </w:t>
      </w:r>
    </w:p>
    <w:p w:rsidR="00770CEF" w:rsidRPr="00EC20B6" w:rsidRDefault="00E838D6" w:rsidP="00770CEF">
      <w:pPr>
        <w:pStyle w:val="Listenabsatz"/>
        <w:ind w:left="0"/>
        <w:rPr>
          <w:lang w:val="fr-FR"/>
        </w:rPr>
      </w:pPr>
      <w:r w:rsidRPr="00EC20B6">
        <w:rPr>
          <w:lang w:val="fr-FR"/>
        </w:rPr>
        <w:t xml:space="preserve">Faites une recherche sur internet et expliquez pourquoi il est mentionné dans ce contexte. </w:t>
      </w:r>
    </w:p>
    <w:p w:rsidR="00811147" w:rsidRPr="00AD63F5" w:rsidRDefault="00BF3C74" w:rsidP="00770CEF">
      <w:pPr>
        <w:pStyle w:val="Listenabsatz"/>
        <w:ind w:left="0"/>
        <w:rPr>
          <w:lang w:val="fr-FR"/>
        </w:rPr>
      </w:pPr>
      <w:r w:rsidRPr="00AD63F5">
        <w:rPr>
          <w:lang w:val="fr-FR"/>
        </w:rPr>
        <w:t>a) Complétez le portrait</w:t>
      </w:r>
      <w:r w:rsidR="0030550C">
        <w:rPr>
          <w:lang w:val="fr-FR"/>
        </w:rPr>
        <w:t>-</w:t>
      </w:r>
      <w:r w:rsidRPr="00AD63F5">
        <w:rPr>
          <w:lang w:val="fr-FR"/>
        </w:rPr>
        <w:t xml:space="preserve"> robot (</w:t>
      </w:r>
      <w:r w:rsidR="00811147" w:rsidRPr="00404AA0">
        <w:rPr>
          <w:sz w:val="36"/>
          <w:lang w:val="en-US"/>
        </w:rPr>
        <w:sym w:font="Webdings" w:char="F0D1"/>
      </w:r>
      <w:r w:rsidRPr="00AD63F5">
        <w:rPr>
          <w:lang w:val="fr-FR"/>
        </w:rPr>
        <w:t>)</w:t>
      </w:r>
      <w:r w:rsidRPr="00AD63F5">
        <w:rPr>
          <w:sz w:val="36"/>
          <w:lang w:val="fr-FR"/>
        </w:rPr>
        <w:t>.</w:t>
      </w:r>
    </w:p>
    <w:p w:rsidR="00454645" w:rsidRPr="00AD63F5" w:rsidRDefault="00770CEF" w:rsidP="00E838D6">
      <w:pPr>
        <w:pStyle w:val="Listenabsatz"/>
        <w:ind w:left="0"/>
        <w:rPr>
          <w:lang w:val="fr-FR"/>
        </w:rPr>
      </w:pPr>
      <w:r>
        <w:rPr>
          <w:noProof/>
          <w:lang w:eastAsia="de-DE"/>
        </w:rPr>
        <w:drawing>
          <wp:anchor distT="0" distB="0" distL="114300" distR="114300" simplePos="0" relativeHeight="251737088" behindDoc="0" locked="1" layoutInCell="1" allowOverlap="1">
            <wp:simplePos x="0" y="0"/>
            <wp:positionH relativeFrom="column">
              <wp:posOffset>4304665</wp:posOffset>
            </wp:positionH>
            <wp:positionV relativeFrom="paragraph">
              <wp:posOffset>186690</wp:posOffset>
            </wp:positionV>
            <wp:extent cx="626400" cy="928800"/>
            <wp:effectExtent l="19050" t="19050" r="21590" b="24130"/>
            <wp:wrapNone/>
            <wp:docPr id="290" name="Grafik 290" descr="C:\Users\bial\AppData\Local\Microsoft\Windows\Temporary Internet Files\Content.IE5\VP3E1EE0\MC9003117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al\AppData\Local\Microsoft\Windows\Temporary Internet Files\Content.IE5\VP3E1EE0\MC900311778[1].wmf"/>
                    <pic:cNvPicPr>
                      <a:picLocks noChangeAspect="1" noChangeArrowheads="1"/>
                    </pic:cNvPicPr>
                  </pic:nvPicPr>
                  <pic:blipFill>
                    <a:blip r:embed="rId23" cstate="print">
                      <a:grayscl/>
                      <a:extLst>
                        <a:ext uri="{28A0092B-C50C-407E-A947-70E740481C1C}">
                          <a14:useLocalDpi xmlns:a14="http://schemas.microsoft.com/office/drawing/2010/main" val="0"/>
                        </a:ext>
                      </a:extLst>
                    </a:blip>
                    <a:srcRect/>
                    <a:stretch>
                      <a:fillRect/>
                    </a:stretch>
                  </pic:blipFill>
                  <pic:spPr bwMode="auto">
                    <a:xfrm>
                      <a:off x="0" y="0"/>
                      <a:ext cx="626400" cy="928800"/>
                    </a:xfrm>
                    <a:prstGeom prst="rect">
                      <a:avLst/>
                    </a:prstGeom>
                    <a:noFill/>
                    <a:ln w="25400">
                      <a:solidFill>
                        <a:schemeClr val="bg1">
                          <a:lumMod val="50000"/>
                        </a:schemeClr>
                      </a:solidFill>
                    </a:ln>
                  </pic:spPr>
                </pic:pic>
              </a:graphicData>
            </a:graphic>
          </wp:anchor>
        </w:drawing>
      </w:r>
      <w:r w:rsidR="003C28E1">
        <w:rPr>
          <w:noProof/>
          <w:lang w:eastAsia="de-DE"/>
        </w:rPr>
        <mc:AlternateContent>
          <mc:Choice Requires="wps">
            <w:drawing>
              <wp:anchor distT="0" distB="0" distL="114300" distR="114300" simplePos="0" relativeHeight="251736064" behindDoc="0" locked="1" layoutInCell="1" allowOverlap="1">
                <wp:simplePos x="0" y="0"/>
                <wp:positionH relativeFrom="column">
                  <wp:posOffset>593725</wp:posOffset>
                </wp:positionH>
                <wp:positionV relativeFrom="paragraph">
                  <wp:posOffset>110490</wp:posOffset>
                </wp:positionV>
                <wp:extent cx="4463415" cy="4809490"/>
                <wp:effectExtent l="0" t="0" r="13335" b="10160"/>
                <wp:wrapNone/>
                <wp:docPr id="289" name="Gefaltete Ecke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63415" cy="4809490"/>
                        </a:xfrm>
                        <a:prstGeom prst="foldedCorner">
                          <a:avLst>
                            <a:gd name="adj" fmla="val 9155"/>
                          </a:avLst>
                        </a:prstGeom>
                      </wps:spPr>
                      <wps:style>
                        <a:lnRef idx="2">
                          <a:schemeClr val="accent6"/>
                        </a:lnRef>
                        <a:fillRef idx="1">
                          <a:schemeClr val="lt1"/>
                        </a:fillRef>
                        <a:effectRef idx="0">
                          <a:schemeClr val="accent6"/>
                        </a:effectRef>
                        <a:fontRef idx="minor">
                          <a:schemeClr val="dk1"/>
                        </a:fontRef>
                      </wps:style>
                      <wps:txbx>
                        <w:txbxContent>
                          <w:p w:rsidR="00175A12" w:rsidRDefault="00175A12" w:rsidP="003D1E6D">
                            <w:pPr>
                              <w:rPr>
                                <w:lang w:val="en-US"/>
                              </w:rPr>
                            </w:pPr>
                          </w:p>
                          <w:p w:rsidR="00175A12" w:rsidRPr="00AD63F5" w:rsidRDefault="00175A12" w:rsidP="003D1E6D">
                            <w:pPr>
                              <w:rPr>
                                <w:lang w:val="fr-FR"/>
                              </w:rPr>
                            </w:pPr>
                            <w:r w:rsidRPr="00AD63F5">
                              <w:rPr>
                                <w:lang w:val="fr-FR"/>
                              </w:rPr>
                              <w:t>Nom, prénom:</w:t>
                            </w:r>
                            <w:r w:rsidRPr="00AD63F5">
                              <w:rPr>
                                <w:lang w:val="fr-FR"/>
                              </w:rPr>
                              <w:tab/>
                            </w:r>
                            <w:r w:rsidRPr="00AD63F5">
                              <w:rPr>
                                <w:lang w:val="fr-FR"/>
                              </w:rPr>
                              <w:tab/>
                              <w:t>_______________________________</w:t>
                            </w:r>
                          </w:p>
                          <w:p w:rsidR="00175A12" w:rsidRPr="00AD63F5" w:rsidRDefault="00175A12" w:rsidP="003D1E6D">
                            <w:pPr>
                              <w:rPr>
                                <w:lang w:val="fr-FR"/>
                              </w:rPr>
                            </w:pPr>
                            <w:r w:rsidRPr="00AD63F5">
                              <w:rPr>
                                <w:lang w:val="fr-FR"/>
                              </w:rPr>
                              <w:t>Date de naissance:</w:t>
                            </w:r>
                            <w:r w:rsidRPr="00AD63F5">
                              <w:rPr>
                                <w:lang w:val="fr-FR"/>
                              </w:rPr>
                              <w:tab/>
                              <w:t>_______________________________</w:t>
                            </w:r>
                          </w:p>
                          <w:p w:rsidR="00175A12" w:rsidRPr="00AD63F5" w:rsidRDefault="00175A12" w:rsidP="003D1E6D">
                            <w:pPr>
                              <w:rPr>
                                <w:lang w:val="fr-FR"/>
                              </w:rPr>
                            </w:pPr>
                            <w:r w:rsidRPr="00AD63F5">
                              <w:rPr>
                                <w:lang w:val="fr-FR"/>
                              </w:rPr>
                              <w:t>Lieu de naissance:</w:t>
                            </w:r>
                            <w:r w:rsidRPr="00AD63F5">
                              <w:rPr>
                                <w:lang w:val="fr-FR"/>
                              </w:rPr>
                              <w:tab/>
                              <w:t>_________________________________________</w:t>
                            </w:r>
                          </w:p>
                          <w:p w:rsidR="00175A12" w:rsidRPr="00AD63F5" w:rsidRDefault="00175A12" w:rsidP="003D1E6D">
                            <w:pPr>
                              <w:rPr>
                                <w:lang w:val="fr-FR"/>
                              </w:rPr>
                            </w:pPr>
                            <w:r w:rsidRPr="00AD63F5">
                              <w:rPr>
                                <w:lang w:val="fr-FR"/>
                              </w:rPr>
                              <w:t>Lieu de résidence:</w:t>
                            </w:r>
                            <w:r w:rsidRPr="00AD63F5">
                              <w:rPr>
                                <w:lang w:val="fr-FR"/>
                              </w:rPr>
                              <w:tab/>
                              <w:t>_________________________________________</w:t>
                            </w:r>
                          </w:p>
                          <w:p w:rsidR="00175A12" w:rsidRPr="00AD63F5" w:rsidRDefault="00175A12" w:rsidP="003D1E6D">
                            <w:pPr>
                              <w:rPr>
                                <w:lang w:val="fr-FR"/>
                              </w:rPr>
                            </w:pPr>
                            <w:r w:rsidRPr="00AD63F5">
                              <w:rPr>
                                <w:lang w:val="fr-FR"/>
                              </w:rPr>
                              <w:t>Profession:</w:t>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Production:</w:t>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ab/>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Récompenses professionnelles:</w:t>
                            </w:r>
                          </w:p>
                          <w:p w:rsidR="00175A12" w:rsidRPr="00AD63F5" w:rsidRDefault="00175A12" w:rsidP="003D1E6D">
                            <w:pPr>
                              <w:rPr>
                                <w:lang w:val="fr-FR"/>
                              </w:rPr>
                            </w:pPr>
                            <w:r w:rsidRPr="00AD63F5">
                              <w:rPr>
                                <w:lang w:val="fr-FR"/>
                              </w:rPr>
                              <w:tab/>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ab/>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Thèses provocatrices:</w:t>
                            </w:r>
                            <w:r w:rsidRPr="00AD63F5">
                              <w:rPr>
                                <w:lang w:val="fr-FR"/>
                              </w:rPr>
                              <w:tab/>
                              <w:t>_________________________________________</w:t>
                            </w:r>
                          </w:p>
                          <w:p w:rsidR="00175A12" w:rsidRPr="003D1E6D" w:rsidRDefault="00175A12" w:rsidP="003D1E6D">
                            <w:pPr>
                              <w:rPr>
                                <w:lang w:val="en-US"/>
                              </w:rPr>
                            </w:pPr>
                            <w:r w:rsidRPr="00AD63F5">
                              <w:rPr>
                                <w:lang w:val="fr-FR"/>
                              </w:rPr>
                              <w:tab/>
                            </w:r>
                            <w:r w:rsidRPr="00AD63F5">
                              <w:rPr>
                                <w:lang w:val="fr-FR"/>
                              </w:rPr>
                              <w:tab/>
                            </w:r>
                            <w:r w:rsidRPr="00AD63F5">
                              <w:rPr>
                                <w:lang w:val="fr-FR"/>
                              </w:rPr>
                              <w:tab/>
                            </w:r>
                            <w:r>
                              <w:t>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289" o:spid="_x0000_s1077" type="#_x0000_t65" style="position:absolute;margin-left:46.75pt;margin-top:8.7pt;width:351.45pt;height:378.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" adj="19623" fillcolor="white [3201]" strokecolor="#f79646 [3209]" strokeweight="2pt">
                <v:path arrowok="t"/>
                <v:textbox>
                  <w:txbxContent>
                    <w:p w:rsidR="00175A12" w:rsidRDefault="00175A12" w:rsidP="003D1E6D">
                      <w:pPr>
                        <w:rPr>
                          <w:lang w:val="en-US"/>
                        </w:rPr>
                      </w:pPr>
                    </w:p>
                    <w:p w:rsidR="00175A12" w:rsidRPr="00AD63F5" w:rsidRDefault="00175A12" w:rsidP="003D1E6D">
                      <w:pPr>
                        <w:rPr>
                          <w:lang w:val="fr-FR"/>
                        </w:rPr>
                      </w:pPr>
                      <w:r w:rsidRPr="00AD63F5">
                        <w:rPr>
                          <w:lang w:val="fr-FR"/>
                        </w:rPr>
                        <w:t>Nom, prénom:</w:t>
                      </w:r>
                      <w:r w:rsidRPr="00AD63F5">
                        <w:rPr>
                          <w:lang w:val="fr-FR"/>
                        </w:rPr>
                        <w:tab/>
                      </w:r>
                      <w:r w:rsidRPr="00AD63F5">
                        <w:rPr>
                          <w:lang w:val="fr-FR"/>
                        </w:rPr>
                        <w:tab/>
                        <w:t>_______________________________</w:t>
                      </w:r>
                    </w:p>
                    <w:p w:rsidR="00175A12" w:rsidRPr="00AD63F5" w:rsidRDefault="00175A12" w:rsidP="003D1E6D">
                      <w:pPr>
                        <w:rPr>
                          <w:lang w:val="fr-FR"/>
                        </w:rPr>
                      </w:pPr>
                      <w:r w:rsidRPr="00AD63F5">
                        <w:rPr>
                          <w:lang w:val="fr-FR"/>
                        </w:rPr>
                        <w:t>Date de naissance:</w:t>
                      </w:r>
                      <w:r w:rsidRPr="00AD63F5">
                        <w:rPr>
                          <w:lang w:val="fr-FR"/>
                        </w:rPr>
                        <w:tab/>
                        <w:t>_______________________________</w:t>
                      </w:r>
                    </w:p>
                    <w:p w:rsidR="00175A12" w:rsidRPr="00AD63F5" w:rsidRDefault="00175A12" w:rsidP="003D1E6D">
                      <w:pPr>
                        <w:rPr>
                          <w:lang w:val="fr-FR"/>
                        </w:rPr>
                      </w:pPr>
                      <w:r w:rsidRPr="00AD63F5">
                        <w:rPr>
                          <w:lang w:val="fr-FR"/>
                        </w:rPr>
                        <w:t>Lieu de naissance:</w:t>
                      </w:r>
                      <w:r w:rsidRPr="00AD63F5">
                        <w:rPr>
                          <w:lang w:val="fr-FR"/>
                        </w:rPr>
                        <w:tab/>
                        <w:t>_________________________________________</w:t>
                      </w:r>
                    </w:p>
                    <w:p w:rsidR="00175A12" w:rsidRPr="00AD63F5" w:rsidRDefault="00175A12" w:rsidP="003D1E6D">
                      <w:pPr>
                        <w:rPr>
                          <w:lang w:val="fr-FR"/>
                        </w:rPr>
                      </w:pPr>
                      <w:r w:rsidRPr="00AD63F5">
                        <w:rPr>
                          <w:lang w:val="fr-FR"/>
                        </w:rPr>
                        <w:t>Lieu de résidence:</w:t>
                      </w:r>
                      <w:r w:rsidRPr="00AD63F5">
                        <w:rPr>
                          <w:lang w:val="fr-FR"/>
                        </w:rPr>
                        <w:tab/>
                        <w:t>_________________________________________</w:t>
                      </w:r>
                    </w:p>
                    <w:p w:rsidR="00175A12" w:rsidRPr="00AD63F5" w:rsidRDefault="00175A12" w:rsidP="003D1E6D">
                      <w:pPr>
                        <w:rPr>
                          <w:lang w:val="fr-FR"/>
                        </w:rPr>
                      </w:pPr>
                      <w:r w:rsidRPr="00AD63F5">
                        <w:rPr>
                          <w:lang w:val="fr-FR"/>
                        </w:rPr>
                        <w:t>Profession:</w:t>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Production:</w:t>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ab/>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Récompenses professionnelles:</w:t>
                      </w:r>
                    </w:p>
                    <w:p w:rsidR="00175A12" w:rsidRPr="00AD63F5" w:rsidRDefault="00175A12" w:rsidP="003D1E6D">
                      <w:pPr>
                        <w:rPr>
                          <w:lang w:val="fr-FR"/>
                        </w:rPr>
                      </w:pPr>
                      <w:r w:rsidRPr="00AD63F5">
                        <w:rPr>
                          <w:lang w:val="fr-FR"/>
                        </w:rPr>
                        <w:tab/>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ab/>
                      </w:r>
                      <w:r w:rsidRPr="00AD63F5">
                        <w:rPr>
                          <w:lang w:val="fr-FR"/>
                        </w:rPr>
                        <w:tab/>
                      </w:r>
                      <w:r w:rsidRPr="00AD63F5">
                        <w:rPr>
                          <w:lang w:val="fr-FR"/>
                        </w:rPr>
                        <w:tab/>
                        <w:t>_________________________________________</w:t>
                      </w:r>
                    </w:p>
                    <w:p w:rsidR="00175A12" w:rsidRPr="00AD63F5" w:rsidRDefault="00175A12" w:rsidP="003D1E6D">
                      <w:pPr>
                        <w:rPr>
                          <w:lang w:val="fr-FR"/>
                        </w:rPr>
                      </w:pPr>
                      <w:r w:rsidRPr="00AD63F5">
                        <w:rPr>
                          <w:lang w:val="fr-FR"/>
                        </w:rPr>
                        <w:t>Thèses provocatrices:</w:t>
                      </w:r>
                      <w:r w:rsidRPr="00AD63F5">
                        <w:rPr>
                          <w:lang w:val="fr-FR"/>
                        </w:rPr>
                        <w:tab/>
                        <w:t>_________________________________________</w:t>
                      </w:r>
                    </w:p>
                    <w:p w:rsidR="00175A12" w:rsidRPr="003D1E6D" w:rsidRDefault="00175A12" w:rsidP="003D1E6D">
                      <w:pPr>
                        <w:rPr>
                          <w:lang w:val="en-US"/>
                        </w:rPr>
                      </w:pPr>
                      <w:r w:rsidRPr="00AD63F5">
                        <w:rPr>
                          <w:lang w:val="fr-FR"/>
                        </w:rPr>
                        <w:tab/>
                      </w:r>
                      <w:r w:rsidRPr="00AD63F5">
                        <w:rPr>
                          <w:lang w:val="fr-FR"/>
                        </w:rPr>
                        <w:tab/>
                      </w:r>
                      <w:r w:rsidRPr="00AD63F5">
                        <w:rPr>
                          <w:lang w:val="fr-FR"/>
                        </w:rPr>
                        <w:tab/>
                      </w:r>
                      <w:r>
                        <w:t>_________________________________________</w:t>
                      </w:r>
                    </w:p>
                  </w:txbxContent>
                </v:textbox>
                <w10:anchorlock/>
              </v:shape>
            </w:pict>
          </mc:Fallback>
        </mc:AlternateContent>
      </w: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E838D6">
      <w:pPr>
        <w:pStyle w:val="Listenabsatz"/>
        <w:ind w:left="0"/>
        <w:rPr>
          <w:lang w:val="fr-FR"/>
        </w:rPr>
      </w:pPr>
    </w:p>
    <w:p w:rsidR="00770CEF" w:rsidRPr="00AD63F5" w:rsidRDefault="00770CEF" w:rsidP="003D1E6D">
      <w:pPr>
        <w:pStyle w:val="Listenabsatz"/>
        <w:tabs>
          <w:tab w:val="left" w:pos="426"/>
        </w:tabs>
        <w:ind w:left="0"/>
        <w:rPr>
          <w:lang w:val="fr-FR"/>
        </w:rPr>
      </w:pPr>
    </w:p>
    <w:p w:rsidR="00770CEF" w:rsidRPr="00AD63F5" w:rsidRDefault="00770CEF" w:rsidP="003D1E6D">
      <w:pPr>
        <w:pStyle w:val="Listenabsatz"/>
        <w:tabs>
          <w:tab w:val="left" w:pos="426"/>
        </w:tabs>
        <w:ind w:left="0"/>
        <w:rPr>
          <w:lang w:val="fr-FR"/>
        </w:rPr>
      </w:pPr>
    </w:p>
    <w:p w:rsidR="00770CEF" w:rsidRPr="00AD63F5" w:rsidRDefault="00770CEF" w:rsidP="003D1E6D">
      <w:pPr>
        <w:pStyle w:val="Listenabsatz"/>
        <w:tabs>
          <w:tab w:val="left" w:pos="426"/>
        </w:tabs>
        <w:ind w:left="0"/>
        <w:rPr>
          <w:lang w:val="fr-FR"/>
        </w:rPr>
      </w:pPr>
    </w:p>
    <w:p w:rsidR="00770CEF" w:rsidRPr="00AD63F5" w:rsidRDefault="00770CEF" w:rsidP="00E838D6">
      <w:pPr>
        <w:pStyle w:val="Listenabsatz"/>
        <w:ind w:left="0"/>
        <w:rPr>
          <w:lang w:val="fr-FR"/>
        </w:rPr>
      </w:pPr>
    </w:p>
    <w:p w:rsidR="003D1E6D" w:rsidRPr="00AD63F5" w:rsidRDefault="00BF3C74" w:rsidP="003D1E6D">
      <w:pPr>
        <w:pStyle w:val="Listenabsatz"/>
        <w:tabs>
          <w:tab w:val="left" w:pos="284"/>
        </w:tabs>
        <w:ind w:left="0"/>
        <w:rPr>
          <w:lang w:val="fr-FR"/>
        </w:rPr>
      </w:pPr>
      <w:r w:rsidRPr="00AD63F5">
        <w:rPr>
          <w:lang w:val="fr-FR"/>
        </w:rPr>
        <w:t>b)</w:t>
      </w:r>
      <w:r w:rsidRPr="00AD63F5">
        <w:rPr>
          <w:lang w:val="fr-FR"/>
        </w:rPr>
        <w:tab/>
        <w:t>Présentez vos résultats sous forme d’exposé (</w:t>
      </w:r>
      <w:r w:rsidR="003D1E6D" w:rsidRPr="00404AA0">
        <w:rPr>
          <w:sz w:val="36"/>
          <w:lang w:val="en-US"/>
        </w:rPr>
        <w:sym w:font="Webdings" w:char="F0D1"/>
      </w:r>
      <w:r w:rsidR="003D1E6D" w:rsidRPr="00404AA0">
        <w:rPr>
          <w:sz w:val="36"/>
          <w:lang w:val="en-US"/>
        </w:rPr>
        <w:sym w:font="Webdings" w:char="F0D1"/>
      </w:r>
      <w:r w:rsidRPr="00AD63F5">
        <w:rPr>
          <w:lang w:val="fr-FR"/>
        </w:rPr>
        <w:t xml:space="preserve">). </w:t>
      </w:r>
    </w:p>
    <w:p w:rsidR="00811147" w:rsidRPr="00AD63F5" w:rsidRDefault="00BF3C74" w:rsidP="003D1E6D">
      <w:pPr>
        <w:pStyle w:val="Listenabsatz"/>
        <w:tabs>
          <w:tab w:val="left" w:pos="284"/>
        </w:tabs>
        <w:ind w:left="0"/>
        <w:rPr>
          <w:lang w:val="fr-FR"/>
        </w:rPr>
      </w:pPr>
      <w:r w:rsidRPr="00AD63F5">
        <w:rPr>
          <w:lang w:val="fr-FR"/>
        </w:rPr>
        <w:tab/>
        <w:t>Servez-vous éventuellement du portrait</w:t>
      </w:r>
      <w:r w:rsidR="0030550C">
        <w:rPr>
          <w:lang w:val="fr-FR"/>
        </w:rPr>
        <w:t>-</w:t>
      </w:r>
      <w:r w:rsidRPr="00AD63F5">
        <w:rPr>
          <w:lang w:val="fr-FR"/>
        </w:rPr>
        <w:t xml:space="preserve"> robot ci-dessus. </w:t>
      </w:r>
    </w:p>
    <w:p w:rsidR="00E6389A" w:rsidRDefault="00E6389A">
      <w:pPr>
        <w:rPr>
          <w:lang w:val="fr-FR"/>
        </w:rPr>
      </w:pPr>
      <w:r>
        <w:rPr>
          <w:lang w:val="fr-FR"/>
        </w:rPr>
        <w:br w:type="page"/>
      </w:r>
    </w:p>
    <w:p w:rsidR="001325F0" w:rsidRDefault="001325F0" w:rsidP="0059438D">
      <w:pPr>
        <w:pStyle w:val="Listenabsatz"/>
        <w:numPr>
          <w:ilvl w:val="0"/>
          <w:numId w:val="3"/>
        </w:numPr>
        <w:ind w:left="284" w:hanging="284"/>
        <w:rPr>
          <w:lang w:val="fr-FR"/>
        </w:rPr>
      </w:pPr>
      <w:r w:rsidRPr="002F1AB1">
        <w:rPr>
          <w:lang w:val="fr-FR"/>
        </w:rPr>
        <w:lastRenderedPageBreak/>
        <w:t>Soulignez toutes les informations relatives à Ribéry dans le texte allemand.</w:t>
      </w:r>
    </w:p>
    <w:p w:rsidR="003D1E6D" w:rsidRPr="002F1AB1" w:rsidRDefault="003D1E6D" w:rsidP="003D1E6D">
      <w:pPr>
        <w:pStyle w:val="Listenabsatz"/>
        <w:ind w:left="284"/>
        <w:rPr>
          <w:lang w:val="fr-FR"/>
        </w:rPr>
      </w:pPr>
    </w:p>
    <w:p w:rsidR="003D1E6D" w:rsidRPr="00E6389A" w:rsidRDefault="00C65831" w:rsidP="00E6389A">
      <w:pPr>
        <w:pStyle w:val="Listenabsatz"/>
        <w:numPr>
          <w:ilvl w:val="0"/>
          <w:numId w:val="3"/>
        </w:numPr>
        <w:ind w:left="284" w:hanging="284"/>
        <w:rPr>
          <w:lang w:val="fr-FR"/>
        </w:rPr>
      </w:pPr>
      <w:r w:rsidRPr="00A55388">
        <w:rPr>
          <w:lang w:val="fr-FR"/>
        </w:rPr>
        <w:t xml:space="preserve">Notez les </w:t>
      </w:r>
      <w:r w:rsidR="00C63419" w:rsidRPr="00A55388">
        <w:rPr>
          <w:lang w:val="fr-FR"/>
        </w:rPr>
        <w:t>positions</w:t>
      </w:r>
      <w:r w:rsidRPr="00A55388">
        <w:rPr>
          <w:lang w:val="fr-FR"/>
        </w:rPr>
        <w:t xml:space="preserve"> de</w:t>
      </w:r>
      <w:r w:rsidR="00C63419" w:rsidRPr="00A55388">
        <w:rPr>
          <w:lang w:val="fr-FR"/>
        </w:rPr>
        <w:t xml:space="preserve">s deux articles </w:t>
      </w:r>
      <w:r w:rsidRPr="00A55388">
        <w:rPr>
          <w:lang w:val="fr-FR"/>
        </w:rPr>
        <w:t xml:space="preserve">dans la grille suivante. </w:t>
      </w:r>
    </w:p>
    <w:tbl>
      <w:tblPr>
        <w:tblStyle w:val="MittleresRaster2-Akzent1"/>
        <w:tblW w:w="0" w:type="auto"/>
        <w:tblLook w:val="04A0" w:firstRow="1" w:lastRow="0" w:firstColumn="1" w:lastColumn="0" w:noHBand="0" w:noVBand="1"/>
      </w:tblPr>
      <w:tblGrid>
        <w:gridCol w:w="3070"/>
        <w:gridCol w:w="3071"/>
        <w:gridCol w:w="3071"/>
      </w:tblGrid>
      <w:tr w:rsidR="00C65831" w:rsidRPr="00E6389A" w:rsidTr="00C6583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0" w:type="dxa"/>
          </w:tcPr>
          <w:p w:rsidR="00C65831" w:rsidRPr="00AD63F5" w:rsidRDefault="00C65831" w:rsidP="00C65831">
            <w:pPr>
              <w:spacing w:after="200" w:line="276" w:lineRule="auto"/>
              <w:rPr>
                <w:lang w:val="fr-FR"/>
              </w:rPr>
            </w:pPr>
            <w:r w:rsidRPr="00AD63F5">
              <w:rPr>
                <w:lang w:val="fr-FR"/>
              </w:rPr>
              <w:t>POINTS DE CRITIQUE</w:t>
            </w:r>
          </w:p>
        </w:tc>
        <w:tc>
          <w:tcPr>
            <w:tcW w:w="3071" w:type="dxa"/>
          </w:tcPr>
          <w:p w:rsidR="00C65831" w:rsidRPr="00AD63F5" w:rsidRDefault="00C65831" w:rsidP="00C65831">
            <w:pPr>
              <w:spacing w:after="200" w:line="276" w:lineRule="auto"/>
              <w:cnfStyle w:val="100000000000" w:firstRow="1" w:lastRow="0" w:firstColumn="0" w:lastColumn="0" w:oddVBand="0" w:evenVBand="0" w:oddHBand="0" w:evenHBand="0" w:firstRowFirstColumn="0" w:firstRowLastColumn="0" w:lastRowFirstColumn="0" w:lastRowLastColumn="0"/>
              <w:rPr>
                <w:lang w:val="fr-FR"/>
              </w:rPr>
            </w:pPr>
            <w:r w:rsidRPr="00AD63F5">
              <w:rPr>
                <w:lang w:val="fr-FR"/>
              </w:rPr>
              <w:t>PRESSE FRANÇAISE</w:t>
            </w:r>
          </w:p>
        </w:tc>
        <w:tc>
          <w:tcPr>
            <w:tcW w:w="3071" w:type="dxa"/>
          </w:tcPr>
          <w:p w:rsidR="00C65831" w:rsidRPr="00AD63F5" w:rsidRDefault="0081411F" w:rsidP="00C65831">
            <w:pPr>
              <w:spacing w:after="200" w:line="276" w:lineRule="auto"/>
              <w:cnfStyle w:val="100000000000" w:firstRow="1" w:lastRow="0" w:firstColumn="0" w:lastColumn="0" w:oddVBand="0" w:evenVBand="0" w:oddHBand="0" w:evenHBand="0" w:firstRowFirstColumn="0" w:firstRowLastColumn="0" w:lastRowFirstColumn="0" w:lastRowLastColumn="0"/>
              <w:rPr>
                <w:lang w:val="fr-FR"/>
              </w:rPr>
            </w:pPr>
            <w:r w:rsidRPr="00AD63F5">
              <w:rPr>
                <w:lang w:val="fr-FR"/>
              </w:rPr>
              <w:t>DEUTSCHE PRESSE</w:t>
            </w:r>
          </w:p>
        </w:tc>
      </w:tr>
      <w:tr w:rsidR="00C65831" w:rsidTr="00C65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C65831" w:rsidRPr="00AD63F5" w:rsidRDefault="00C65831" w:rsidP="00C65831">
            <w:pPr>
              <w:spacing w:after="200" w:line="276" w:lineRule="auto"/>
              <w:rPr>
                <w:lang w:val="fr-FR"/>
              </w:rPr>
            </w:pPr>
            <w:r w:rsidRPr="00AD63F5">
              <w:rPr>
                <w:lang w:val="fr-FR"/>
              </w:rPr>
              <w:t>Islam</w:t>
            </w:r>
          </w:p>
        </w:tc>
        <w:tc>
          <w:tcPr>
            <w:tcW w:w="3071" w:type="dxa"/>
          </w:tcPr>
          <w:p w:rsidR="00C65831" w:rsidRPr="00AD63F5" w:rsidRDefault="00C65831" w:rsidP="00C65831">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p w:rsidR="00C65831" w:rsidRPr="00AD63F5" w:rsidRDefault="00C65831" w:rsidP="00C65831">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p w:rsidR="00C65831" w:rsidRPr="00AD63F5" w:rsidRDefault="00C65831" w:rsidP="00C65831">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c>
          <w:tcPr>
            <w:tcW w:w="3071" w:type="dxa"/>
          </w:tcPr>
          <w:p w:rsidR="00C65831" w:rsidRPr="00AD63F5" w:rsidRDefault="00C65831" w:rsidP="00C65831">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r>
      <w:tr w:rsidR="00C65831" w:rsidTr="00C65831">
        <w:tc>
          <w:tcPr>
            <w:cnfStyle w:val="001000000000" w:firstRow="0" w:lastRow="0" w:firstColumn="1" w:lastColumn="0" w:oddVBand="0" w:evenVBand="0" w:oddHBand="0" w:evenHBand="0" w:firstRowFirstColumn="0" w:firstRowLastColumn="0" w:lastRowFirstColumn="0" w:lastRowLastColumn="0"/>
            <w:tcW w:w="3070" w:type="dxa"/>
          </w:tcPr>
          <w:p w:rsidR="00C65831" w:rsidRDefault="00C65831" w:rsidP="00C65831">
            <w:pPr>
              <w:rPr>
                <w:lang w:val="en-US"/>
              </w:rPr>
            </w:pPr>
            <w:r>
              <w:rPr>
                <w:lang w:val="en-US"/>
              </w:rPr>
              <w:t>prostitution</w:t>
            </w:r>
          </w:p>
        </w:tc>
        <w:tc>
          <w:tcPr>
            <w:tcW w:w="3071" w:type="dxa"/>
          </w:tcPr>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tc>
        <w:tc>
          <w:tcPr>
            <w:tcW w:w="3071" w:type="dxa"/>
          </w:tcPr>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tc>
      </w:tr>
      <w:tr w:rsidR="00C65831" w:rsidTr="00C65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C65831" w:rsidRDefault="007F27C2" w:rsidP="00C65831">
            <w:pPr>
              <w:rPr>
                <w:lang w:val="en-US"/>
              </w:rPr>
            </w:pPr>
            <w:r>
              <w:rPr>
                <w:lang w:val="en-US"/>
              </w:rPr>
              <w:t>C</w:t>
            </w:r>
            <w:r w:rsidR="00C65831">
              <w:rPr>
                <w:lang w:val="en-US"/>
              </w:rPr>
              <w:t>oupe du monde</w:t>
            </w:r>
          </w:p>
        </w:tc>
        <w:tc>
          <w:tcPr>
            <w:tcW w:w="3071" w:type="dxa"/>
          </w:tcPr>
          <w:p w:rsidR="00C65831" w:rsidRDefault="00C65831" w:rsidP="00C65831">
            <w:pPr>
              <w:cnfStyle w:val="000000100000" w:firstRow="0" w:lastRow="0" w:firstColumn="0" w:lastColumn="0" w:oddVBand="0" w:evenVBand="0" w:oddHBand="1" w:evenHBand="0" w:firstRowFirstColumn="0" w:firstRowLastColumn="0" w:lastRowFirstColumn="0" w:lastRowLastColumn="0"/>
              <w:rPr>
                <w:lang w:val="en-US"/>
              </w:rPr>
            </w:pPr>
          </w:p>
          <w:p w:rsidR="00C65831" w:rsidRDefault="00C65831" w:rsidP="00C65831">
            <w:pPr>
              <w:cnfStyle w:val="000000100000" w:firstRow="0" w:lastRow="0" w:firstColumn="0" w:lastColumn="0" w:oddVBand="0" w:evenVBand="0" w:oddHBand="1" w:evenHBand="0" w:firstRowFirstColumn="0" w:firstRowLastColumn="0" w:lastRowFirstColumn="0" w:lastRowLastColumn="0"/>
              <w:rPr>
                <w:lang w:val="en-US"/>
              </w:rPr>
            </w:pPr>
          </w:p>
          <w:p w:rsidR="00C65831" w:rsidRDefault="00C65831" w:rsidP="00C65831">
            <w:pPr>
              <w:cnfStyle w:val="000000100000" w:firstRow="0" w:lastRow="0" w:firstColumn="0" w:lastColumn="0" w:oddVBand="0" w:evenVBand="0" w:oddHBand="1" w:evenHBand="0" w:firstRowFirstColumn="0" w:firstRowLastColumn="0" w:lastRowFirstColumn="0" w:lastRowLastColumn="0"/>
              <w:rPr>
                <w:lang w:val="en-US"/>
              </w:rPr>
            </w:pPr>
          </w:p>
        </w:tc>
        <w:tc>
          <w:tcPr>
            <w:tcW w:w="3071" w:type="dxa"/>
          </w:tcPr>
          <w:p w:rsidR="00C65831" w:rsidRDefault="00C65831" w:rsidP="00C65831">
            <w:pPr>
              <w:cnfStyle w:val="000000100000" w:firstRow="0" w:lastRow="0" w:firstColumn="0" w:lastColumn="0" w:oddVBand="0" w:evenVBand="0" w:oddHBand="1" w:evenHBand="0" w:firstRowFirstColumn="0" w:firstRowLastColumn="0" w:lastRowFirstColumn="0" w:lastRowLastColumn="0"/>
              <w:rPr>
                <w:lang w:val="en-US"/>
              </w:rPr>
            </w:pPr>
          </w:p>
        </w:tc>
      </w:tr>
      <w:tr w:rsidR="00C65831" w:rsidTr="00C65831">
        <w:tc>
          <w:tcPr>
            <w:cnfStyle w:val="001000000000" w:firstRow="0" w:lastRow="0" w:firstColumn="1" w:lastColumn="0" w:oddVBand="0" w:evenVBand="0" w:oddHBand="0" w:evenHBand="0" w:firstRowFirstColumn="0" w:firstRowLastColumn="0" w:lastRowFirstColumn="0" w:lastRowLastColumn="0"/>
            <w:tcW w:w="3070" w:type="dxa"/>
          </w:tcPr>
          <w:p w:rsidR="00C65831" w:rsidRDefault="00C65831" w:rsidP="00C65831">
            <w:pPr>
              <w:rPr>
                <w:lang w:val="en-US"/>
              </w:rPr>
            </w:pPr>
            <w:r>
              <w:rPr>
                <w:lang w:val="en-US"/>
              </w:rPr>
              <w:t>popularité</w:t>
            </w:r>
          </w:p>
        </w:tc>
        <w:tc>
          <w:tcPr>
            <w:tcW w:w="3071" w:type="dxa"/>
          </w:tcPr>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tc>
        <w:tc>
          <w:tcPr>
            <w:tcW w:w="3071" w:type="dxa"/>
          </w:tcPr>
          <w:p w:rsidR="00C65831" w:rsidRDefault="00C65831" w:rsidP="00C65831">
            <w:pPr>
              <w:cnfStyle w:val="000000000000" w:firstRow="0" w:lastRow="0" w:firstColumn="0" w:lastColumn="0" w:oddVBand="0" w:evenVBand="0" w:oddHBand="0" w:evenHBand="0" w:firstRowFirstColumn="0" w:firstRowLastColumn="0" w:lastRowFirstColumn="0" w:lastRowLastColumn="0"/>
              <w:rPr>
                <w:lang w:val="en-US"/>
              </w:rPr>
            </w:pPr>
          </w:p>
        </w:tc>
      </w:tr>
    </w:tbl>
    <w:p w:rsidR="003D1E6D" w:rsidRDefault="003D1E6D" w:rsidP="00C65831">
      <w:pPr>
        <w:rPr>
          <w:lang w:val="en-US"/>
        </w:rPr>
      </w:pPr>
    </w:p>
    <w:p w:rsidR="00E6389A" w:rsidRDefault="00E6389A">
      <w:r>
        <w:br w:type="page"/>
      </w:r>
    </w:p>
    <w:p w:rsidR="003D1E6D" w:rsidRDefault="0025120E" w:rsidP="003D1E6D">
      <w:r>
        <w:rPr>
          <w:b/>
          <w:noProof/>
          <w:lang w:eastAsia="de-DE"/>
        </w:rPr>
        <w:lastRenderedPageBreak/>
        <w:pict>
          <v:shape id="_x0000_s1030" type="#_x0000_t75" style="position:absolute;margin-left:-9.2pt;margin-top:-21.65pt;width:17pt;height:35.45pt;z-index:251764736;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30" DrawAspect="Content" ObjectID="_1470748877" r:id="rId24"/>
        </w:pict>
      </w:r>
      <w:r w:rsidR="00546F5F">
        <w:rPr>
          <w:b/>
          <w:lang w:val="en-US"/>
        </w:rPr>
        <w:t>É</w:t>
      </w:r>
      <w:r w:rsidR="00546F5F" w:rsidRPr="001325F0">
        <w:rPr>
          <w:b/>
          <w:lang w:val="en-US"/>
        </w:rPr>
        <w:t xml:space="preserve">tape no. </w:t>
      </w:r>
      <w:r w:rsidR="00546F5F">
        <w:rPr>
          <w:b/>
          <w:lang w:val="en-US"/>
        </w:rPr>
        <w:t>5 - Vocabulaire</w:t>
      </w:r>
    </w:p>
    <w:p w:rsidR="00C63419" w:rsidRPr="00086640" w:rsidRDefault="003C28E1" w:rsidP="003D1E6D">
      <w:pPr>
        <w:rPr>
          <w:lang w:val="fr-FR"/>
        </w:rPr>
      </w:pPr>
      <w:r>
        <w:rPr>
          <w:b/>
          <w:noProof/>
          <w:lang w:eastAsia="de-DE"/>
        </w:rPr>
        <mc:AlternateContent>
          <mc:Choice Requires="wps">
            <w:drawing>
              <wp:anchor distT="0" distB="0" distL="114300" distR="114300" simplePos="0" relativeHeight="251719680" behindDoc="0" locked="0" layoutInCell="1" allowOverlap="1">
                <wp:simplePos x="0" y="0"/>
                <wp:positionH relativeFrom="column">
                  <wp:posOffset>614045</wp:posOffset>
                </wp:positionH>
                <wp:positionV relativeFrom="paragraph">
                  <wp:posOffset>297180</wp:posOffset>
                </wp:positionV>
                <wp:extent cx="1442720" cy="672465"/>
                <wp:effectExtent l="0" t="0" r="0" b="8890"/>
                <wp:wrapNone/>
                <wp:docPr id="71" name="Bogen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64" o:spid="_x0000_s1026" style="position:absolute;margin-left:48.35pt;margin-top:23.4pt;width:113.6pt;height:52.95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sidR="003D1E6D" w:rsidRPr="00EC20B6">
        <w:rPr>
          <w:b/>
          <w:lang w:val="fr-FR"/>
        </w:rPr>
        <w:t>1.</w:t>
      </w:r>
      <w:r w:rsidR="003D1E6D" w:rsidRPr="00EC20B6">
        <w:rPr>
          <w:lang w:val="fr-FR"/>
        </w:rPr>
        <w:t xml:space="preserve"> F</w:t>
      </w:r>
      <w:r w:rsidR="00C63419" w:rsidRPr="006B681D">
        <w:rPr>
          <w:lang w:val="fr-FR"/>
        </w:rPr>
        <w:t>aites un remue-méninge</w:t>
      </w:r>
      <w:r w:rsidR="0025120E">
        <w:rPr>
          <w:lang w:val="fr-FR"/>
        </w:rPr>
        <w:t>s</w:t>
      </w:r>
      <w:r w:rsidR="00C63419" w:rsidRPr="006B681D">
        <w:rPr>
          <w:lang w:val="fr-FR"/>
        </w:rPr>
        <w:t xml:space="preserve"> tout autour du vocabulaire thématique «le foot». </w:t>
      </w:r>
      <w:r w:rsidR="00C63419" w:rsidRPr="00086640">
        <w:rPr>
          <w:lang w:val="fr-FR"/>
        </w:rPr>
        <w:t>Si nécessaire, servez-vous d’un dictionnaire bilingue.</w:t>
      </w:r>
    </w:p>
    <w:p w:rsidR="00404AA0" w:rsidRPr="00086640" w:rsidRDefault="003C28E1" w:rsidP="00404AA0">
      <w:pPr>
        <w:pStyle w:val="Listenabsatz"/>
        <w:rPr>
          <w:lang w:val="fr-FR"/>
        </w:rPr>
      </w:pPr>
      <w:r>
        <w:rPr>
          <w:noProof/>
          <w:lang w:eastAsia="de-DE"/>
        </w:rPr>
        <mc:AlternateContent>
          <mc:Choice Requires="wps">
            <w:drawing>
              <wp:anchor distT="0" distB="0" distL="114300" distR="114300" simplePos="0" relativeHeight="251707392" behindDoc="0" locked="0" layoutInCell="1" allowOverlap="1">
                <wp:simplePos x="0" y="0"/>
                <wp:positionH relativeFrom="column">
                  <wp:posOffset>3819525</wp:posOffset>
                </wp:positionH>
                <wp:positionV relativeFrom="paragraph">
                  <wp:posOffset>75565</wp:posOffset>
                </wp:positionV>
                <wp:extent cx="1442720" cy="672465"/>
                <wp:effectExtent l="0" t="0" r="0" b="15875"/>
                <wp:wrapNone/>
                <wp:docPr id="70" name="Bogen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6" o:spid="_x0000_s1026" style="position:absolute;margin-left:300.75pt;margin-top:5.95pt;width:113.6pt;height:52.9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677696" behindDoc="0" locked="0" layoutInCell="1" allowOverlap="1">
                <wp:simplePos x="0" y="0"/>
                <wp:positionH relativeFrom="column">
                  <wp:posOffset>1791335</wp:posOffset>
                </wp:positionH>
                <wp:positionV relativeFrom="paragraph">
                  <wp:posOffset>186690</wp:posOffset>
                </wp:positionV>
                <wp:extent cx="2275840" cy="2336800"/>
                <wp:effectExtent l="0" t="0" r="127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840" cy="2336800"/>
                        </a:xfrm>
                        <a:prstGeom prst="rect">
                          <a:avLst/>
                        </a:prstGeom>
                        <a:solidFill>
                          <a:srgbClr val="FFFFFF"/>
                        </a:solidFill>
                        <a:ln w="9525">
                          <a:noFill/>
                          <a:miter lim="800000"/>
                          <a:headEnd/>
                          <a:tailEnd/>
                        </a:ln>
                      </wps:spPr>
                      <wps:txbx>
                        <w:txbxContent>
                          <w:p w:rsidR="00175A12" w:rsidRDefault="00175A12" w:rsidP="00290629">
                            <w:pPr>
                              <w:jc w:val="center"/>
                            </w:pPr>
                            <w:r>
                              <w:rPr>
                                <w:noProof/>
                                <w:lang w:eastAsia="de-DE"/>
                              </w:rPr>
                              <w:drawing>
                                <wp:inline distT="0" distB="0" distL="0" distR="0">
                                  <wp:extent cx="2093258" cy="2093258"/>
                                  <wp:effectExtent l="0" t="0" r="0" b="0"/>
                                  <wp:docPr id="9" name="Grafik 9" descr="C:\Users\bial\AppData\Local\Microsoft\Windows\Temporary Internet Files\Content.IE5\LV39IDUY\MC90043487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al\AppData\Local\Microsoft\Windows\Temporary Internet Files\Content.IE5\LV39IDUY\MC900434870[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2960" cy="2092960"/>
                                          </a:xfrm>
                                          <a:prstGeom prst="rect">
                                            <a:avLst/>
                                          </a:prstGeom>
                                          <a:noFill/>
                                          <a:ln>
                                            <a:noFill/>
                                          </a:ln>
                                        </pic:spPr>
                                      </pic:pic>
                                    </a:graphicData>
                                  </a:graphic>
                                </wp:inline>
                              </w:drawing>
                            </w:r>
                          </w:p>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feld 2" o:spid="_x0000_s1078" type="#_x0000_t202" style="position:absolute;left:0;text-align:left;margin-left:141.05pt;margin-top:14.7pt;width:179.2pt;height:184pt;z-index:251677696;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" stroked="f">
                <v:textbox style="mso-fit-shape-to-text:t">
                  <w:txbxContent>
                    <w:p w:rsidR="00175A12" w:rsidRDefault="00175A12" w:rsidP="00290629">
                      <w:pPr>
                        <w:jc w:val="center"/>
                      </w:pPr>
                      <w:r>
                        <w:rPr>
                          <w:noProof/>
                          <w:lang w:eastAsia="de-DE"/>
                        </w:rPr>
                        <w:drawing>
                          <wp:inline distT="0" distB="0" distL="0" distR="0">
                            <wp:extent cx="2093258" cy="2093258"/>
                            <wp:effectExtent l="0" t="0" r="0" b="0"/>
                            <wp:docPr id="9" name="Grafik 9" descr="C:\Users\bial\AppData\Local\Microsoft\Windows\Temporary Internet Files\Content.IE5\LV39IDUY\MC90043487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al\AppData\Local\Microsoft\Windows\Temporary Internet Files\Content.IE5\LV39IDUY\MC900434870[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2960" cy="2092960"/>
                                    </a:xfrm>
                                    <a:prstGeom prst="rect">
                                      <a:avLst/>
                                    </a:prstGeom>
                                    <a:noFill/>
                                    <a:ln>
                                      <a:noFill/>
                                    </a:ln>
                                  </pic:spPr>
                                </pic:pic>
                              </a:graphicData>
                            </a:graphic>
                          </wp:inline>
                        </w:drawing>
                      </w:r>
                    </w:p>
                  </w:txbxContent>
                </v:textbox>
              </v:shape>
            </w:pict>
          </mc:Fallback>
        </mc:AlternateContent>
      </w:r>
    </w:p>
    <w:p w:rsidR="00404AA0" w:rsidRPr="00086640" w:rsidRDefault="003C28E1" w:rsidP="00404AA0">
      <w:pPr>
        <w:pStyle w:val="Listenabsatz"/>
        <w:rPr>
          <w:lang w:val="fr-FR"/>
        </w:rPr>
      </w:pPr>
      <w:r>
        <w:rPr>
          <w:noProof/>
          <w:lang w:eastAsia="de-DE"/>
        </w:rPr>
        <mc:AlternateContent>
          <mc:Choice Requires="wps">
            <w:drawing>
              <wp:anchor distT="0" distB="0" distL="114300" distR="114300" simplePos="0" relativeHeight="251717632" behindDoc="0" locked="0" layoutInCell="1" allowOverlap="1">
                <wp:simplePos x="0" y="0"/>
                <wp:positionH relativeFrom="column">
                  <wp:posOffset>345440</wp:posOffset>
                </wp:positionH>
                <wp:positionV relativeFrom="paragraph">
                  <wp:posOffset>85725</wp:posOffset>
                </wp:positionV>
                <wp:extent cx="1442720" cy="672465"/>
                <wp:effectExtent l="0" t="0" r="0" b="9525"/>
                <wp:wrapNone/>
                <wp:docPr id="69" name="Bogen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31" o:spid="_x0000_s1026" style="position:absolute;margin-left:27.2pt;margin-top:6.75pt;width:113.6pt;height:52.95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699200" behindDoc="0" locked="0" layoutInCell="1" allowOverlap="1">
                <wp:simplePos x="0" y="0"/>
                <wp:positionH relativeFrom="column">
                  <wp:posOffset>-161290</wp:posOffset>
                </wp:positionH>
                <wp:positionV relativeFrom="paragraph">
                  <wp:posOffset>180340</wp:posOffset>
                </wp:positionV>
                <wp:extent cx="1442720" cy="645160"/>
                <wp:effectExtent l="0" t="12700" r="0" b="0"/>
                <wp:wrapNone/>
                <wp:docPr id="68" name="Bogen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2" o:spid="_x0000_s1026" style="position:absolute;margin-left:-12.7pt;margin-top:14.2pt;width:113.6pt;height:50.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684864" behindDoc="0" locked="0" layoutInCell="1" allowOverlap="1">
                <wp:simplePos x="0" y="0"/>
                <wp:positionH relativeFrom="column">
                  <wp:posOffset>403860</wp:posOffset>
                </wp:positionH>
                <wp:positionV relativeFrom="paragraph">
                  <wp:posOffset>185420</wp:posOffset>
                </wp:positionV>
                <wp:extent cx="2397760" cy="1348740"/>
                <wp:effectExtent l="0" t="46355" r="0" b="0"/>
                <wp:wrapNone/>
                <wp:docPr id="67" name="Bogen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Bogen 14" o:spid="_x0000_s1026" style="position:absolute;margin-left:31.8pt;margin-top:14.6pt;width:188.8pt;height:106.2pt;rotation:468980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290629" w:rsidRPr="00086640" w:rsidRDefault="003C28E1" w:rsidP="00404AA0">
      <w:pPr>
        <w:pStyle w:val="Listenabsatz"/>
        <w:rPr>
          <w:lang w:val="fr-FR"/>
        </w:rPr>
      </w:pPr>
      <w:r>
        <w:rPr>
          <w:noProof/>
          <w:lang w:eastAsia="de-DE"/>
        </w:rPr>
        <mc:AlternateContent>
          <mc:Choice Requires="wps">
            <w:drawing>
              <wp:anchor distT="0" distB="0" distL="114300" distR="114300" simplePos="0" relativeHeight="251705344" behindDoc="0" locked="0" layoutInCell="1" allowOverlap="1">
                <wp:simplePos x="0" y="0"/>
                <wp:positionH relativeFrom="column">
                  <wp:posOffset>4419600</wp:posOffset>
                </wp:positionH>
                <wp:positionV relativeFrom="paragraph">
                  <wp:posOffset>73660</wp:posOffset>
                </wp:positionV>
                <wp:extent cx="1442720" cy="645160"/>
                <wp:effectExtent l="0" t="16510" r="0" b="0"/>
                <wp:wrapNone/>
                <wp:docPr id="66" name="Bogen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5" o:spid="_x0000_s1026" style="position:absolute;margin-left:348pt;margin-top:5.8pt;width:113.6pt;height:50.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680768" behindDoc="0" locked="0" layoutInCell="1" allowOverlap="1">
                <wp:simplePos x="0" y="0"/>
                <wp:positionH relativeFrom="column">
                  <wp:posOffset>2985770</wp:posOffset>
                </wp:positionH>
                <wp:positionV relativeFrom="paragraph">
                  <wp:posOffset>74295</wp:posOffset>
                </wp:positionV>
                <wp:extent cx="2397760" cy="1348740"/>
                <wp:effectExtent l="0" t="45720" r="0" b="0"/>
                <wp:wrapNone/>
                <wp:docPr id="65" name="Bogen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Bogen 11" o:spid="_x0000_s1026" style="position:absolute;margin-left:235.1pt;margin-top:5.85pt;width:188.8pt;height:106.2pt;rotation:468980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290629" w:rsidRPr="00086640" w:rsidRDefault="003C28E1" w:rsidP="00404AA0">
      <w:pPr>
        <w:pStyle w:val="Listenabsatz"/>
        <w:rPr>
          <w:lang w:val="fr-FR"/>
        </w:rPr>
      </w:pPr>
      <w:r>
        <w:rPr>
          <w:noProof/>
          <w:lang w:eastAsia="de-DE"/>
        </w:rPr>
        <mc:AlternateContent>
          <mc:Choice Requires="wps">
            <w:drawing>
              <wp:anchor distT="0" distB="0" distL="114300" distR="114300" simplePos="0" relativeHeight="251709440" behindDoc="0" locked="0" layoutInCell="1" allowOverlap="1">
                <wp:simplePos x="0" y="0"/>
                <wp:positionH relativeFrom="column">
                  <wp:posOffset>4154170</wp:posOffset>
                </wp:positionH>
                <wp:positionV relativeFrom="paragraph">
                  <wp:posOffset>74295</wp:posOffset>
                </wp:positionV>
                <wp:extent cx="1442720" cy="672465"/>
                <wp:effectExtent l="0" t="0" r="0" b="9525"/>
                <wp:wrapNone/>
                <wp:docPr id="64" name="Bogen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7" o:spid="_x0000_s1026" style="position:absolute;margin-left:327.1pt;margin-top:5.85pt;width:113.6pt;height:52.9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697152" behindDoc="0" locked="0" layoutInCell="1" allowOverlap="1">
                <wp:simplePos x="0" y="0"/>
                <wp:positionH relativeFrom="column">
                  <wp:posOffset>-340360</wp:posOffset>
                </wp:positionH>
                <wp:positionV relativeFrom="paragraph">
                  <wp:posOffset>159385</wp:posOffset>
                </wp:positionV>
                <wp:extent cx="1442720" cy="645160"/>
                <wp:effectExtent l="0" t="12700" r="0" b="0"/>
                <wp:wrapNone/>
                <wp:docPr id="31" name="Bogen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1" o:spid="_x0000_s1026" style="position:absolute;margin-left:-26.8pt;margin-top:12.55pt;width:113.6pt;height:50.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686912" behindDoc="0" locked="0" layoutInCell="1" allowOverlap="1">
                <wp:simplePos x="0" y="0"/>
                <wp:positionH relativeFrom="column">
                  <wp:posOffset>157480</wp:posOffset>
                </wp:positionH>
                <wp:positionV relativeFrom="paragraph">
                  <wp:posOffset>173355</wp:posOffset>
                </wp:positionV>
                <wp:extent cx="2397760" cy="1348740"/>
                <wp:effectExtent l="0" t="45720" r="0" b="0"/>
                <wp:wrapNone/>
                <wp:docPr id="30" name="Bogen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Bogen 15" o:spid="_x0000_s1026" style="position:absolute;margin-left:12.4pt;margin-top:13.65pt;width:188.8pt;height:106.2pt;rotation:468980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290629" w:rsidRPr="00086640" w:rsidRDefault="003C28E1" w:rsidP="00404AA0">
      <w:pPr>
        <w:pStyle w:val="Listenabsatz"/>
        <w:rPr>
          <w:lang w:val="fr-FR"/>
        </w:rPr>
      </w:pPr>
      <w:r>
        <w:rPr>
          <w:noProof/>
          <w:lang w:eastAsia="de-DE"/>
        </w:rPr>
        <mc:AlternateContent>
          <mc:Choice Requires="wps">
            <w:drawing>
              <wp:anchor distT="0" distB="0" distL="114300" distR="114300" simplePos="0" relativeHeight="251715584" behindDoc="0" locked="0" layoutInCell="1" allowOverlap="1">
                <wp:simplePos x="0" y="0"/>
                <wp:positionH relativeFrom="column">
                  <wp:posOffset>309880</wp:posOffset>
                </wp:positionH>
                <wp:positionV relativeFrom="paragraph">
                  <wp:posOffset>52705</wp:posOffset>
                </wp:positionV>
                <wp:extent cx="1442720" cy="672465"/>
                <wp:effectExtent l="0" t="0" r="0" b="16510"/>
                <wp:wrapNone/>
                <wp:docPr id="29" name="Boge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30" o:spid="_x0000_s1026" style="position:absolute;margin-left:24.4pt;margin-top:4.15pt;width:113.6pt;height:52.9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p>
    <w:p w:rsidR="00290629" w:rsidRPr="00086640" w:rsidRDefault="003C28E1" w:rsidP="00404AA0">
      <w:pPr>
        <w:pStyle w:val="Listenabsatz"/>
        <w:rPr>
          <w:lang w:val="fr-FR"/>
        </w:rPr>
      </w:pPr>
      <w:r>
        <w:rPr>
          <w:noProof/>
          <w:lang w:eastAsia="de-DE"/>
        </w:rPr>
        <mc:AlternateContent>
          <mc:Choice Requires="wps">
            <w:drawing>
              <wp:anchor distT="0" distB="0" distL="114300" distR="114300" simplePos="0" relativeHeight="251695104" behindDoc="0" locked="0" layoutInCell="1" allowOverlap="1">
                <wp:simplePos x="0" y="0"/>
                <wp:positionH relativeFrom="column">
                  <wp:posOffset>-461645</wp:posOffset>
                </wp:positionH>
                <wp:positionV relativeFrom="paragraph">
                  <wp:posOffset>309880</wp:posOffset>
                </wp:positionV>
                <wp:extent cx="1442720" cy="645160"/>
                <wp:effectExtent l="0" t="12065" r="0" b="0"/>
                <wp:wrapNone/>
                <wp:docPr id="28" name="Bogen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0" o:spid="_x0000_s1026" style="position:absolute;margin-left:-36.35pt;margin-top:24.4pt;width:113.6pt;height:50.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711488" behindDoc="0" locked="0" layoutInCell="1" allowOverlap="1">
                <wp:simplePos x="0" y="0"/>
                <wp:positionH relativeFrom="column">
                  <wp:posOffset>3949065</wp:posOffset>
                </wp:positionH>
                <wp:positionV relativeFrom="paragraph">
                  <wp:posOffset>219075</wp:posOffset>
                </wp:positionV>
                <wp:extent cx="1442720" cy="672465"/>
                <wp:effectExtent l="0" t="0" r="0" b="15875"/>
                <wp:wrapNone/>
                <wp:docPr id="27" name="Bogen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8" o:spid="_x0000_s1026" style="position:absolute;margin-left:310.95pt;margin-top:17.25pt;width:113.6pt;height:52.9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703296" behindDoc="0" locked="0" layoutInCell="1" allowOverlap="1">
                <wp:simplePos x="0" y="0"/>
                <wp:positionH relativeFrom="column">
                  <wp:posOffset>4662170</wp:posOffset>
                </wp:positionH>
                <wp:positionV relativeFrom="paragraph">
                  <wp:posOffset>40640</wp:posOffset>
                </wp:positionV>
                <wp:extent cx="1442720" cy="645160"/>
                <wp:effectExtent l="0" t="9525" r="0" b="0"/>
                <wp:wrapNone/>
                <wp:docPr id="26" name="Bogen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4" o:spid="_x0000_s1026" style="position:absolute;margin-left:367.1pt;margin-top:3.2pt;width:113.6pt;height:50.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688960" behindDoc="0" locked="0" layoutInCell="1" allowOverlap="1">
                <wp:simplePos x="0" y="0"/>
                <wp:positionH relativeFrom="column">
                  <wp:posOffset>198120</wp:posOffset>
                </wp:positionH>
                <wp:positionV relativeFrom="paragraph">
                  <wp:posOffset>215265</wp:posOffset>
                </wp:positionV>
                <wp:extent cx="2397760" cy="1348740"/>
                <wp:effectExtent l="0" t="12700" r="0" b="0"/>
                <wp:wrapNone/>
                <wp:docPr id="25" name="Boge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Bogen 16" o:spid="_x0000_s1026" style="position:absolute;margin-left:15.6pt;margin-top:16.95pt;width:188.8pt;height:106.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r>
        <w:rPr>
          <w:noProof/>
          <w:lang w:eastAsia="de-DE"/>
        </w:rPr>
        <mc:AlternateContent>
          <mc:Choice Requires="wps">
            <w:drawing>
              <wp:anchor distT="0" distB="0" distL="114300" distR="114300" simplePos="0" relativeHeight="251678720" behindDoc="0" locked="0" layoutInCell="1" allowOverlap="1">
                <wp:simplePos x="0" y="0"/>
                <wp:positionH relativeFrom="column">
                  <wp:posOffset>3304540</wp:posOffset>
                </wp:positionH>
                <wp:positionV relativeFrom="paragraph">
                  <wp:posOffset>56515</wp:posOffset>
                </wp:positionV>
                <wp:extent cx="2397760" cy="1348740"/>
                <wp:effectExtent l="0" t="44450" r="0" b="0"/>
                <wp:wrapNone/>
                <wp:docPr id="24" name="Bo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Bogen 10" o:spid="_x0000_s1026" style="position:absolute;margin-left:260.2pt;margin-top:4.45pt;width:188.8pt;height:106.2pt;rotation:468980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404AA0" w:rsidRPr="00086640" w:rsidRDefault="003C28E1" w:rsidP="00404AA0">
      <w:pPr>
        <w:rPr>
          <w:lang w:val="fr-FR"/>
        </w:rPr>
      </w:pPr>
      <w:r>
        <w:rPr>
          <w:noProof/>
          <w:lang w:eastAsia="de-DE"/>
        </w:rPr>
        <mc:AlternateContent>
          <mc:Choice Requires="wps">
            <w:drawing>
              <wp:anchor distT="0" distB="0" distL="114300" distR="114300" simplePos="0" relativeHeight="251713536" behindDoc="0" locked="0" layoutInCell="1" allowOverlap="1">
                <wp:simplePos x="0" y="0"/>
                <wp:positionH relativeFrom="column">
                  <wp:posOffset>502285</wp:posOffset>
                </wp:positionH>
                <wp:positionV relativeFrom="paragraph">
                  <wp:posOffset>31115</wp:posOffset>
                </wp:positionV>
                <wp:extent cx="1442720" cy="672465"/>
                <wp:effectExtent l="0" t="0" r="0" b="13970"/>
                <wp:wrapNone/>
                <wp:docPr id="23" name="Bogen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9" o:spid="_x0000_s1026" style="position:absolute;margin-left:39.55pt;margin-top:2.45pt;width:113.6pt;height:52.9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701248" behindDoc="0" locked="0" layoutInCell="1" allowOverlap="1">
                <wp:simplePos x="0" y="0"/>
                <wp:positionH relativeFrom="column">
                  <wp:posOffset>4333240</wp:posOffset>
                </wp:positionH>
                <wp:positionV relativeFrom="paragraph">
                  <wp:posOffset>233045</wp:posOffset>
                </wp:positionV>
                <wp:extent cx="1442720" cy="645160"/>
                <wp:effectExtent l="0" t="10795" r="0" b="0"/>
                <wp:wrapNone/>
                <wp:docPr id="22" name="Bogen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23" o:spid="_x0000_s1026" style="position:absolute;margin-left:341.2pt;margin-top:18.35pt;width:113.6pt;height:50.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691008" behindDoc="0" locked="0" layoutInCell="1" allowOverlap="1">
                <wp:simplePos x="0" y="0"/>
                <wp:positionH relativeFrom="column">
                  <wp:posOffset>416560</wp:posOffset>
                </wp:positionH>
                <wp:positionV relativeFrom="paragraph">
                  <wp:posOffset>286385</wp:posOffset>
                </wp:positionV>
                <wp:extent cx="2397760" cy="1348740"/>
                <wp:effectExtent l="0" t="45085" r="0" b="0"/>
                <wp:wrapNone/>
                <wp:docPr id="21" name="Bogen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1808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Bogen 18" o:spid="_x0000_s1026" style="position:absolute;margin-left:32.8pt;margin-top:22.55pt;width:188.8pt;height:106.2pt;rotation:-565886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r>
        <w:rPr>
          <w:noProof/>
          <w:lang w:eastAsia="de-DE"/>
        </w:rPr>
        <mc:AlternateContent>
          <mc:Choice Requires="wps">
            <w:drawing>
              <wp:anchor distT="0" distB="0" distL="114300" distR="114300" simplePos="0" relativeHeight="251682816" behindDoc="0" locked="0" layoutInCell="1" allowOverlap="1">
                <wp:simplePos x="0" y="0"/>
                <wp:positionH relativeFrom="column">
                  <wp:posOffset>3124835</wp:posOffset>
                </wp:positionH>
                <wp:positionV relativeFrom="paragraph">
                  <wp:posOffset>295910</wp:posOffset>
                </wp:positionV>
                <wp:extent cx="2397760" cy="1348740"/>
                <wp:effectExtent l="0" t="45085" r="0" b="0"/>
                <wp:wrapNone/>
                <wp:docPr id="20" name="Bogen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Bogen 12" o:spid="_x0000_s1026" style="position:absolute;margin-left:246.05pt;margin-top:23.3pt;width:188.8pt;height:106.2pt;rotation:468980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290629" w:rsidRPr="00086640" w:rsidRDefault="003C28E1" w:rsidP="00404AA0">
      <w:pPr>
        <w:rPr>
          <w:lang w:val="fr-FR"/>
        </w:rPr>
      </w:pPr>
      <w:r>
        <w:rPr>
          <w:noProof/>
          <w:lang w:eastAsia="de-DE"/>
        </w:rPr>
        <mc:AlternateContent>
          <mc:Choice Requires="wps">
            <w:drawing>
              <wp:anchor distT="0" distB="0" distL="114300" distR="114300" simplePos="0" relativeHeight="251693056" behindDoc="0" locked="0" layoutInCell="1" allowOverlap="1">
                <wp:simplePos x="0" y="0"/>
                <wp:positionH relativeFrom="column">
                  <wp:posOffset>-205740</wp:posOffset>
                </wp:positionH>
                <wp:positionV relativeFrom="paragraph">
                  <wp:posOffset>120650</wp:posOffset>
                </wp:positionV>
                <wp:extent cx="1442720" cy="645160"/>
                <wp:effectExtent l="0" t="12065" r="0" b="0"/>
                <wp:wrapNone/>
                <wp:docPr id="19" name="Bogen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Bogen 19" o:spid="_x0000_s1026" style="position:absolute;margin-left:-16.2pt;margin-top:9.5pt;width:113.6pt;height:50.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p>
    <w:p w:rsidR="00290629" w:rsidRPr="00086640" w:rsidRDefault="00290629" w:rsidP="00404AA0">
      <w:pPr>
        <w:rPr>
          <w:lang w:val="fr-FR"/>
        </w:rPr>
      </w:pPr>
    </w:p>
    <w:p w:rsidR="00290629" w:rsidRDefault="00290629" w:rsidP="00290629">
      <w:pPr>
        <w:pStyle w:val="Listenabsatz"/>
        <w:ind w:left="0"/>
        <w:rPr>
          <w:lang w:val="fr-FR"/>
        </w:rPr>
      </w:pPr>
    </w:p>
    <w:p w:rsidR="0025120E" w:rsidRPr="00086640" w:rsidRDefault="0025120E" w:rsidP="00290629">
      <w:pPr>
        <w:pStyle w:val="Listenabsatz"/>
        <w:ind w:left="0"/>
        <w:rPr>
          <w:lang w:val="fr-FR"/>
        </w:rPr>
      </w:pPr>
    </w:p>
    <w:p w:rsidR="006B681D" w:rsidRPr="006B681D" w:rsidRDefault="006B681D" w:rsidP="00290629">
      <w:pPr>
        <w:pStyle w:val="Listenabsatz"/>
        <w:ind w:left="0"/>
        <w:rPr>
          <w:lang w:val="fr-FR"/>
        </w:rPr>
      </w:pPr>
      <w:r w:rsidRPr="003D1E6D">
        <w:rPr>
          <w:b/>
          <w:lang w:val="fr-FR"/>
        </w:rPr>
        <w:t>2.</w:t>
      </w:r>
      <w:r w:rsidRPr="006B681D">
        <w:rPr>
          <w:lang w:val="fr-FR"/>
        </w:rPr>
        <w:t xml:space="preserve"> </w:t>
      </w:r>
      <w:r w:rsidR="0067319F">
        <w:rPr>
          <w:lang w:val="fr-FR"/>
        </w:rPr>
        <w:t>L’article français vous servir</w:t>
      </w:r>
      <w:r w:rsidR="00361001">
        <w:rPr>
          <w:lang w:val="fr-FR"/>
        </w:rPr>
        <w:t>a</w:t>
      </w:r>
      <w:r w:rsidR="0067319F">
        <w:rPr>
          <w:lang w:val="fr-FR"/>
        </w:rPr>
        <w:t xml:space="preserve"> </w:t>
      </w:r>
      <w:r w:rsidR="0025120E">
        <w:rPr>
          <w:lang w:val="fr-FR"/>
        </w:rPr>
        <w:t xml:space="preserve">à </w:t>
      </w:r>
      <w:r w:rsidR="0067319F">
        <w:rPr>
          <w:lang w:val="fr-FR"/>
        </w:rPr>
        <w:t xml:space="preserve">trouver le vocabulaire nécessaire pour écrire la réponse à votre ami/e français/e. </w:t>
      </w:r>
    </w:p>
    <w:p w:rsidR="00404AA0" w:rsidRPr="00A55388" w:rsidRDefault="00290629" w:rsidP="00290629">
      <w:pPr>
        <w:pStyle w:val="Listenabsatz"/>
        <w:ind w:left="0"/>
        <w:rPr>
          <w:sz w:val="36"/>
          <w:lang w:val="fr-FR"/>
        </w:rPr>
      </w:pPr>
      <w:r w:rsidRPr="00A55388">
        <w:rPr>
          <w:lang w:val="fr-FR"/>
        </w:rPr>
        <w:t xml:space="preserve">a) Cherchez dans le texte français l’équivalent des expressions suivantes </w:t>
      </w:r>
      <w:r w:rsidR="003D1E6D">
        <w:rPr>
          <w:lang w:val="fr-FR"/>
        </w:rPr>
        <w:t>(</w:t>
      </w:r>
      <w:r w:rsidR="00404AA0" w:rsidRPr="00404AA0">
        <w:rPr>
          <w:sz w:val="36"/>
          <w:lang w:val="en-US"/>
        </w:rPr>
        <w:sym w:font="Webdings" w:char="F0D1"/>
      </w:r>
      <w:r w:rsidR="00BF3C74" w:rsidRPr="00AD63F5">
        <w:rPr>
          <w:lang w:val="fr-FR"/>
        </w:rPr>
        <w:t>)</w:t>
      </w:r>
      <w:r w:rsidR="003D1E6D" w:rsidRPr="00A55388">
        <w:rPr>
          <w:lang w:val="fr-FR"/>
        </w:rPr>
        <w:t>:</w:t>
      </w:r>
    </w:p>
    <w:tbl>
      <w:tblPr>
        <w:tblStyle w:val="Tabellenraster"/>
        <w:tblW w:w="0" w:type="auto"/>
        <w:tblLook w:val="04A0" w:firstRow="1" w:lastRow="0" w:firstColumn="1" w:lastColumn="0" w:noHBand="0" w:noVBand="1"/>
      </w:tblPr>
      <w:tblGrid>
        <w:gridCol w:w="2235"/>
        <w:gridCol w:w="6977"/>
      </w:tblGrid>
      <w:tr w:rsidR="00404AA0" w:rsidTr="003D1E6D">
        <w:trPr>
          <w:trHeight w:val="537"/>
        </w:trPr>
        <w:tc>
          <w:tcPr>
            <w:tcW w:w="2235" w:type="dxa"/>
            <w:shd w:val="clear" w:color="auto" w:fill="B8CCE4" w:themeFill="accent1" w:themeFillTint="66"/>
            <w:vAlign w:val="center"/>
          </w:tcPr>
          <w:p w:rsidR="00404AA0" w:rsidRPr="003D1E6D" w:rsidRDefault="00404AA0" w:rsidP="003D1E6D">
            <w:pPr>
              <w:rPr>
                <w:b/>
              </w:rPr>
            </w:pPr>
            <w:r w:rsidRPr="003D1E6D">
              <w:rPr>
                <w:b/>
              </w:rPr>
              <w:t>Fans</w:t>
            </w:r>
          </w:p>
        </w:tc>
        <w:tc>
          <w:tcPr>
            <w:tcW w:w="6977" w:type="dxa"/>
            <w:vAlign w:val="center"/>
          </w:tcPr>
          <w:p w:rsidR="00404AA0" w:rsidRPr="00404AA0" w:rsidRDefault="00404AA0" w:rsidP="003D1E6D">
            <w:pPr>
              <w:rPr>
                <w:i/>
              </w:rPr>
            </w:pPr>
          </w:p>
        </w:tc>
      </w:tr>
      <w:tr w:rsidR="00404AA0" w:rsidTr="003D1E6D">
        <w:trPr>
          <w:trHeight w:val="537"/>
        </w:trPr>
        <w:tc>
          <w:tcPr>
            <w:tcW w:w="2235" w:type="dxa"/>
            <w:shd w:val="clear" w:color="auto" w:fill="B8CCE4" w:themeFill="accent1" w:themeFillTint="66"/>
            <w:vAlign w:val="center"/>
          </w:tcPr>
          <w:p w:rsidR="00404AA0" w:rsidRPr="003D1E6D" w:rsidRDefault="00404AA0" w:rsidP="003D1E6D">
            <w:pPr>
              <w:rPr>
                <w:b/>
              </w:rPr>
            </w:pPr>
            <w:r w:rsidRPr="003D1E6D">
              <w:rPr>
                <w:b/>
              </w:rPr>
              <w:t>Weltmeisterschaft</w:t>
            </w:r>
          </w:p>
        </w:tc>
        <w:tc>
          <w:tcPr>
            <w:tcW w:w="6977" w:type="dxa"/>
            <w:vAlign w:val="center"/>
          </w:tcPr>
          <w:p w:rsidR="00404AA0" w:rsidRPr="00404AA0" w:rsidRDefault="00404AA0" w:rsidP="003D1E6D">
            <w:pPr>
              <w:rPr>
                <w:i/>
              </w:rPr>
            </w:pPr>
          </w:p>
        </w:tc>
      </w:tr>
      <w:tr w:rsidR="00404AA0" w:rsidTr="003D1E6D">
        <w:trPr>
          <w:trHeight w:val="537"/>
        </w:trPr>
        <w:tc>
          <w:tcPr>
            <w:tcW w:w="2235" w:type="dxa"/>
            <w:shd w:val="clear" w:color="auto" w:fill="B8CCE4" w:themeFill="accent1" w:themeFillTint="66"/>
            <w:vAlign w:val="center"/>
          </w:tcPr>
          <w:p w:rsidR="00404AA0" w:rsidRPr="003D1E6D" w:rsidRDefault="00404AA0" w:rsidP="003D1E6D">
            <w:pPr>
              <w:rPr>
                <w:b/>
              </w:rPr>
            </w:pPr>
            <w:r w:rsidRPr="003D1E6D">
              <w:rPr>
                <w:b/>
              </w:rPr>
              <w:t>Liebling</w:t>
            </w:r>
          </w:p>
        </w:tc>
        <w:tc>
          <w:tcPr>
            <w:tcW w:w="6977" w:type="dxa"/>
            <w:vAlign w:val="center"/>
          </w:tcPr>
          <w:p w:rsidR="00404AA0" w:rsidRPr="00404AA0" w:rsidRDefault="00404AA0" w:rsidP="003D1E6D">
            <w:pPr>
              <w:rPr>
                <w:i/>
              </w:rPr>
            </w:pPr>
          </w:p>
        </w:tc>
      </w:tr>
      <w:tr w:rsidR="00404AA0" w:rsidTr="003D1E6D">
        <w:trPr>
          <w:trHeight w:val="537"/>
        </w:trPr>
        <w:tc>
          <w:tcPr>
            <w:tcW w:w="2235" w:type="dxa"/>
            <w:shd w:val="clear" w:color="auto" w:fill="B8CCE4" w:themeFill="accent1" w:themeFillTint="66"/>
            <w:vAlign w:val="center"/>
          </w:tcPr>
          <w:p w:rsidR="00404AA0" w:rsidRPr="003D1E6D" w:rsidRDefault="005F274D" w:rsidP="003D1E6D">
            <w:pPr>
              <w:rPr>
                <w:b/>
              </w:rPr>
            </w:pPr>
            <w:r w:rsidRPr="003D1E6D">
              <w:rPr>
                <w:b/>
              </w:rPr>
              <w:t>Konvertierung zum Islam</w:t>
            </w:r>
          </w:p>
        </w:tc>
        <w:tc>
          <w:tcPr>
            <w:tcW w:w="6977" w:type="dxa"/>
            <w:vAlign w:val="center"/>
          </w:tcPr>
          <w:p w:rsidR="00404AA0" w:rsidRPr="00404AA0" w:rsidRDefault="00404AA0" w:rsidP="003D1E6D">
            <w:pPr>
              <w:rPr>
                <w:i/>
              </w:rPr>
            </w:pPr>
          </w:p>
        </w:tc>
      </w:tr>
      <w:tr w:rsidR="005F274D" w:rsidTr="003D1E6D">
        <w:trPr>
          <w:trHeight w:val="537"/>
        </w:trPr>
        <w:tc>
          <w:tcPr>
            <w:tcW w:w="2235" w:type="dxa"/>
            <w:shd w:val="clear" w:color="auto" w:fill="B8CCE4" w:themeFill="accent1" w:themeFillTint="66"/>
            <w:vAlign w:val="center"/>
          </w:tcPr>
          <w:p w:rsidR="005F274D" w:rsidRPr="003D1E6D" w:rsidRDefault="005F274D" w:rsidP="003D1E6D">
            <w:pPr>
              <w:rPr>
                <w:b/>
              </w:rPr>
            </w:pPr>
            <w:r w:rsidRPr="003D1E6D">
              <w:rPr>
                <w:b/>
              </w:rPr>
              <w:t>minderjährig</w:t>
            </w:r>
          </w:p>
        </w:tc>
        <w:tc>
          <w:tcPr>
            <w:tcW w:w="6977" w:type="dxa"/>
            <w:vAlign w:val="center"/>
          </w:tcPr>
          <w:p w:rsidR="005F274D" w:rsidRDefault="005F274D" w:rsidP="003D1E6D">
            <w:pPr>
              <w:rPr>
                <w:i/>
              </w:rPr>
            </w:pPr>
          </w:p>
        </w:tc>
      </w:tr>
      <w:tr w:rsidR="005F274D" w:rsidTr="003D1E6D">
        <w:trPr>
          <w:trHeight w:val="537"/>
        </w:trPr>
        <w:tc>
          <w:tcPr>
            <w:tcW w:w="2235" w:type="dxa"/>
            <w:shd w:val="clear" w:color="auto" w:fill="B8CCE4" w:themeFill="accent1" w:themeFillTint="66"/>
            <w:vAlign w:val="center"/>
          </w:tcPr>
          <w:p w:rsidR="005F274D" w:rsidRPr="003D1E6D" w:rsidRDefault="005F274D" w:rsidP="003D1E6D">
            <w:pPr>
              <w:rPr>
                <w:b/>
              </w:rPr>
            </w:pPr>
            <w:r w:rsidRPr="003D1E6D">
              <w:rPr>
                <w:b/>
              </w:rPr>
              <w:t>zurückgewinnen</w:t>
            </w:r>
          </w:p>
        </w:tc>
        <w:tc>
          <w:tcPr>
            <w:tcW w:w="6977" w:type="dxa"/>
            <w:vAlign w:val="center"/>
          </w:tcPr>
          <w:p w:rsidR="005F274D" w:rsidRDefault="005F274D" w:rsidP="003D1E6D">
            <w:pPr>
              <w:rPr>
                <w:i/>
              </w:rPr>
            </w:pPr>
          </w:p>
        </w:tc>
      </w:tr>
      <w:tr w:rsidR="005F274D" w:rsidTr="003D1E6D">
        <w:trPr>
          <w:trHeight w:val="537"/>
        </w:trPr>
        <w:tc>
          <w:tcPr>
            <w:tcW w:w="2235" w:type="dxa"/>
            <w:shd w:val="clear" w:color="auto" w:fill="B8CCE4" w:themeFill="accent1" w:themeFillTint="66"/>
            <w:vAlign w:val="center"/>
          </w:tcPr>
          <w:p w:rsidR="005F274D" w:rsidRPr="003D1E6D" w:rsidRDefault="005F274D" w:rsidP="003D1E6D">
            <w:pPr>
              <w:rPr>
                <w:b/>
              </w:rPr>
            </w:pPr>
            <w:r w:rsidRPr="003D1E6D">
              <w:rPr>
                <w:b/>
              </w:rPr>
              <w:t>angreifen</w:t>
            </w:r>
          </w:p>
        </w:tc>
        <w:tc>
          <w:tcPr>
            <w:tcW w:w="6977" w:type="dxa"/>
            <w:vAlign w:val="center"/>
          </w:tcPr>
          <w:p w:rsidR="005F274D" w:rsidRDefault="005F274D" w:rsidP="003D1E6D">
            <w:pPr>
              <w:rPr>
                <w:i/>
              </w:rPr>
            </w:pPr>
          </w:p>
        </w:tc>
      </w:tr>
      <w:tr w:rsidR="005F274D" w:rsidTr="003D1E6D">
        <w:trPr>
          <w:trHeight w:val="537"/>
        </w:trPr>
        <w:tc>
          <w:tcPr>
            <w:tcW w:w="2235" w:type="dxa"/>
            <w:shd w:val="clear" w:color="auto" w:fill="B8CCE4" w:themeFill="accent1" w:themeFillTint="66"/>
            <w:vAlign w:val="center"/>
          </w:tcPr>
          <w:p w:rsidR="005F274D" w:rsidRPr="003D1E6D" w:rsidRDefault="005F274D" w:rsidP="003D1E6D">
            <w:pPr>
              <w:rPr>
                <w:b/>
              </w:rPr>
            </w:pPr>
            <w:r w:rsidRPr="003D1E6D">
              <w:rPr>
                <w:b/>
              </w:rPr>
              <w:t>Tor schießen</w:t>
            </w:r>
          </w:p>
        </w:tc>
        <w:tc>
          <w:tcPr>
            <w:tcW w:w="6977" w:type="dxa"/>
            <w:vAlign w:val="center"/>
          </w:tcPr>
          <w:p w:rsidR="005F274D" w:rsidRDefault="005F274D" w:rsidP="003D1E6D">
            <w:pPr>
              <w:rPr>
                <w:i/>
              </w:rPr>
            </w:pPr>
          </w:p>
        </w:tc>
      </w:tr>
      <w:tr w:rsidR="005F274D" w:rsidTr="003D1E6D">
        <w:trPr>
          <w:trHeight w:val="537"/>
        </w:trPr>
        <w:tc>
          <w:tcPr>
            <w:tcW w:w="2235" w:type="dxa"/>
            <w:shd w:val="clear" w:color="auto" w:fill="B8CCE4" w:themeFill="accent1" w:themeFillTint="66"/>
            <w:vAlign w:val="center"/>
          </w:tcPr>
          <w:p w:rsidR="005F274D" w:rsidRPr="003D1E6D" w:rsidRDefault="005F274D" w:rsidP="003D1E6D">
            <w:pPr>
              <w:rPr>
                <w:b/>
              </w:rPr>
            </w:pPr>
            <w:r w:rsidRPr="003D1E6D">
              <w:rPr>
                <w:b/>
              </w:rPr>
              <w:t>muslimisch</w:t>
            </w:r>
          </w:p>
        </w:tc>
        <w:tc>
          <w:tcPr>
            <w:tcW w:w="6977" w:type="dxa"/>
            <w:vAlign w:val="center"/>
          </w:tcPr>
          <w:p w:rsidR="005F274D" w:rsidRDefault="005F274D" w:rsidP="003D1E6D">
            <w:pPr>
              <w:rPr>
                <w:i/>
              </w:rPr>
            </w:pPr>
          </w:p>
        </w:tc>
      </w:tr>
      <w:tr w:rsidR="005F274D" w:rsidRPr="005F274D" w:rsidTr="003D1E6D">
        <w:trPr>
          <w:trHeight w:val="537"/>
        </w:trPr>
        <w:tc>
          <w:tcPr>
            <w:tcW w:w="2235" w:type="dxa"/>
            <w:shd w:val="clear" w:color="auto" w:fill="B8CCE4" w:themeFill="accent1" w:themeFillTint="66"/>
            <w:vAlign w:val="center"/>
          </w:tcPr>
          <w:p w:rsidR="005F274D" w:rsidRPr="003D1E6D" w:rsidRDefault="005F274D" w:rsidP="003D1E6D">
            <w:pPr>
              <w:rPr>
                <w:b/>
                <w:lang w:val="en-US"/>
              </w:rPr>
            </w:pPr>
            <w:r w:rsidRPr="003D1E6D">
              <w:rPr>
                <w:b/>
                <w:lang w:val="en-US"/>
              </w:rPr>
              <w:t>frz. Nationalmannschaft</w:t>
            </w:r>
          </w:p>
        </w:tc>
        <w:tc>
          <w:tcPr>
            <w:tcW w:w="6977" w:type="dxa"/>
            <w:vAlign w:val="center"/>
          </w:tcPr>
          <w:p w:rsidR="005F274D" w:rsidRPr="005F274D" w:rsidRDefault="005F274D" w:rsidP="003D1E6D">
            <w:pPr>
              <w:rPr>
                <w:i/>
                <w:lang w:val="en-US"/>
              </w:rPr>
            </w:pPr>
          </w:p>
        </w:tc>
      </w:tr>
      <w:tr w:rsidR="005F274D" w:rsidRPr="005F274D" w:rsidTr="003D1E6D">
        <w:trPr>
          <w:trHeight w:val="537"/>
        </w:trPr>
        <w:tc>
          <w:tcPr>
            <w:tcW w:w="2235" w:type="dxa"/>
            <w:shd w:val="clear" w:color="auto" w:fill="B8CCE4" w:themeFill="accent1" w:themeFillTint="66"/>
            <w:vAlign w:val="center"/>
          </w:tcPr>
          <w:p w:rsidR="005F274D" w:rsidRPr="003D1E6D" w:rsidRDefault="005F274D" w:rsidP="003D1E6D">
            <w:pPr>
              <w:rPr>
                <w:b/>
                <w:lang w:val="en-US"/>
              </w:rPr>
            </w:pPr>
            <w:r w:rsidRPr="003D1E6D">
              <w:rPr>
                <w:b/>
                <w:lang w:val="en-US"/>
              </w:rPr>
              <w:t>nerven</w:t>
            </w:r>
          </w:p>
        </w:tc>
        <w:tc>
          <w:tcPr>
            <w:tcW w:w="6977" w:type="dxa"/>
            <w:vAlign w:val="center"/>
          </w:tcPr>
          <w:p w:rsidR="005F274D" w:rsidRDefault="005F274D" w:rsidP="003D1E6D">
            <w:pPr>
              <w:rPr>
                <w:i/>
                <w:lang w:val="en-US"/>
              </w:rPr>
            </w:pPr>
          </w:p>
        </w:tc>
      </w:tr>
      <w:tr w:rsidR="005F274D" w:rsidRPr="005F274D" w:rsidTr="003D1E6D">
        <w:trPr>
          <w:trHeight w:val="537"/>
        </w:trPr>
        <w:tc>
          <w:tcPr>
            <w:tcW w:w="2235" w:type="dxa"/>
            <w:shd w:val="clear" w:color="auto" w:fill="B8CCE4" w:themeFill="accent1" w:themeFillTint="66"/>
            <w:vAlign w:val="center"/>
          </w:tcPr>
          <w:p w:rsidR="005F274D" w:rsidRPr="003D1E6D" w:rsidRDefault="005F274D" w:rsidP="003D1E6D">
            <w:pPr>
              <w:rPr>
                <w:b/>
                <w:lang w:val="en-US"/>
              </w:rPr>
            </w:pPr>
            <w:r w:rsidRPr="003D1E6D">
              <w:rPr>
                <w:b/>
                <w:lang w:val="en-US"/>
              </w:rPr>
              <w:t>voranschreiten</w:t>
            </w:r>
          </w:p>
        </w:tc>
        <w:tc>
          <w:tcPr>
            <w:tcW w:w="6977" w:type="dxa"/>
            <w:vAlign w:val="center"/>
          </w:tcPr>
          <w:p w:rsidR="005F274D" w:rsidRDefault="005F274D" w:rsidP="003D1E6D">
            <w:pPr>
              <w:rPr>
                <w:i/>
                <w:lang w:val="en-US"/>
              </w:rPr>
            </w:pPr>
          </w:p>
        </w:tc>
      </w:tr>
      <w:tr w:rsidR="005F274D" w:rsidRPr="005F274D" w:rsidTr="003D1E6D">
        <w:trPr>
          <w:trHeight w:val="537"/>
        </w:trPr>
        <w:tc>
          <w:tcPr>
            <w:tcW w:w="2235" w:type="dxa"/>
            <w:shd w:val="clear" w:color="auto" w:fill="B8CCE4" w:themeFill="accent1" w:themeFillTint="66"/>
            <w:vAlign w:val="center"/>
          </w:tcPr>
          <w:p w:rsidR="005F274D" w:rsidRPr="003D1E6D" w:rsidRDefault="005F274D" w:rsidP="003D1E6D">
            <w:pPr>
              <w:rPr>
                <w:b/>
                <w:lang w:val="en-US"/>
              </w:rPr>
            </w:pPr>
            <w:r w:rsidRPr="003D1E6D">
              <w:rPr>
                <w:b/>
                <w:lang w:val="en-US"/>
              </w:rPr>
              <w:t>Bayern München</w:t>
            </w:r>
          </w:p>
        </w:tc>
        <w:tc>
          <w:tcPr>
            <w:tcW w:w="6977" w:type="dxa"/>
            <w:vAlign w:val="center"/>
          </w:tcPr>
          <w:p w:rsidR="005F274D" w:rsidRDefault="005F274D" w:rsidP="003D1E6D">
            <w:pPr>
              <w:rPr>
                <w:i/>
                <w:lang w:val="en-US"/>
              </w:rPr>
            </w:pPr>
          </w:p>
        </w:tc>
      </w:tr>
      <w:tr w:rsidR="005F274D" w:rsidRPr="005F274D" w:rsidTr="003D1E6D">
        <w:trPr>
          <w:trHeight w:val="537"/>
        </w:trPr>
        <w:tc>
          <w:tcPr>
            <w:tcW w:w="2235" w:type="dxa"/>
            <w:shd w:val="clear" w:color="auto" w:fill="B8CCE4" w:themeFill="accent1" w:themeFillTint="66"/>
            <w:vAlign w:val="center"/>
          </w:tcPr>
          <w:p w:rsidR="005F274D" w:rsidRPr="003D1E6D" w:rsidRDefault="005F274D" w:rsidP="003D1E6D">
            <w:pPr>
              <w:rPr>
                <w:b/>
                <w:lang w:val="en-US"/>
              </w:rPr>
            </w:pPr>
            <w:r w:rsidRPr="003D1E6D">
              <w:rPr>
                <w:b/>
                <w:lang w:val="en-US"/>
              </w:rPr>
              <w:lastRenderedPageBreak/>
              <w:t>Freispruch beantragen</w:t>
            </w:r>
          </w:p>
        </w:tc>
        <w:tc>
          <w:tcPr>
            <w:tcW w:w="6977" w:type="dxa"/>
            <w:vAlign w:val="center"/>
          </w:tcPr>
          <w:p w:rsidR="005F274D" w:rsidRPr="005F274D" w:rsidRDefault="005F274D" w:rsidP="003D1E6D">
            <w:pPr>
              <w:rPr>
                <w:i/>
                <w:lang w:val="en-US"/>
              </w:rPr>
            </w:pPr>
          </w:p>
        </w:tc>
      </w:tr>
      <w:tr w:rsidR="005F274D" w:rsidRPr="005F274D" w:rsidTr="003D1E6D">
        <w:trPr>
          <w:trHeight w:val="537"/>
        </w:trPr>
        <w:tc>
          <w:tcPr>
            <w:tcW w:w="2235" w:type="dxa"/>
            <w:shd w:val="clear" w:color="auto" w:fill="B8CCE4" w:themeFill="accent1" w:themeFillTint="66"/>
            <w:vAlign w:val="center"/>
          </w:tcPr>
          <w:p w:rsidR="005F274D" w:rsidRPr="003D1E6D" w:rsidRDefault="005F274D" w:rsidP="003D1E6D">
            <w:pPr>
              <w:rPr>
                <w:b/>
                <w:lang w:val="en-US"/>
              </w:rPr>
            </w:pPr>
            <w:r w:rsidRPr="003D1E6D">
              <w:rPr>
                <w:b/>
                <w:lang w:val="en-US"/>
              </w:rPr>
              <w:t>Prostituierte</w:t>
            </w:r>
          </w:p>
        </w:tc>
        <w:tc>
          <w:tcPr>
            <w:tcW w:w="6977" w:type="dxa"/>
            <w:vAlign w:val="center"/>
          </w:tcPr>
          <w:p w:rsidR="005F274D" w:rsidRPr="005F274D" w:rsidRDefault="005F274D" w:rsidP="003D1E6D">
            <w:pPr>
              <w:rPr>
                <w:i/>
                <w:lang w:val="en-US"/>
              </w:rPr>
            </w:pPr>
          </w:p>
        </w:tc>
      </w:tr>
      <w:tr w:rsidR="005F274D" w:rsidRPr="005F274D" w:rsidTr="003D1E6D">
        <w:trPr>
          <w:trHeight w:val="537"/>
        </w:trPr>
        <w:tc>
          <w:tcPr>
            <w:tcW w:w="2235" w:type="dxa"/>
            <w:shd w:val="clear" w:color="auto" w:fill="B8CCE4" w:themeFill="accent1" w:themeFillTint="66"/>
            <w:vAlign w:val="center"/>
          </w:tcPr>
          <w:p w:rsidR="005F274D" w:rsidRPr="003D1E6D" w:rsidRDefault="005F274D" w:rsidP="003D1E6D">
            <w:pPr>
              <w:rPr>
                <w:b/>
              </w:rPr>
            </w:pPr>
            <w:r w:rsidRPr="003D1E6D">
              <w:rPr>
                <w:b/>
              </w:rPr>
              <w:t>blaues Trikot (der frz. Nationalmannschaft)</w:t>
            </w:r>
          </w:p>
        </w:tc>
        <w:tc>
          <w:tcPr>
            <w:tcW w:w="6977" w:type="dxa"/>
            <w:vAlign w:val="center"/>
          </w:tcPr>
          <w:p w:rsidR="005F274D" w:rsidRPr="00A55388" w:rsidRDefault="005F274D" w:rsidP="003D1E6D">
            <w:pPr>
              <w:rPr>
                <w:i/>
              </w:rPr>
            </w:pPr>
          </w:p>
        </w:tc>
      </w:tr>
    </w:tbl>
    <w:p w:rsidR="00404AA0" w:rsidRPr="00A55388" w:rsidRDefault="00404AA0" w:rsidP="00290629"/>
    <w:p w:rsidR="00404AA0" w:rsidRDefault="003D1E6D" w:rsidP="0059438D">
      <w:pPr>
        <w:spacing w:after="0" w:line="240" w:lineRule="auto"/>
        <w:ind w:left="284" w:hanging="284"/>
        <w:rPr>
          <w:lang w:val="en-US"/>
        </w:rPr>
      </w:pPr>
      <w:r>
        <w:rPr>
          <w:lang w:val="fr-FR"/>
        </w:rPr>
        <w:t>b)</w:t>
      </w:r>
      <w:r>
        <w:rPr>
          <w:lang w:val="fr-FR"/>
        </w:rPr>
        <w:tab/>
      </w:r>
      <w:r w:rsidR="00404AA0" w:rsidRPr="002F1AB1">
        <w:rPr>
          <w:lang w:val="fr-FR"/>
        </w:rPr>
        <w:t xml:space="preserve">Soulignez dans le texte français les mots/les expressions/les constructions qui pourraient vous être utiles pour exprimer en français les informations allemandes. </w:t>
      </w:r>
      <w:r w:rsidR="0059438D">
        <w:rPr>
          <w:lang w:val="en-US"/>
        </w:rPr>
        <w:t>Notez-</w:t>
      </w:r>
      <w:r w:rsidR="00A10FAF">
        <w:rPr>
          <w:lang w:val="en-US"/>
        </w:rPr>
        <w:t xml:space="preserve">les ainsi que leurs </w:t>
      </w:r>
      <w:r w:rsidR="00AE79A6">
        <w:rPr>
          <w:lang w:val="en-US"/>
        </w:rPr>
        <w:t>é</w:t>
      </w:r>
      <w:r w:rsidR="00A10FAF">
        <w:rPr>
          <w:lang w:val="en-US"/>
        </w:rPr>
        <w:t>quivalents a</w:t>
      </w:r>
      <w:r w:rsidR="0059438D">
        <w:rPr>
          <w:lang w:val="en-US"/>
        </w:rPr>
        <w:t>llemands</w:t>
      </w:r>
      <w:r w:rsidR="00A10FAF">
        <w:rPr>
          <w:lang w:val="en-US"/>
        </w:rPr>
        <w:t xml:space="preserve"> </w:t>
      </w:r>
      <w:r>
        <w:rPr>
          <w:lang w:val="en-US"/>
        </w:rPr>
        <w:t>(</w:t>
      </w:r>
      <w:r w:rsidR="00A10FAF" w:rsidRPr="0059438D">
        <w:rPr>
          <w:lang w:val="en-US"/>
        </w:rPr>
        <w:sym w:font="Webdings" w:char="F0D1"/>
      </w:r>
      <w:r w:rsidR="00A10FAF" w:rsidRPr="0059438D">
        <w:rPr>
          <w:lang w:val="en-US"/>
        </w:rPr>
        <w:sym w:font="Webdings" w:char="F0D1"/>
      </w:r>
      <w:r>
        <w:rPr>
          <w:lang w:val="en-US"/>
        </w:rPr>
        <w:t>)</w:t>
      </w:r>
      <w:r w:rsidR="00A10FAF">
        <w:rPr>
          <w:lang w:val="en-US"/>
        </w:rPr>
        <w:t>.</w:t>
      </w:r>
    </w:p>
    <w:p w:rsidR="00A10FAF" w:rsidRPr="00404AA0" w:rsidRDefault="00A10FAF" w:rsidP="0059438D">
      <w:pPr>
        <w:spacing w:after="0" w:line="240" w:lineRule="auto"/>
        <w:ind w:left="284" w:hanging="284"/>
        <w:rPr>
          <w:lang w:val="en-US"/>
        </w:rPr>
      </w:pPr>
    </w:p>
    <w:tbl>
      <w:tblPr>
        <w:tblStyle w:val="Tabellenraster"/>
        <w:tblW w:w="0" w:type="auto"/>
        <w:tblLook w:val="04A0" w:firstRow="1" w:lastRow="0" w:firstColumn="1" w:lastColumn="0" w:noHBand="0" w:noVBand="1"/>
      </w:tblPr>
      <w:tblGrid>
        <w:gridCol w:w="3652"/>
        <w:gridCol w:w="5560"/>
      </w:tblGrid>
      <w:tr w:rsidR="0059438D" w:rsidRPr="003D1E6D" w:rsidTr="0059438D">
        <w:tc>
          <w:tcPr>
            <w:tcW w:w="3652" w:type="dxa"/>
            <w:shd w:val="clear" w:color="auto" w:fill="B8CCE4" w:themeFill="accent1" w:themeFillTint="66"/>
          </w:tcPr>
          <w:p w:rsidR="0059438D" w:rsidRPr="003D1E6D" w:rsidRDefault="0059438D" w:rsidP="0059438D">
            <w:pPr>
              <w:rPr>
                <w:b/>
                <w:lang w:val="en-US"/>
              </w:rPr>
            </w:pPr>
            <w:r w:rsidRPr="003D1E6D">
              <w:rPr>
                <w:b/>
                <w:lang w:val="en-US"/>
              </w:rPr>
              <w:t>Expressions françaises</w:t>
            </w:r>
          </w:p>
        </w:tc>
        <w:tc>
          <w:tcPr>
            <w:tcW w:w="5560" w:type="dxa"/>
          </w:tcPr>
          <w:p w:rsidR="0059438D" w:rsidRPr="003D1E6D" w:rsidRDefault="0059438D" w:rsidP="0059438D">
            <w:pPr>
              <w:rPr>
                <w:b/>
                <w:i/>
                <w:lang w:val="en-US"/>
              </w:rPr>
            </w:pPr>
            <w:r w:rsidRPr="003D1E6D">
              <w:rPr>
                <w:b/>
                <w:i/>
                <w:lang w:val="en-US"/>
              </w:rPr>
              <w:t>Équivalents allemands</w:t>
            </w:r>
          </w:p>
        </w:tc>
      </w:tr>
      <w:tr w:rsidR="0059438D" w:rsidRPr="003D1E6D" w:rsidTr="0059438D">
        <w:tc>
          <w:tcPr>
            <w:tcW w:w="3652" w:type="dxa"/>
            <w:shd w:val="clear" w:color="auto" w:fill="B8CCE4" w:themeFill="accent1" w:themeFillTint="66"/>
          </w:tcPr>
          <w:p w:rsidR="0059438D" w:rsidRPr="003D1E6D" w:rsidRDefault="0059438D" w:rsidP="0059438D">
            <w:pPr>
              <w:rPr>
                <w:lang w:val="en-US"/>
              </w:rPr>
            </w:pPr>
            <w:r w:rsidRPr="003D1E6D">
              <w:rPr>
                <w:lang w:val="en-US"/>
              </w:rPr>
              <w:t>…</w:t>
            </w:r>
          </w:p>
        </w:tc>
        <w:tc>
          <w:tcPr>
            <w:tcW w:w="5560" w:type="dxa"/>
          </w:tcPr>
          <w:p w:rsidR="0059438D" w:rsidRPr="003D1E6D" w:rsidRDefault="0059438D" w:rsidP="0059438D">
            <w:pPr>
              <w:rPr>
                <w:i/>
                <w:lang w:val="en-US"/>
              </w:rPr>
            </w:pPr>
            <w:r w:rsidRPr="003D1E6D">
              <w:rPr>
                <w:i/>
                <w:lang w:val="en-US"/>
              </w:rPr>
              <w:t>…</w:t>
            </w:r>
          </w:p>
        </w:tc>
      </w:tr>
      <w:tr w:rsidR="0059438D" w:rsidRPr="003D1E6D" w:rsidTr="0059438D">
        <w:tc>
          <w:tcPr>
            <w:tcW w:w="3652" w:type="dxa"/>
            <w:shd w:val="clear" w:color="auto" w:fill="B8CCE4" w:themeFill="accent1" w:themeFillTint="66"/>
          </w:tcPr>
          <w:p w:rsidR="0059438D" w:rsidRPr="003D1E6D" w:rsidRDefault="0059438D" w:rsidP="0059438D">
            <w:pPr>
              <w:rPr>
                <w:lang w:val="en-US"/>
              </w:rPr>
            </w:pPr>
            <w:r w:rsidRPr="003D1E6D">
              <w:rPr>
                <w:lang w:val="en-US"/>
              </w:rPr>
              <w:t>…</w:t>
            </w:r>
          </w:p>
        </w:tc>
        <w:tc>
          <w:tcPr>
            <w:tcW w:w="5560" w:type="dxa"/>
          </w:tcPr>
          <w:p w:rsidR="0059438D" w:rsidRPr="003D1E6D" w:rsidRDefault="0059438D" w:rsidP="0059438D">
            <w:pPr>
              <w:rPr>
                <w:i/>
                <w:lang w:val="en-US"/>
              </w:rPr>
            </w:pPr>
            <w:r w:rsidRPr="003D1E6D">
              <w:rPr>
                <w:i/>
                <w:lang w:val="en-US"/>
              </w:rPr>
              <w:t>…</w:t>
            </w:r>
          </w:p>
        </w:tc>
      </w:tr>
    </w:tbl>
    <w:p w:rsidR="003D1E6D" w:rsidRDefault="003D1E6D" w:rsidP="003D1E6D">
      <w:pPr>
        <w:rPr>
          <w:lang w:val="en-US"/>
        </w:rPr>
      </w:pPr>
    </w:p>
    <w:p w:rsidR="00E6389A" w:rsidRDefault="00E6389A">
      <w:r>
        <w:br w:type="page"/>
      </w:r>
    </w:p>
    <w:p w:rsidR="00D5301A" w:rsidRDefault="00546F5F" w:rsidP="0067319F">
      <w:pPr>
        <w:pStyle w:val="Listenabsatz"/>
        <w:ind w:left="0"/>
        <w:rPr>
          <w:i/>
          <w:lang w:val="fr-FR"/>
        </w:rPr>
      </w:pPr>
      <w:r>
        <w:rPr>
          <w:b/>
          <w:lang w:val="en-US"/>
        </w:rPr>
        <w:lastRenderedPageBreak/>
        <w:t>É</w:t>
      </w:r>
      <w:r w:rsidRPr="001325F0">
        <w:rPr>
          <w:b/>
          <w:lang w:val="en-US"/>
        </w:rPr>
        <w:t xml:space="preserve">tape no. </w:t>
      </w:r>
      <w:r>
        <w:rPr>
          <w:b/>
          <w:lang w:val="en-US"/>
        </w:rPr>
        <w:t>6</w:t>
      </w:r>
      <w:r w:rsidR="0025120E">
        <w:rPr>
          <w:i/>
          <w:noProof/>
          <w:lang w:eastAsia="de-DE"/>
        </w:rPr>
        <w:pict>
          <v:shape id="_x0000_s1031" type="#_x0000_t75" style="position:absolute;margin-left:-9.2pt;margin-top:-26.1pt;width:17pt;height:35.45pt;z-index:251765760;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31" DrawAspect="Content" ObjectID="_1470748878" r:id="rId27"/>
        </w:pic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111"/>
      </w:tblGrid>
      <w:tr w:rsidR="00D5301A" w:rsidRPr="0025120E" w:rsidTr="00086640">
        <w:tc>
          <w:tcPr>
            <w:tcW w:w="1101" w:type="dxa"/>
          </w:tcPr>
          <w:p w:rsidR="00D5301A" w:rsidRDefault="00D5301A" w:rsidP="00086640">
            <w:pPr>
              <w:rPr>
                <w:b/>
                <w:lang w:val="fr-FR"/>
              </w:rPr>
            </w:pPr>
            <w:r>
              <w:rPr>
                <w:noProof/>
                <w:lang w:eastAsia="de-DE"/>
              </w:rPr>
              <w:drawing>
                <wp:inline distT="0" distB="0" distL="0" distR="0">
                  <wp:extent cx="455553" cy="343879"/>
                  <wp:effectExtent l="0" t="0" r="1905" b="0"/>
                  <wp:docPr id="293" name="Grafik 293"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8111" w:type="dxa"/>
            <w:vAlign w:val="center"/>
          </w:tcPr>
          <w:p w:rsidR="00D5301A" w:rsidRDefault="00BF3C74" w:rsidP="00086640">
            <w:pPr>
              <w:tabs>
                <w:tab w:val="left" w:pos="284"/>
              </w:tabs>
              <w:rPr>
                <w:b/>
                <w:lang w:val="fr-FR"/>
              </w:rPr>
            </w:pPr>
            <w:r w:rsidRPr="00AD63F5">
              <w:rPr>
                <w:b/>
                <w:lang w:val="fr-FR"/>
              </w:rPr>
              <w:t>Option -</w:t>
            </w:r>
            <w:r w:rsidRPr="00AD63F5">
              <w:rPr>
                <w:lang w:val="fr-FR"/>
              </w:rPr>
              <w:t xml:space="preserve"> </w:t>
            </w:r>
            <w:r w:rsidRPr="00AD63F5">
              <w:rPr>
                <w:b/>
                <w:lang w:val="fr-FR"/>
              </w:rPr>
              <w:t>Expressions utiles pour la médiation</w:t>
            </w:r>
            <w:r w:rsidR="00D5301A" w:rsidRPr="002F1AB1">
              <w:rPr>
                <w:b/>
                <w:lang w:val="fr-FR"/>
              </w:rPr>
              <w:t xml:space="preserve"> </w:t>
            </w:r>
          </w:p>
        </w:tc>
      </w:tr>
    </w:tbl>
    <w:p w:rsidR="00D5301A" w:rsidRPr="00AD63F5" w:rsidRDefault="00BF3C74" w:rsidP="00D5301A">
      <w:pPr>
        <w:spacing w:before="240"/>
        <w:rPr>
          <w:lang w:val="fr-FR"/>
        </w:rPr>
      </w:pPr>
      <w:r w:rsidRPr="00AD63F5">
        <w:rPr>
          <w:lang w:val="fr-FR"/>
        </w:rPr>
        <w:t>Pour exprimer des opinions divergentes</w:t>
      </w:r>
      <w:r w:rsidR="0030550C">
        <w:rPr>
          <w:lang w:val="fr-FR"/>
        </w:rPr>
        <w:t>,</w:t>
      </w:r>
      <w:r w:rsidRPr="00AD63F5">
        <w:rPr>
          <w:lang w:val="fr-FR"/>
        </w:rPr>
        <w:t xml:space="preserve"> on a besoin d’un certain lexique. Notez l’équivalent des expressions soulignées dans le contexte donné: </w:t>
      </w:r>
    </w:p>
    <w:tbl>
      <w:tblPr>
        <w:tblStyle w:val="MittleresRaster2-Akzent1"/>
        <w:tblW w:w="0" w:type="auto"/>
        <w:tblLook w:val="04A0" w:firstRow="1" w:lastRow="0" w:firstColumn="1" w:lastColumn="0" w:noHBand="0" w:noVBand="1"/>
      </w:tblPr>
      <w:tblGrid>
        <w:gridCol w:w="4928"/>
        <w:gridCol w:w="2126"/>
        <w:gridCol w:w="2158"/>
      </w:tblGrid>
      <w:tr w:rsidR="00D5301A" w:rsidTr="00086640">
        <w:trPr>
          <w:cnfStyle w:val="100000000000" w:firstRow="1" w:lastRow="0" w:firstColumn="0" w:lastColumn="0" w:oddVBand="0" w:evenVBand="0" w:oddHBand="0" w:evenHBand="0" w:firstRowFirstColumn="0" w:firstRowLastColumn="0" w:lastRowFirstColumn="0" w:lastRowLastColumn="0"/>
          <w:trHeight w:val="806"/>
        </w:trPr>
        <w:tc>
          <w:tcPr>
            <w:cnfStyle w:val="001000000100" w:firstRow="0" w:lastRow="0" w:firstColumn="1" w:lastColumn="0" w:oddVBand="0" w:evenVBand="0" w:oddHBand="0" w:evenHBand="0" w:firstRowFirstColumn="1"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lang w:val="fr-FR"/>
              </w:rPr>
              <w:t xml:space="preserve">On lui </w:t>
            </w:r>
            <w:r w:rsidRPr="00AD63F5">
              <w:rPr>
                <w:u w:val="single"/>
                <w:lang w:val="fr-FR"/>
              </w:rPr>
              <w:t>pardonne</w:t>
            </w:r>
            <w:r w:rsidRPr="00AD63F5">
              <w:rPr>
                <w:lang w:val="fr-FR"/>
              </w:rPr>
              <w:t xml:space="preserve"> ses fautes.</w:t>
            </w:r>
          </w:p>
          <w:p w:rsidR="00D5301A" w:rsidRPr="00AD63F5" w:rsidRDefault="00D5301A" w:rsidP="00086640">
            <w:pPr>
              <w:spacing w:after="200" w:line="276" w:lineRule="auto"/>
              <w:rPr>
                <w:lang w:val="fr-FR"/>
              </w:rPr>
            </w:pPr>
          </w:p>
        </w:tc>
        <w:tc>
          <w:tcPr>
            <w:tcW w:w="2126" w:type="dxa"/>
            <w:vAlign w:val="center"/>
          </w:tcPr>
          <w:p w:rsidR="00D5301A" w:rsidRPr="00D5301A" w:rsidRDefault="00D5301A" w:rsidP="00086640">
            <w:pPr>
              <w:cnfStyle w:val="100000000000" w:firstRow="1" w:lastRow="0" w:firstColumn="0" w:lastColumn="0" w:oddVBand="0" w:evenVBand="0" w:oddHBand="0" w:evenHBand="0" w:firstRowFirstColumn="0" w:firstRowLastColumn="0" w:lastRowFirstColumn="0" w:lastRowLastColumn="0"/>
              <w:rPr>
                <w:b w:val="0"/>
                <w:lang w:val="en-US"/>
              </w:rPr>
            </w:pPr>
            <w:r w:rsidRPr="00D5301A">
              <w:rPr>
                <w:b w:val="0"/>
              </w:rPr>
              <w:t>pardonner qc à qn</w:t>
            </w:r>
          </w:p>
        </w:tc>
        <w:tc>
          <w:tcPr>
            <w:tcW w:w="2158" w:type="dxa"/>
            <w:vAlign w:val="center"/>
          </w:tcPr>
          <w:p w:rsidR="00D5301A" w:rsidRPr="00D5301A" w:rsidRDefault="00D5301A" w:rsidP="00086640">
            <w:pPr>
              <w:cnfStyle w:val="100000000000" w:firstRow="1" w:lastRow="0" w:firstColumn="0" w:lastColumn="0" w:oddVBand="0" w:evenVBand="0" w:oddHBand="0" w:evenHBand="0" w:firstRowFirstColumn="0" w:firstRowLastColumn="0" w:lastRowFirstColumn="0" w:lastRowLastColumn="0"/>
              <w:rPr>
                <w:b w:val="0"/>
                <w:lang w:val="en-US"/>
              </w:rPr>
            </w:pPr>
            <w:r w:rsidRPr="00D5301A">
              <w:rPr>
                <w:b w:val="0"/>
              </w:rPr>
              <w:t>jdm. etw.- verzeihen</w:t>
            </w:r>
          </w:p>
        </w:tc>
      </w:tr>
      <w:tr w:rsidR="00D5301A" w:rsidTr="00086640">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u w:val="single"/>
                <w:lang w:val="fr-FR"/>
              </w:rPr>
              <w:t>D’un côté</w:t>
            </w:r>
            <w:r w:rsidRPr="00AD63F5">
              <w:rPr>
                <w:lang w:val="fr-FR"/>
              </w:rPr>
              <w:t xml:space="preserve"> on l’apprécie, </w:t>
            </w:r>
            <w:r w:rsidRPr="00AD63F5">
              <w:rPr>
                <w:u w:val="single"/>
                <w:lang w:val="fr-FR"/>
              </w:rPr>
              <w:t>de l’autre</w:t>
            </w:r>
            <w:r w:rsidRPr="00AD63F5">
              <w:rPr>
                <w:lang w:val="fr-FR"/>
              </w:rPr>
              <w:t xml:space="preserve"> on le craint.</w:t>
            </w:r>
          </w:p>
        </w:tc>
        <w:tc>
          <w:tcPr>
            <w:tcW w:w="2126" w:type="dxa"/>
            <w:vAlign w:val="center"/>
          </w:tcPr>
          <w:p w:rsidR="00D5301A" w:rsidRPr="00D5301A" w:rsidRDefault="00D5301A" w:rsidP="00086640">
            <w:pPr>
              <w:cnfStyle w:val="000000100000" w:firstRow="0" w:lastRow="0" w:firstColumn="0" w:lastColumn="0" w:oddVBand="0" w:evenVBand="0" w:oddHBand="1" w:evenHBand="0" w:firstRowFirstColumn="0" w:firstRowLastColumn="0" w:lastRowFirstColumn="0" w:lastRowLastColumn="0"/>
              <w:rPr>
                <w:lang w:val="en-US"/>
              </w:rPr>
            </w:pPr>
            <w:r>
              <w:t>d</w:t>
            </w:r>
            <w:r w:rsidRPr="00D5301A">
              <w:t>’un côté … de l’autre</w:t>
            </w:r>
          </w:p>
        </w:tc>
        <w:tc>
          <w:tcPr>
            <w:tcW w:w="2158" w:type="dxa"/>
            <w:vAlign w:val="center"/>
          </w:tcPr>
          <w:p w:rsidR="00D5301A" w:rsidRPr="00D5301A" w:rsidRDefault="00D5301A" w:rsidP="00086640">
            <w:pPr>
              <w:cnfStyle w:val="000000100000" w:firstRow="0" w:lastRow="0" w:firstColumn="0" w:lastColumn="0" w:oddVBand="0" w:evenVBand="0" w:oddHBand="1" w:evenHBand="0" w:firstRowFirstColumn="0" w:firstRowLastColumn="0" w:lastRowFirstColumn="0" w:lastRowLastColumn="0"/>
              <w:rPr>
                <w:lang w:val="en-US"/>
              </w:rPr>
            </w:pPr>
            <w:r w:rsidRPr="00D5301A">
              <w:t>einerseits … andererseits</w:t>
            </w:r>
          </w:p>
        </w:tc>
      </w:tr>
      <w:tr w:rsidR="00D5301A" w:rsidRPr="0025120E" w:rsidTr="00086640">
        <w:trPr>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lang w:val="fr-FR"/>
              </w:rPr>
              <w:t xml:space="preserve">On </w:t>
            </w:r>
            <w:r w:rsidRPr="00AD63F5">
              <w:rPr>
                <w:u w:val="single"/>
                <w:lang w:val="fr-FR"/>
              </w:rPr>
              <w:t>apprécie</w:t>
            </w:r>
            <w:r w:rsidRPr="00AD63F5">
              <w:rPr>
                <w:lang w:val="fr-FR"/>
              </w:rPr>
              <w:t xml:space="preserve"> beaucoup ses qualités humaines. </w:t>
            </w:r>
          </w:p>
          <w:p w:rsidR="00D5301A" w:rsidRPr="00AD63F5" w:rsidRDefault="00D5301A" w:rsidP="00086640">
            <w:pPr>
              <w:spacing w:after="200" w:line="276" w:lineRule="auto"/>
              <w:rPr>
                <w:lang w:val="fr-FR"/>
              </w:rPr>
            </w:pPr>
          </w:p>
        </w:tc>
        <w:tc>
          <w:tcPr>
            <w:tcW w:w="2126"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r>
      <w:tr w:rsidR="00D5301A" w:rsidRPr="0025120E" w:rsidTr="00086640">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lang w:val="fr-FR"/>
              </w:rPr>
              <w:t xml:space="preserve">On </w:t>
            </w:r>
            <w:r w:rsidRPr="00AD63F5">
              <w:rPr>
                <w:u w:val="single"/>
                <w:lang w:val="fr-FR"/>
              </w:rPr>
              <w:t>condamne</w:t>
            </w:r>
            <w:r w:rsidRPr="00AD63F5">
              <w:rPr>
                <w:lang w:val="fr-FR"/>
              </w:rPr>
              <w:t xml:space="preserve"> son comportement à l’égard de ses amis. </w:t>
            </w:r>
          </w:p>
          <w:p w:rsidR="00D5301A" w:rsidRPr="00AD63F5" w:rsidRDefault="00D5301A" w:rsidP="00086640">
            <w:pPr>
              <w:spacing w:after="200" w:line="276" w:lineRule="auto"/>
              <w:rPr>
                <w:lang w:val="fr-FR"/>
              </w:rPr>
            </w:pPr>
          </w:p>
        </w:tc>
        <w:tc>
          <w:tcPr>
            <w:tcW w:w="2126"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r>
      <w:tr w:rsidR="00D5301A" w:rsidTr="00086640">
        <w:trPr>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25120E" w:rsidRDefault="00D5301A" w:rsidP="0025120E">
            <w:pPr>
              <w:spacing w:after="200" w:line="276" w:lineRule="auto"/>
              <w:rPr>
                <w:lang w:val="fr-FR"/>
              </w:rPr>
            </w:pPr>
            <w:bookmarkStart w:id="0" w:name="_GoBack"/>
            <w:r w:rsidRPr="0025120E">
              <w:rPr>
                <w:lang w:val="fr-FR"/>
              </w:rPr>
              <w:t xml:space="preserve">On juge son caractère. </w:t>
            </w:r>
          </w:p>
          <w:bookmarkEnd w:id="0"/>
          <w:p w:rsidR="00D5301A" w:rsidRPr="00D5301A" w:rsidRDefault="00D5301A" w:rsidP="00086640">
            <w:pPr>
              <w:rPr>
                <w:b w:val="0"/>
                <w:lang w:val="en-US"/>
              </w:rPr>
            </w:pPr>
          </w:p>
        </w:tc>
        <w:tc>
          <w:tcPr>
            <w:tcW w:w="2126" w:type="dxa"/>
            <w:vAlign w:val="center"/>
          </w:tcPr>
          <w:p w:rsidR="00D5301A" w:rsidRDefault="00D5301A" w:rsidP="00086640">
            <w:pPr>
              <w:cnfStyle w:val="000000000000" w:firstRow="0" w:lastRow="0" w:firstColumn="0" w:lastColumn="0" w:oddVBand="0" w:evenVBand="0" w:oddHBand="0" w:evenHBand="0" w:firstRowFirstColumn="0" w:firstRowLastColumn="0" w:lastRowFirstColumn="0" w:lastRowLastColumn="0"/>
              <w:rPr>
                <w:lang w:val="en-US"/>
              </w:rPr>
            </w:pPr>
          </w:p>
        </w:tc>
        <w:tc>
          <w:tcPr>
            <w:tcW w:w="2158" w:type="dxa"/>
            <w:vAlign w:val="center"/>
          </w:tcPr>
          <w:p w:rsidR="00D5301A" w:rsidRDefault="00D5301A" w:rsidP="00086640">
            <w:pPr>
              <w:cnfStyle w:val="000000000000" w:firstRow="0" w:lastRow="0" w:firstColumn="0" w:lastColumn="0" w:oddVBand="0" w:evenVBand="0" w:oddHBand="0" w:evenHBand="0" w:firstRowFirstColumn="0" w:firstRowLastColumn="0" w:lastRowFirstColumn="0" w:lastRowLastColumn="0"/>
              <w:rPr>
                <w:lang w:val="en-US"/>
              </w:rPr>
            </w:pPr>
          </w:p>
        </w:tc>
      </w:tr>
      <w:tr w:rsidR="00D5301A" w:rsidRPr="0025120E" w:rsidTr="00086640">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lang w:val="fr-FR"/>
              </w:rPr>
              <w:t xml:space="preserve">On </w:t>
            </w:r>
            <w:r w:rsidRPr="00AD63F5">
              <w:rPr>
                <w:u w:val="single"/>
                <w:lang w:val="fr-FR"/>
              </w:rPr>
              <w:t>critique</w:t>
            </w:r>
            <w:r w:rsidRPr="00AD63F5">
              <w:rPr>
                <w:lang w:val="fr-FR"/>
              </w:rPr>
              <w:t xml:space="preserve"> sévèrement son attitude envers ses compatriotes. </w:t>
            </w:r>
          </w:p>
          <w:p w:rsidR="00D5301A" w:rsidRPr="00AD63F5" w:rsidRDefault="00D5301A" w:rsidP="00086640">
            <w:pPr>
              <w:spacing w:after="200" w:line="276" w:lineRule="auto"/>
              <w:rPr>
                <w:lang w:val="fr-FR"/>
              </w:rPr>
            </w:pPr>
          </w:p>
        </w:tc>
        <w:tc>
          <w:tcPr>
            <w:tcW w:w="2126"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r>
      <w:tr w:rsidR="00D5301A" w:rsidRPr="0025120E" w:rsidTr="00086640">
        <w:trPr>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lang w:val="fr-FR"/>
              </w:rPr>
              <w:t xml:space="preserve">On lui </w:t>
            </w:r>
            <w:r w:rsidRPr="00AD63F5">
              <w:rPr>
                <w:u w:val="single"/>
                <w:lang w:val="fr-FR"/>
              </w:rPr>
              <w:t>reproche</w:t>
            </w:r>
            <w:r w:rsidRPr="00AD63F5">
              <w:rPr>
                <w:lang w:val="fr-FR"/>
              </w:rPr>
              <w:t xml:space="preserve"> ses excès. </w:t>
            </w:r>
          </w:p>
          <w:p w:rsidR="00D5301A" w:rsidRPr="00AD63F5" w:rsidRDefault="00D5301A" w:rsidP="00086640">
            <w:pPr>
              <w:spacing w:after="200" w:line="276" w:lineRule="auto"/>
              <w:rPr>
                <w:lang w:val="fr-FR"/>
              </w:rPr>
            </w:pPr>
          </w:p>
        </w:tc>
        <w:tc>
          <w:tcPr>
            <w:tcW w:w="2126"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r>
      <w:tr w:rsidR="00D5301A" w:rsidRPr="0025120E" w:rsidTr="00086640">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u w:val="single"/>
                <w:lang w:val="fr-FR"/>
              </w:rPr>
              <w:t>Contrairement à</w:t>
            </w:r>
            <w:r w:rsidRPr="00AD63F5">
              <w:rPr>
                <w:lang w:val="fr-FR"/>
              </w:rPr>
              <w:t xml:space="preserve"> l’opinion générale, on </w:t>
            </w:r>
            <w:r w:rsidRPr="00AD63F5">
              <w:rPr>
                <w:u w:val="single"/>
                <w:lang w:val="fr-FR"/>
              </w:rPr>
              <w:t>accepte</w:t>
            </w:r>
            <w:r w:rsidRPr="00AD63F5">
              <w:rPr>
                <w:lang w:val="fr-FR"/>
              </w:rPr>
              <w:t xml:space="preserve"> ses faux-pas.</w:t>
            </w:r>
          </w:p>
          <w:p w:rsidR="00D5301A" w:rsidRPr="00AD63F5" w:rsidRDefault="00D5301A" w:rsidP="00086640">
            <w:pPr>
              <w:spacing w:after="200" w:line="276" w:lineRule="auto"/>
              <w:rPr>
                <w:lang w:val="fr-FR"/>
              </w:rPr>
            </w:pPr>
          </w:p>
        </w:tc>
        <w:tc>
          <w:tcPr>
            <w:tcW w:w="2126"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r>
      <w:tr w:rsidR="00D5301A" w:rsidRPr="0025120E" w:rsidTr="00086640">
        <w:trPr>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u w:val="single"/>
                <w:lang w:val="fr-FR"/>
              </w:rPr>
              <w:t>Alors que</w:t>
            </w:r>
            <w:r w:rsidRPr="00AD63F5">
              <w:rPr>
                <w:lang w:val="fr-FR"/>
              </w:rPr>
              <w:t xml:space="preserve"> les uns </w:t>
            </w:r>
            <w:r w:rsidRPr="00AD63F5">
              <w:rPr>
                <w:u w:val="single"/>
                <w:lang w:val="fr-FR"/>
              </w:rPr>
              <w:t>préfèrent</w:t>
            </w:r>
            <w:r w:rsidRPr="00AD63F5">
              <w:rPr>
                <w:lang w:val="fr-FR"/>
              </w:rPr>
              <w:t xml:space="preserve"> le football, les autres </w:t>
            </w:r>
            <w:r w:rsidRPr="00AD63F5">
              <w:rPr>
                <w:u w:val="single"/>
                <w:lang w:val="fr-FR"/>
              </w:rPr>
              <w:t>adorent</w:t>
            </w:r>
            <w:r w:rsidRPr="00AD63F5">
              <w:rPr>
                <w:lang w:val="fr-FR"/>
              </w:rPr>
              <w:t xml:space="preserve"> le basket. </w:t>
            </w:r>
          </w:p>
          <w:p w:rsidR="00D5301A" w:rsidRPr="00AD63F5" w:rsidRDefault="00D5301A" w:rsidP="00086640">
            <w:pPr>
              <w:spacing w:after="200" w:line="276" w:lineRule="auto"/>
              <w:rPr>
                <w:u w:val="single"/>
                <w:lang w:val="fr-FR"/>
              </w:rPr>
            </w:pPr>
          </w:p>
        </w:tc>
        <w:tc>
          <w:tcPr>
            <w:tcW w:w="2126"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r>
      <w:tr w:rsidR="00D5301A" w:rsidRPr="0025120E" w:rsidTr="00086640">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u w:val="single"/>
                <w:lang w:val="fr-FR"/>
              </w:rPr>
              <w:t>En comparaison avec</w:t>
            </w:r>
            <w:r w:rsidRPr="00AD63F5">
              <w:rPr>
                <w:lang w:val="fr-FR"/>
              </w:rPr>
              <w:t xml:space="preserve"> l’opinion générale</w:t>
            </w:r>
            <w:r w:rsidR="00803A41">
              <w:rPr>
                <w:b w:val="0"/>
                <w:lang w:val="fr-FR"/>
              </w:rPr>
              <w:t>,</w:t>
            </w:r>
            <w:r w:rsidRPr="00AD63F5">
              <w:rPr>
                <w:lang w:val="fr-FR"/>
              </w:rPr>
              <w:t xml:space="preserve"> son avis reste minoritaire. </w:t>
            </w:r>
          </w:p>
          <w:p w:rsidR="00D5301A" w:rsidRPr="00AD63F5" w:rsidRDefault="00D5301A" w:rsidP="00086640">
            <w:pPr>
              <w:spacing w:after="200" w:line="276" w:lineRule="auto"/>
              <w:rPr>
                <w:u w:val="single"/>
                <w:lang w:val="fr-FR"/>
              </w:rPr>
            </w:pPr>
          </w:p>
        </w:tc>
        <w:tc>
          <w:tcPr>
            <w:tcW w:w="2126"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100000" w:firstRow="0" w:lastRow="0" w:firstColumn="0" w:lastColumn="0" w:oddVBand="0" w:evenVBand="0" w:oddHBand="1" w:evenHBand="0" w:firstRowFirstColumn="0" w:firstRowLastColumn="0" w:lastRowFirstColumn="0" w:lastRowLastColumn="0"/>
              <w:rPr>
                <w:lang w:val="fr-FR"/>
              </w:rPr>
            </w:pPr>
          </w:p>
        </w:tc>
      </w:tr>
      <w:tr w:rsidR="00D5301A" w:rsidRPr="0025120E" w:rsidTr="00086640">
        <w:trPr>
          <w:trHeight w:val="806"/>
        </w:trPr>
        <w:tc>
          <w:tcPr>
            <w:cnfStyle w:val="001000000000" w:firstRow="0" w:lastRow="0" w:firstColumn="1" w:lastColumn="0" w:oddVBand="0" w:evenVBand="0" w:oddHBand="0" w:evenHBand="0" w:firstRowFirstColumn="0" w:firstRowLastColumn="0" w:lastRowFirstColumn="0" w:lastRowLastColumn="0"/>
            <w:tcW w:w="4928" w:type="dxa"/>
            <w:vAlign w:val="center"/>
          </w:tcPr>
          <w:p w:rsidR="00D5301A" w:rsidRPr="00AD63F5" w:rsidRDefault="00BF3C74" w:rsidP="00086640">
            <w:pPr>
              <w:spacing w:after="200" w:line="276" w:lineRule="auto"/>
              <w:rPr>
                <w:lang w:val="fr-FR"/>
              </w:rPr>
            </w:pPr>
            <w:r w:rsidRPr="00AD63F5">
              <w:rPr>
                <w:u w:val="single"/>
                <w:lang w:val="fr-FR"/>
              </w:rPr>
              <w:lastRenderedPageBreak/>
              <w:t>D’une part</w:t>
            </w:r>
            <w:r w:rsidR="0030550C">
              <w:rPr>
                <w:b w:val="0"/>
                <w:u w:val="single"/>
                <w:lang w:val="fr-FR"/>
              </w:rPr>
              <w:t>,</w:t>
            </w:r>
            <w:r w:rsidRPr="00AD63F5">
              <w:rPr>
                <w:lang w:val="fr-FR"/>
              </w:rPr>
              <w:t xml:space="preserve"> il est populaire, </w:t>
            </w:r>
            <w:r w:rsidRPr="00AD63F5">
              <w:rPr>
                <w:u w:val="single"/>
                <w:lang w:val="fr-FR"/>
              </w:rPr>
              <w:t>d’autre part</w:t>
            </w:r>
            <w:r w:rsidR="0030550C">
              <w:rPr>
                <w:b w:val="0"/>
                <w:u w:val="single"/>
                <w:lang w:val="fr-FR"/>
              </w:rPr>
              <w:t>,</w:t>
            </w:r>
            <w:r w:rsidRPr="00AD63F5">
              <w:rPr>
                <w:lang w:val="fr-FR"/>
              </w:rPr>
              <w:t xml:space="preserve"> il est détesté. </w:t>
            </w:r>
          </w:p>
          <w:p w:rsidR="00D5301A" w:rsidRPr="00AD63F5" w:rsidRDefault="00D5301A" w:rsidP="00086640">
            <w:pPr>
              <w:spacing w:after="200" w:line="276" w:lineRule="auto"/>
              <w:rPr>
                <w:u w:val="single"/>
                <w:lang w:val="fr-FR"/>
              </w:rPr>
            </w:pPr>
          </w:p>
        </w:tc>
        <w:tc>
          <w:tcPr>
            <w:tcW w:w="2126"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c>
          <w:tcPr>
            <w:tcW w:w="2158" w:type="dxa"/>
            <w:vAlign w:val="center"/>
          </w:tcPr>
          <w:p w:rsidR="00D5301A" w:rsidRPr="00AD63F5" w:rsidRDefault="00D5301A" w:rsidP="00086640">
            <w:pPr>
              <w:spacing w:after="200" w:line="276" w:lineRule="auto"/>
              <w:cnfStyle w:val="000000000000" w:firstRow="0" w:lastRow="0" w:firstColumn="0" w:lastColumn="0" w:oddVBand="0" w:evenVBand="0" w:oddHBand="0" w:evenHBand="0" w:firstRowFirstColumn="0" w:firstRowLastColumn="0" w:lastRowFirstColumn="0" w:lastRowLastColumn="0"/>
              <w:rPr>
                <w:lang w:val="fr-FR"/>
              </w:rPr>
            </w:pPr>
          </w:p>
        </w:tc>
      </w:tr>
    </w:tbl>
    <w:p w:rsidR="00D5301A" w:rsidRPr="00AD63F5" w:rsidRDefault="00D5301A" w:rsidP="0067319F">
      <w:pPr>
        <w:pStyle w:val="Listenabsatz"/>
        <w:ind w:left="0"/>
        <w:rPr>
          <w:i/>
          <w:lang w:val="fr-FR"/>
        </w:rPr>
      </w:pPr>
    </w:p>
    <w:p w:rsidR="00D5301A" w:rsidRPr="00AD63F5" w:rsidRDefault="00E6389A" w:rsidP="0067319F">
      <w:pPr>
        <w:pStyle w:val="Listenabsatz"/>
        <w:ind w:left="0"/>
        <w:rPr>
          <w:lang w:val="fr-FR"/>
        </w:rPr>
      </w:pPr>
      <w:r w:rsidRPr="00AD63F5">
        <w:rPr>
          <w:b/>
          <w:lang w:val="fr-FR"/>
        </w:rPr>
        <w:t>1.</w:t>
      </w:r>
      <w:r w:rsidRPr="00AD63F5">
        <w:rPr>
          <w:lang w:val="fr-FR"/>
        </w:rPr>
        <w:t xml:space="preserve"> </w:t>
      </w:r>
      <w:r w:rsidR="00D5301A" w:rsidRPr="00AD63F5">
        <w:rPr>
          <w:lang w:val="fr-FR"/>
        </w:rPr>
        <w:t>Après la lecture des deux articles, vous répondez à votre ami/e français/e. Faites une esquisse de votre mél.</w:t>
      </w:r>
    </w:p>
    <w:p w:rsidR="006B681D" w:rsidRPr="00D5301A" w:rsidRDefault="00D5301A" w:rsidP="00D5301A">
      <w:pPr>
        <w:pStyle w:val="Listenabsatz"/>
        <w:ind w:left="0"/>
        <w:rPr>
          <w:i/>
          <w:lang w:val="fr-FR"/>
        </w:rPr>
      </w:pPr>
      <w:r w:rsidRPr="00D5301A">
        <w:rPr>
          <w:lang w:val="fr-FR"/>
        </w:rPr>
        <w:t>a)</w:t>
      </w:r>
      <w:r>
        <w:rPr>
          <w:i/>
          <w:lang w:val="fr-FR"/>
        </w:rPr>
        <w:t xml:space="preserve"> </w:t>
      </w:r>
      <w:r w:rsidR="0067319F" w:rsidRPr="00883E53">
        <w:rPr>
          <w:lang w:val="fr-FR"/>
        </w:rPr>
        <w:t xml:space="preserve">Notez </w:t>
      </w:r>
      <w:r>
        <w:rPr>
          <w:lang w:val="fr-FR"/>
        </w:rPr>
        <w:t xml:space="preserve">d’abord </w:t>
      </w:r>
      <w:r w:rsidR="0067319F" w:rsidRPr="00883E53">
        <w:rPr>
          <w:lang w:val="fr-FR"/>
        </w:rPr>
        <w:t>dans la grille les points essentiels dont vous voulez parler</w:t>
      </w:r>
      <w:r>
        <w:rPr>
          <w:lang w:val="fr-FR"/>
        </w:rPr>
        <w:t xml:space="preserve"> (</w:t>
      </w:r>
      <w:r w:rsidRPr="00404AA0">
        <w:rPr>
          <w:sz w:val="36"/>
          <w:lang w:val="en-US"/>
        </w:rPr>
        <w:sym w:font="Webdings" w:char="F0D1"/>
      </w:r>
      <w:r w:rsidR="00BF3C74" w:rsidRPr="00AD63F5">
        <w:rPr>
          <w:lang w:val="fr-FR"/>
        </w:rPr>
        <w:t>)</w:t>
      </w:r>
      <w:r w:rsidR="0067319F" w:rsidRPr="00883E53">
        <w:rPr>
          <w:lang w:val="fr-FR"/>
        </w:rPr>
        <w:t>.</w:t>
      </w:r>
    </w:p>
    <w:tbl>
      <w:tblPr>
        <w:tblStyle w:val="HellesRaster-Akzent11"/>
        <w:tblW w:w="0" w:type="auto"/>
        <w:tblLook w:val="04A0" w:firstRow="1" w:lastRow="0" w:firstColumn="1" w:lastColumn="0" w:noHBand="0" w:noVBand="1"/>
      </w:tblPr>
      <w:tblGrid>
        <w:gridCol w:w="2660"/>
        <w:gridCol w:w="6552"/>
      </w:tblGrid>
      <w:tr w:rsidR="0020272F" w:rsidRPr="001D2B2C" w:rsidTr="002027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20272F" w:rsidRPr="001D2B2C" w:rsidRDefault="0020272F" w:rsidP="0020272F">
            <w:r>
              <w:t xml:space="preserve">Les points de critique </w:t>
            </w:r>
          </w:p>
        </w:tc>
        <w:tc>
          <w:tcPr>
            <w:tcW w:w="6552" w:type="dxa"/>
            <w:vAlign w:val="center"/>
          </w:tcPr>
          <w:p w:rsidR="0020272F" w:rsidRPr="001D2B2C" w:rsidRDefault="0020272F" w:rsidP="0020272F">
            <w:pPr>
              <w:cnfStyle w:val="100000000000" w:firstRow="1" w:lastRow="0" w:firstColumn="0" w:lastColumn="0" w:oddVBand="0" w:evenVBand="0" w:oddHBand="0" w:evenHBand="0" w:firstRowFirstColumn="0" w:firstRowLastColumn="0" w:lastRowFirstColumn="0" w:lastRowLastColumn="0"/>
              <w:rPr>
                <w:i/>
                <w:lang w:val="fr-FR"/>
              </w:rPr>
            </w:pPr>
            <w:r>
              <w:t>Perception allemande</w:t>
            </w:r>
          </w:p>
        </w:tc>
      </w:tr>
      <w:tr w:rsidR="0020272F" w:rsidRPr="00264152" w:rsidTr="002641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20272F" w:rsidRPr="001D2B2C" w:rsidRDefault="0020272F" w:rsidP="0020272F">
            <w:r>
              <w:t>Islam</w:t>
            </w:r>
          </w:p>
        </w:tc>
        <w:tc>
          <w:tcPr>
            <w:tcW w:w="6552" w:type="dxa"/>
          </w:tcPr>
          <w:p w:rsidR="0020272F" w:rsidRDefault="0020272F"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fr-FR"/>
              </w:rPr>
            </w:pPr>
          </w:p>
          <w:p w:rsidR="008F7D86" w:rsidRDefault="008F7D86"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fr-FR"/>
              </w:rPr>
            </w:pPr>
          </w:p>
          <w:p w:rsidR="008F7D86" w:rsidRDefault="008F7D86"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fr-FR"/>
              </w:rPr>
            </w:pPr>
          </w:p>
          <w:p w:rsidR="008F7D86" w:rsidRPr="0020272F" w:rsidRDefault="008F7D86"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fr-FR"/>
              </w:rPr>
            </w:pPr>
          </w:p>
        </w:tc>
      </w:tr>
      <w:tr w:rsidR="0020272F" w:rsidRPr="00264152" w:rsidTr="0026415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20272F" w:rsidRPr="003D5D7D" w:rsidRDefault="0020272F" w:rsidP="0020272F">
            <w:r>
              <w:rPr>
                <w:lang w:val="en-US"/>
              </w:rPr>
              <w:t>prostitution</w:t>
            </w:r>
          </w:p>
        </w:tc>
        <w:tc>
          <w:tcPr>
            <w:tcW w:w="6552" w:type="dxa"/>
          </w:tcPr>
          <w:p w:rsidR="0020272F" w:rsidRDefault="0020272F" w:rsidP="008F7D86">
            <w:pPr>
              <w:pStyle w:val="Listenabsatz"/>
              <w:ind w:left="360"/>
              <w:cnfStyle w:val="000000010000" w:firstRow="0" w:lastRow="0" w:firstColumn="0" w:lastColumn="0" w:oddVBand="0" w:evenVBand="0" w:oddHBand="0" w:evenHBand="1" w:firstRowFirstColumn="0" w:firstRowLastColumn="0" w:lastRowFirstColumn="0" w:lastRowLastColumn="0"/>
              <w:rPr>
                <w:i/>
                <w:lang w:val="fr-FR"/>
              </w:rPr>
            </w:pPr>
          </w:p>
          <w:p w:rsidR="008F7D86" w:rsidRDefault="008F7D86" w:rsidP="008F7D86">
            <w:pPr>
              <w:pStyle w:val="Listenabsatz"/>
              <w:ind w:left="360"/>
              <w:cnfStyle w:val="000000010000" w:firstRow="0" w:lastRow="0" w:firstColumn="0" w:lastColumn="0" w:oddVBand="0" w:evenVBand="0" w:oddHBand="0" w:evenHBand="1" w:firstRowFirstColumn="0" w:firstRowLastColumn="0" w:lastRowFirstColumn="0" w:lastRowLastColumn="0"/>
              <w:rPr>
                <w:i/>
                <w:lang w:val="fr-FR"/>
              </w:rPr>
            </w:pPr>
          </w:p>
          <w:p w:rsidR="008F7D86" w:rsidRDefault="008F7D86" w:rsidP="008F7D86">
            <w:pPr>
              <w:pStyle w:val="Listenabsatz"/>
              <w:ind w:left="360"/>
              <w:cnfStyle w:val="000000010000" w:firstRow="0" w:lastRow="0" w:firstColumn="0" w:lastColumn="0" w:oddVBand="0" w:evenVBand="0" w:oddHBand="0" w:evenHBand="1" w:firstRowFirstColumn="0" w:firstRowLastColumn="0" w:lastRowFirstColumn="0" w:lastRowLastColumn="0"/>
              <w:rPr>
                <w:i/>
                <w:lang w:val="fr-FR"/>
              </w:rPr>
            </w:pPr>
          </w:p>
          <w:p w:rsidR="008F7D86" w:rsidRPr="00883E53" w:rsidRDefault="008F7D86" w:rsidP="008F7D86">
            <w:pPr>
              <w:pStyle w:val="Listenabsatz"/>
              <w:ind w:left="360"/>
              <w:cnfStyle w:val="000000010000" w:firstRow="0" w:lastRow="0" w:firstColumn="0" w:lastColumn="0" w:oddVBand="0" w:evenVBand="0" w:oddHBand="0" w:evenHBand="1" w:firstRowFirstColumn="0" w:firstRowLastColumn="0" w:lastRowFirstColumn="0" w:lastRowLastColumn="0"/>
              <w:rPr>
                <w:i/>
                <w:lang w:val="fr-FR"/>
              </w:rPr>
            </w:pPr>
          </w:p>
        </w:tc>
      </w:tr>
      <w:tr w:rsidR="0020272F" w:rsidRPr="00264152" w:rsidTr="00202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20272F" w:rsidRPr="006D3D8D" w:rsidRDefault="0020272F" w:rsidP="0020272F">
            <w:r>
              <w:rPr>
                <w:lang w:val="en-US"/>
              </w:rPr>
              <w:t>Coupe du monde</w:t>
            </w:r>
          </w:p>
        </w:tc>
        <w:tc>
          <w:tcPr>
            <w:tcW w:w="6552" w:type="dxa"/>
            <w:vAlign w:val="center"/>
          </w:tcPr>
          <w:p w:rsidR="0020272F" w:rsidRDefault="0020272F"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en-US"/>
              </w:rPr>
            </w:pPr>
          </w:p>
          <w:p w:rsidR="008F7D86" w:rsidRDefault="008F7D86"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en-US"/>
              </w:rPr>
            </w:pPr>
          </w:p>
          <w:p w:rsidR="008F7D86" w:rsidRDefault="008F7D86"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en-US"/>
              </w:rPr>
            </w:pPr>
          </w:p>
          <w:p w:rsidR="008F7D86" w:rsidRPr="00264152" w:rsidRDefault="008F7D86" w:rsidP="008F7D86">
            <w:pPr>
              <w:pStyle w:val="Listenabsatz"/>
              <w:ind w:left="360"/>
              <w:cnfStyle w:val="000000100000" w:firstRow="0" w:lastRow="0" w:firstColumn="0" w:lastColumn="0" w:oddVBand="0" w:evenVBand="0" w:oddHBand="1" w:evenHBand="0" w:firstRowFirstColumn="0" w:firstRowLastColumn="0" w:lastRowFirstColumn="0" w:lastRowLastColumn="0"/>
              <w:rPr>
                <w:i/>
                <w:lang w:val="en-US"/>
              </w:rPr>
            </w:pPr>
          </w:p>
        </w:tc>
      </w:tr>
      <w:tr w:rsidR="0020272F" w:rsidRPr="006D3D8D" w:rsidTr="002027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20272F" w:rsidRDefault="0020272F" w:rsidP="0020272F">
            <w:pPr>
              <w:rPr>
                <w:lang w:val="en-US"/>
              </w:rPr>
            </w:pPr>
            <w:r>
              <w:rPr>
                <w:lang w:val="en-US"/>
              </w:rPr>
              <w:t>popularité</w:t>
            </w:r>
          </w:p>
        </w:tc>
        <w:tc>
          <w:tcPr>
            <w:tcW w:w="6552" w:type="dxa"/>
            <w:vAlign w:val="center"/>
          </w:tcPr>
          <w:p w:rsidR="0020272F" w:rsidRDefault="0020272F" w:rsidP="008F7D86">
            <w:pPr>
              <w:pStyle w:val="Listenabsatz"/>
              <w:ind w:left="360"/>
              <w:cnfStyle w:val="000000010000" w:firstRow="0" w:lastRow="0" w:firstColumn="0" w:lastColumn="0" w:oddVBand="0" w:evenVBand="0" w:oddHBand="0" w:evenHBand="1" w:firstRowFirstColumn="0" w:firstRowLastColumn="0" w:lastRowFirstColumn="0" w:lastRowLastColumn="0"/>
              <w:rPr>
                <w:i/>
              </w:rPr>
            </w:pPr>
          </w:p>
          <w:p w:rsidR="008F7D86" w:rsidRDefault="008F7D86" w:rsidP="008F7D86">
            <w:pPr>
              <w:pStyle w:val="Listenabsatz"/>
              <w:ind w:left="360"/>
              <w:cnfStyle w:val="000000010000" w:firstRow="0" w:lastRow="0" w:firstColumn="0" w:lastColumn="0" w:oddVBand="0" w:evenVBand="0" w:oddHBand="0" w:evenHBand="1" w:firstRowFirstColumn="0" w:firstRowLastColumn="0" w:lastRowFirstColumn="0" w:lastRowLastColumn="0"/>
              <w:rPr>
                <w:i/>
              </w:rPr>
            </w:pPr>
          </w:p>
          <w:p w:rsidR="008F7D86" w:rsidRDefault="008F7D86" w:rsidP="008F7D86">
            <w:pPr>
              <w:pStyle w:val="Listenabsatz"/>
              <w:ind w:left="360"/>
              <w:cnfStyle w:val="000000010000" w:firstRow="0" w:lastRow="0" w:firstColumn="0" w:lastColumn="0" w:oddVBand="0" w:evenVBand="0" w:oddHBand="0" w:evenHBand="1" w:firstRowFirstColumn="0" w:firstRowLastColumn="0" w:lastRowFirstColumn="0" w:lastRowLastColumn="0"/>
              <w:rPr>
                <w:i/>
              </w:rPr>
            </w:pPr>
          </w:p>
          <w:p w:rsidR="008F7D86" w:rsidRPr="00883E53" w:rsidRDefault="008F7D86" w:rsidP="008F7D86">
            <w:pPr>
              <w:pStyle w:val="Listenabsatz"/>
              <w:ind w:left="360"/>
              <w:cnfStyle w:val="000000010000" w:firstRow="0" w:lastRow="0" w:firstColumn="0" w:lastColumn="0" w:oddVBand="0" w:evenVBand="0" w:oddHBand="0" w:evenHBand="1" w:firstRowFirstColumn="0" w:firstRowLastColumn="0" w:lastRowFirstColumn="0" w:lastRowLastColumn="0"/>
              <w:rPr>
                <w:i/>
              </w:rPr>
            </w:pPr>
          </w:p>
        </w:tc>
      </w:tr>
    </w:tbl>
    <w:p w:rsidR="00D5301A" w:rsidRPr="00D5301A" w:rsidRDefault="00D5301A" w:rsidP="00D5301A">
      <w:pPr>
        <w:spacing w:after="0"/>
        <w:rPr>
          <w:b/>
          <w:lang w:val="fr-FR"/>
        </w:rPr>
      </w:pPr>
    </w:p>
    <w:p w:rsidR="00883E53" w:rsidRPr="00AD63F5" w:rsidRDefault="00803A41" w:rsidP="00D5301A">
      <w:pPr>
        <w:pStyle w:val="Listenabsatz"/>
        <w:ind w:left="0"/>
        <w:rPr>
          <w:lang w:val="fr-FR"/>
        </w:rPr>
      </w:pPr>
      <w:r>
        <w:rPr>
          <w:lang w:val="fr-FR"/>
        </w:rPr>
        <w:t>É</w:t>
      </w:r>
      <w:r w:rsidR="00BF3C74" w:rsidRPr="00AD63F5">
        <w:rPr>
          <w:lang w:val="fr-FR"/>
        </w:rPr>
        <w:t>crivez maintenant le mél à l’aide de la grille suivante (</w:t>
      </w:r>
      <w:r w:rsidR="00883E53" w:rsidRPr="00404AA0">
        <w:rPr>
          <w:sz w:val="36"/>
          <w:lang w:val="en-US"/>
        </w:rPr>
        <w:sym w:font="Webdings" w:char="F0D1"/>
      </w:r>
      <w:r w:rsidR="00BF3C74" w:rsidRPr="00AD63F5">
        <w:rPr>
          <w:lang w:val="fr-FR"/>
        </w:rPr>
        <w:t>).</w:t>
      </w:r>
    </w:p>
    <w:tbl>
      <w:tblPr>
        <w:tblStyle w:val="Tabellenraster"/>
        <w:tblW w:w="0" w:type="auto"/>
        <w:tblLook w:val="04A0" w:firstRow="1" w:lastRow="0" w:firstColumn="1" w:lastColumn="0" w:noHBand="0" w:noVBand="1"/>
      </w:tblPr>
      <w:tblGrid>
        <w:gridCol w:w="3794"/>
        <w:gridCol w:w="5418"/>
      </w:tblGrid>
      <w:tr w:rsidR="001D2B2C" w:rsidRPr="001D2B2C" w:rsidTr="006D3D8D">
        <w:tc>
          <w:tcPr>
            <w:tcW w:w="3794" w:type="dxa"/>
            <w:shd w:val="clear" w:color="auto" w:fill="B8CCE4" w:themeFill="accent1" w:themeFillTint="66"/>
          </w:tcPr>
          <w:p w:rsidR="001D2B2C" w:rsidRDefault="001D2B2C" w:rsidP="006D3D8D">
            <w:r w:rsidRPr="001D2B2C">
              <w:t xml:space="preserve">Sie bestätigen den Eingang der email mit dem französischen Artikel </w:t>
            </w:r>
          </w:p>
          <w:p w:rsidR="004A7A90" w:rsidRPr="001D2B2C" w:rsidRDefault="004A7A90" w:rsidP="006D3D8D"/>
        </w:tc>
        <w:tc>
          <w:tcPr>
            <w:tcW w:w="5418" w:type="dxa"/>
          </w:tcPr>
          <w:p w:rsidR="001D2B2C" w:rsidRPr="00AD63F5" w:rsidRDefault="001D2B2C" w:rsidP="006D3D8D">
            <w:pPr>
              <w:spacing w:after="200" w:line="276" w:lineRule="auto"/>
              <w:rPr>
                <w:i/>
              </w:rPr>
            </w:pPr>
          </w:p>
        </w:tc>
      </w:tr>
      <w:tr w:rsidR="001D2B2C" w:rsidRPr="003D5D7D" w:rsidTr="006D3D8D">
        <w:tc>
          <w:tcPr>
            <w:tcW w:w="3794" w:type="dxa"/>
            <w:shd w:val="clear" w:color="auto" w:fill="B8CCE4" w:themeFill="accent1" w:themeFillTint="66"/>
          </w:tcPr>
          <w:p w:rsidR="001D2B2C" w:rsidRDefault="003D5D7D" w:rsidP="003D5D7D">
            <w:r w:rsidRPr="003D5D7D">
              <w:t xml:space="preserve">Sie berichten, dass Sie einen deutschen Artikel </w:t>
            </w:r>
            <w:r>
              <w:t xml:space="preserve">zu Ribéry </w:t>
            </w:r>
            <w:r w:rsidRPr="003D5D7D">
              <w:t>gefunden haben</w:t>
            </w:r>
            <w:r>
              <w:t>, der die deutsche Sichtweise darstellt</w:t>
            </w:r>
            <w:r w:rsidR="004A7A90">
              <w:t xml:space="preserve"> </w:t>
            </w:r>
          </w:p>
          <w:p w:rsidR="004A7A90" w:rsidRPr="003D5D7D" w:rsidRDefault="004A7A90" w:rsidP="003D5D7D"/>
        </w:tc>
        <w:tc>
          <w:tcPr>
            <w:tcW w:w="5418" w:type="dxa"/>
          </w:tcPr>
          <w:p w:rsidR="006D3D8D" w:rsidRPr="00AD63F5" w:rsidRDefault="006D3D8D" w:rsidP="004A7A90">
            <w:pPr>
              <w:spacing w:after="200" w:line="276" w:lineRule="auto"/>
              <w:rPr>
                <w:i/>
              </w:rPr>
            </w:pPr>
          </w:p>
        </w:tc>
      </w:tr>
      <w:tr w:rsidR="001D2B2C" w:rsidRPr="006D3D8D" w:rsidTr="006D3D8D">
        <w:tc>
          <w:tcPr>
            <w:tcW w:w="3794" w:type="dxa"/>
            <w:shd w:val="clear" w:color="auto" w:fill="B8CCE4" w:themeFill="accent1" w:themeFillTint="66"/>
          </w:tcPr>
          <w:p w:rsidR="001D2B2C" w:rsidRDefault="006D3D8D" w:rsidP="006D3D8D">
            <w:r w:rsidRPr="006D3D8D">
              <w:t xml:space="preserve">Schreiben Sie einen Abschlusssatz, in dem </w:t>
            </w:r>
            <w:r>
              <w:t>Sie Stellung zur Diskussion nehmen und verabschieden Sie sich.</w:t>
            </w:r>
          </w:p>
          <w:p w:rsidR="004A7A90" w:rsidRPr="006D3D8D" w:rsidRDefault="004A7A90" w:rsidP="006D3D8D"/>
        </w:tc>
        <w:tc>
          <w:tcPr>
            <w:tcW w:w="5418" w:type="dxa"/>
          </w:tcPr>
          <w:p w:rsidR="006D3D8D" w:rsidRPr="006D3D8D" w:rsidRDefault="006D3D8D" w:rsidP="006D3D8D">
            <w:pPr>
              <w:rPr>
                <w:i/>
              </w:rPr>
            </w:pPr>
          </w:p>
        </w:tc>
      </w:tr>
    </w:tbl>
    <w:p w:rsidR="00D5301A" w:rsidRDefault="00D5301A" w:rsidP="00D5301A">
      <w:pPr>
        <w:pStyle w:val="Listenabsatz"/>
        <w:ind w:left="0"/>
      </w:pPr>
    </w:p>
    <w:p w:rsidR="002B588B" w:rsidRDefault="00E6389A" w:rsidP="00D5301A">
      <w:pPr>
        <w:pStyle w:val="Listenabsatz"/>
        <w:ind w:left="0"/>
      </w:pPr>
      <w:r>
        <w:rPr>
          <w:lang w:val="fr-FR"/>
        </w:rPr>
        <w:t>b</w:t>
      </w:r>
      <w:r w:rsidR="00BF3C74" w:rsidRPr="00AD63F5">
        <w:rPr>
          <w:lang w:val="fr-FR"/>
        </w:rPr>
        <w:t xml:space="preserve">) Répondez au mél de votre ami/e. N’oubliez pas d’utiliser des connecteurs (voir option étape no. 6). </w:t>
      </w:r>
      <w:r w:rsidR="001F51B1" w:rsidRPr="00AD63F5">
        <w:rPr>
          <w:lang w:val="fr-FR"/>
        </w:rPr>
        <w:t>(</w:t>
      </w:r>
      <w:r w:rsidR="00883E53" w:rsidRPr="00404AA0">
        <w:rPr>
          <w:sz w:val="36"/>
          <w:lang w:val="en-US"/>
        </w:rPr>
        <w:sym w:font="Webdings" w:char="F0D1"/>
      </w:r>
      <w:r w:rsidR="00883E53" w:rsidRPr="00404AA0">
        <w:rPr>
          <w:sz w:val="36"/>
          <w:lang w:val="en-US"/>
        </w:rPr>
        <w:sym w:font="Webdings" w:char="F0D1"/>
      </w:r>
      <w:r w:rsidR="001F51B1" w:rsidRPr="00AD63F5">
        <w:rPr>
          <w:lang w:val="fr-FR"/>
        </w:rPr>
        <w:t>)</w:t>
      </w:r>
    </w:p>
    <w:p w:rsidR="002B588B" w:rsidRDefault="002B588B">
      <w:r>
        <w:br w:type="page"/>
      </w:r>
    </w:p>
    <w:p w:rsidR="00883E53" w:rsidRPr="00AD63F5" w:rsidRDefault="002B588B" w:rsidP="00D5301A">
      <w:pPr>
        <w:pStyle w:val="Listenabsatz"/>
        <w:ind w:left="0"/>
        <w:rPr>
          <w:lang w:val="fr-FR"/>
        </w:rPr>
      </w:pPr>
      <w:r>
        <w:object w:dxaOrig="9717" w:dyaOrig="5350">
          <v:shape id="_x0000_i1030" type="#_x0000_t75" style="width:472.75pt;height:577.25pt" o:ole="">
            <v:imagedata r:id="rId28" o:title=""/>
          </v:shape>
          <o:OLEObject Type="Embed" ProgID="Visio.Drawing.11" ShapeID="_x0000_i1030" DrawAspect="Content" ObjectID="_1470748874" r:id="rId29"/>
        </w:object>
      </w:r>
    </w:p>
    <w:p w:rsidR="004A7A90" w:rsidRPr="00AD63F5" w:rsidRDefault="004A7A90">
      <w:pPr>
        <w:rPr>
          <w:lang w:val="fr-FR"/>
        </w:rPr>
      </w:pPr>
    </w:p>
    <w:p w:rsidR="0074000C" w:rsidRDefault="0074000C">
      <w:r>
        <w:br w:type="page"/>
      </w:r>
    </w:p>
    <w:p w:rsidR="001F51B1" w:rsidRDefault="00546F5F" w:rsidP="001F51B1">
      <w:pPr>
        <w:spacing w:after="0"/>
        <w:rPr>
          <w:lang w:val="fr-FR"/>
        </w:rPr>
      </w:pPr>
      <w:r w:rsidRPr="002A7B3F">
        <w:rPr>
          <w:b/>
          <w:lang w:val="fr-FR"/>
        </w:rPr>
        <w:lastRenderedPageBreak/>
        <w:t>Étape no. 7</w:t>
      </w:r>
      <w:r w:rsidR="0025120E">
        <w:rPr>
          <w:noProof/>
          <w:lang w:eastAsia="de-DE"/>
        </w:rPr>
        <w:pict>
          <v:shape id="_x0000_s1032" type="#_x0000_t75" style="position:absolute;margin-left:2.8pt;margin-top:-27.55pt;width:17pt;height:35.45pt;z-index:251766784;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32" DrawAspect="Content" ObjectID="_1470748879" r:id="rId30"/>
        </w:pict>
      </w:r>
    </w:p>
    <w:p w:rsidR="0085325E" w:rsidRDefault="00E6389A" w:rsidP="001F51B1">
      <w:pPr>
        <w:rPr>
          <w:lang w:val="fr-FR"/>
        </w:rPr>
      </w:pPr>
      <w:r w:rsidRPr="00AD63F5">
        <w:rPr>
          <w:b/>
          <w:lang w:val="fr-FR"/>
        </w:rPr>
        <w:t>1.</w:t>
      </w:r>
      <w:r>
        <w:rPr>
          <w:lang w:val="fr-FR"/>
        </w:rPr>
        <w:t xml:space="preserve"> </w:t>
      </w:r>
      <w:r w:rsidR="007628E2">
        <w:rPr>
          <w:lang w:val="fr-FR"/>
        </w:rPr>
        <w:t>Vous avez rédigé</w:t>
      </w:r>
      <w:r w:rsidR="0085325E">
        <w:rPr>
          <w:lang w:val="fr-FR"/>
        </w:rPr>
        <w:t xml:space="preserve"> votre </w:t>
      </w:r>
      <w:r w:rsidR="00883E53">
        <w:rPr>
          <w:lang w:val="fr-FR"/>
        </w:rPr>
        <w:t>mél</w:t>
      </w:r>
      <w:r w:rsidR="0085325E">
        <w:rPr>
          <w:lang w:val="fr-FR"/>
        </w:rPr>
        <w:t>.</w:t>
      </w:r>
      <w:r w:rsidR="001F51B1">
        <w:rPr>
          <w:lang w:val="fr-FR"/>
        </w:rPr>
        <w:t xml:space="preserve"> </w:t>
      </w:r>
      <w:r w:rsidR="0085325E">
        <w:rPr>
          <w:lang w:val="fr-FR"/>
        </w:rPr>
        <w:t>Avant de l’envoyer, montrez-</w:t>
      </w:r>
      <w:r w:rsidR="00803A41">
        <w:rPr>
          <w:lang w:val="fr-FR"/>
        </w:rPr>
        <w:t xml:space="preserve"> le</w:t>
      </w:r>
      <w:r w:rsidR="0085325E">
        <w:rPr>
          <w:lang w:val="fr-FR"/>
        </w:rPr>
        <w:t xml:space="preserve"> à votre collègue de classe qui </w:t>
      </w:r>
      <w:r w:rsidR="007F27C2">
        <w:rPr>
          <w:lang w:val="fr-FR"/>
        </w:rPr>
        <w:t xml:space="preserve">corrige votre texte et </w:t>
      </w:r>
      <w:r w:rsidR="0085325E">
        <w:rPr>
          <w:lang w:val="fr-FR"/>
        </w:rPr>
        <w:t>vérifie les points suivants :</w:t>
      </w:r>
    </w:p>
    <w:p w:rsidR="0085325E" w:rsidRDefault="007F27C2" w:rsidP="007F27C2">
      <w:pPr>
        <w:pStyle w:val="Untertitel"/>
        <w:rPr>
          <w:lang w:val="fr-FR"/>
        </w:rPr>
      </w:pPr>
      <w:r>
        <w:rPr>
          <w:lang w:val="fr-FR"/>
        </w:rPr>
        <w:t>S</w:t>
      </w:r>
      <w:r w:rsidR="0085325E">
        <w:rPr>
          <w:lang w:val="fr-FR"/>
        </w:rPr>
        <w:t>tructure</w:t>
      </w:r>
    </w:p>
    <w:tbl>
      <w:tblPr>
        <w:tblStyle w:val="HelleSchattierung-Akzent11"/>
        <w:tblW w:w="0" w:type="auto"/>
        <w:tblLook w:val="04A0" w:firstRow="1" w:lastRow="0" w:firstColumn="1" w:lastColumn="0" w:noHBand="0" w:noVBand="1"/>
      </w:tblPr>
      <w:tblGrid>
        <w:gridCol w:w="2694"/>
        <w:gridCol w:w="2078"/>
        <w:gridCol w:w="2078"/>
        <w:gridCol w:w="2078"/>
      </w:tblGrid>
      <w:tr w:rsidR="007F27C2" w:rsidRPr="00E6389A" w:rsidTr="007F2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7F27C2">
            <w:pPr>
              <w:jc w:val="center"/>
              <w:rPr>
                <w:sz w:val="36"/>
                <w:lang w:val="fr-FR"/>
              </w:rPr>
            </w:pPr>
          </w:p>
        </w:tc>
        <w:tc>
          <w:tcPr>
            <w:tcW w:w="2078" w:type="dxa"/>
          </w:tcPr>
          <w:p w:rsidR="007F27C2" w:rsidRPr="007F27C2" w:rsidRDefault="007F27C2" w:rsidP="007F27C2">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A"/>
            </w:r>
          </w:p>
        </w:tc>
        <w:tc>
          <w:tcPr>
            <w:tcW w:w="2078" w:type="dxa"/>
          </w:tcPr>
          <w:p w:rsidR="007F27C2" w:rsidRPr="007F27C2" w:rsidRDefault="007F27C2" w:rsidP="007F27C2">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B"/>
            </w:r>
          </w:p>
        </w:tc>
        <w:tc>
          <w:tcPr>
            <w:tcW w:w="2078" w:type="dxa"/>
          </w:tcPr>
          <w:p w:rsidR="007F27C2" w:rsidRPr="007F27C2" w:rsidRDefault="007F27C2" w:rsidP="007F27C2">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C"/>
            </w:r>
          </w:p>
        </w:tc>
      </w:tr>
      <w:tr w:rsidR="007F27C2" w:rsidRPr="00E6389A" w:rsidTr="007F27C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85325E">
            <w:pPr>
              <w:rPr>
                <w:lang w:val="fr-FR"/>
              </w:rPr>
            </w:pPr>
            <w:r>
              <w:rPr>
                <w:lang w:val="fr-FR"/>
              </w:rPr>
              <w:t>s’</w:t>
            </w:r>
            <w:r w:rsidRPr="007F27C2">
              <w:rPr>
                <w:lang w:val="fr-FR"/>
              </w:rPr>
              <w:t>adresse au destinataire</w:t>
            </w: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r>
      <w:tr w:rsidR="007F27C2" w:rsidRPr="0025120E" w:rsidTr="007F27C2">
        <w:trPr>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7628E2">
            <w:pPr>
              <w:rPr>
                <w:lang w:val="fr-FR"/>
              </w:rPr>
            </w:pPr>
            <w:r>
              <w:rPr>
                <w:lang w:val="fr-FR"/>
              </w:rPr>
              <w:t>se réfère</w:t>
            </w:r>
            <w:r w:rsidR="007628E2">
              <w:rPr>
                <w:lang w:val="fr-FR"/>
              </w:rPr>
              <w:t xml:space="preserve"> au </w:t>
            </w:r>
            <w:r w:rsidR="00883E53">
              <w:rPr>
                <w:lang w:val="fr-FR"/>
              </w:rPr>
              <w:t>mél</w:t>
            </w:r>
            <w:r w:rsidRPr="007F27C2">
              <w:rPr>
                <w:lang w:val="fr-FR"/>
              </w:rPr>
              <w:t xml:space="preserve"> reçu</w:t>
            </w:r>
          </w:p>
        </w:tc>
        <w:tc>
          <w:tcPr>
            <w:tcW w:w="2078" w:type="dxa"/>
          </w:tcPr>
          <w:p w:rsidR="007F27C2" w:rsidRPr="007F27C2" w:rsidRDefault="007F27C2" w:rsidP="0085325E">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85325E">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85325E">
            <w:pPr>
              <w:cnfStyle w:val="000000000000" w:firstRow="0" w:lastRow="0" w:firstColumn="0" w:lastColumn="0" w:oddVBand="0" w:evenVBand="0" w:oddHBand="0" w:evenHBand="0" w:firstRowFirstColumn="0" w:firstRowLastColumn="0" w:lastRowFirstColumn="0" w:lastRowLastColumn="0"/>
              <w:rPr>
                <w:lang w:val="fr-FR"/>
              </w:rPr>
            </w:pPr>
          </w:p>
        </w:tc>
      </w:tr>
      <w:tr w:rsidR="007F27C2" w:rsidRPr="00E6389A" w:rsidTr="007F27C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85325E">
            <w:pPr>
              <w:rPr>
                <w:lang w:val="fr-FR"/>
              </w:rPr>
            </w:pPr>
            <w:r>
              <w:rPr>
                <w:lang w:val="fr-FR"/>
              </w:rPr>
              <w:t xml:space="preserve">présente </w:t>
            </w:r>
            <w:r w:rsidRPr="007F27C2">
              <w:rPr>
                <w:lang w:val="fr-FR"/>
              </w:rPr>
              <w:t>la controverse</w:t>
            </w: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r>
      <w:tr w:rsidR="007F27C2" w:rsidRPr="00E6389A" w:rsidTr="007F27C2">
        <w:trPr>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7F27C2">
            <w:pPr>
              <w:rPr>
                <w:lang w:val="fr-FR"/>
              </w:rPr>
            </w:pPr>
            <w:r>
              <w:rPr>
                <w:lang w:val="fr-FR"/>
              </w:rPr>
              <w:t>prend</w:t>
            </w:r>
            <w:r w:rsidRPr="007F27C2">
              <w:rPr>
                <w:lang w:val="fr-FR"/>
              </w:rPr>
              <w:t xml:space="preserve"> position</w:t>
            </w:r>
          </w:p>
        </w:tc>
        <w:tc>
          <w:tcPr>
            <w:tcW w:w="2078" w:type="dxa"/>
          </w:tcPr>
          <w:p w:rsidR="007F27C2" w:rsidRPr="007F27C2" w:rsidRDefault="007F27C2" w:rsidP="0085325E">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85325E">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85325E">
            <w:pPr>
              <w:cnfStyle w:val="000000000000" w:firstRow="0" w:lastRow="0" w:firstColumn="0" w:lastColumn="0" w:oddVBand="0" w:evenVBand="0" w:oddHBand="0" w:evenHBand="0" w:firstRowFirstColumn="0" w:firstRowLastColumn="0" w:lastRowFirstColumn="0" w:lastRowLastColumn="0"/>
              <w:rPr>
                <w:lang w:val="fr-FR"/>
              </w:rPr>
            </w:pPr>
          </w:p>
        </w:tc>
      </w:tr>
      <w:tr w:rsidR="007F27C2" w:rsidRPr="0025120E" w:rsidTr="007F27C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7F27C2">
            <w:pPr>
              <w:rPr>
                <w:lang w:val="fr-FR"/>
              </w:rPr>
            </w:pPr>
            <w:r>
              <w:rPr>
                <w:lang w:val="fr-FR"/>
              </w:rPr>
              <w:t>écrit une</w:t>
            </w:r>
            <w:r w:rsidRPr="007F27C2">
              <w:rPr>
                <w:lang w:val="fr-FR"/>
              </w:rPr>
              <w:t xml:space="preserve"> fin de lettre</w:t>
            </w: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85325E">
            <w:pPr>
              <w:cnfStyle w:val="000000100000" w:firstRow="0" w:lastRow="0" w:firstColumn="0" w:lastColumn="0" w:oddVBand="0" w:evenVBand="0" w:oddHBand="1" w:evenHBand="0" w:firstRowFirstColumn="0" w:firstRowLastColumn="0" w:lastRowFirstColumn="0" w:lastRowLastColumn="0"/>
              <w:rPr>
                <w:lang w:val="fr-FR"/>
              </w:rPr>
            </w:pPr>
          </w:p>
        </w:tc>
      </w:tr>
    </w:tbl>
    <w:p w:rsidR="001F51B1" w:rsidRDefault="001F51B1" w:rsidP="001F51B1">
      <w:pPr>
        <w:pStyle w:val="Untertitel"/>
        <w:spacing w:after="0" w:line="240" w:lineRule="auto"/>
        <w:rPr>
          <w:lang w:val="fr-FR"/>
        </w:rPr>
      </w:pPr>
    </w:p>
    <w:p w:rsidR="0085325E" w:rsidRDefault="007F27C2" w:rsidP="007F27C2">
      <w:pPr>
        <w:pStyle w:val="Untertitel"/>
        <w:rPr>
          <w:lang w:val="fr-FR"/>
        </w:rPr>
      </w:pPr>
      <w:r>
        <w:rPr>
          <w:lang w:val="fr-FR"/>
        </w:rPr>
        <w:t>C</w:t>
      </w:r>
      <w:r w:rsidR="0085325E">
        <w:rPr>
          <w:lang w:val="fr-FR"/>
        </w:rPr>
        <w:t>ontenu</w:t>
      </w:r>
    </w:p>
    <w:tbl>
      <w:tblPr>
        <w:tblStyle w:val="HelleSchattierung-Akzent11"/>
        <w:tblW w:w="0" w:type="auto"/>
        <w:tblLook w:val="04A0" w:firstRow="1" w:lastRow="0" w:firstColumn="1" w:lastColumn="0" w:noHBand="0" w:noVBand="1"/>
      </w:tblPr>
      <w:tblGrid>
        <w:gridCol w:w="2694"/>
        <w:gridCol w:w="2078"/>
        <w:gridCol w:w="2078"/>
        <w:gridCol w:w="2078"/>
      </w:tblGrid>
      <w:tr w:rsidR="007F27C2" w:rsidRPr="007F27C2" w:rsidTr="00C64C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jc w:val="center"/>
              <w:rPr>
                <w:sz w:val="36"/>
                <w:lang w:val="fr-FR"/>
              </w:rPr>
            </w:pPr>
          </w:p>
        </w:tc>
        <w:tc>
          <w:tcPr>
            <w:tcW w:w="2078" w:type="dxa"/>
          </w:tcPr>
          <w:p w:rsidR="007F27C2" w:rsidRPr="007F27C2" w:rsidRDefault="007F27C2" w:rsidP="00C64C43">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A"/>
            </w:r>
          </w:p>
        </w:tc>
        <w:tc>
          <w:tcPr>
            <w:tcW w:w="2078" w:type="dxa"/>
          </w:tcPr>
          <w:p w:rsidR="007F27C2" w:rsidRPr="007F27C2" w:rsidRDefault="007F27C2" w:rsidP="00C64C43">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B"/>
            </w:r>
          </w:p>
        </w:tc>
        <w:tc>
          <w:tcPr>
            <w:tcW w:w="2078" w:type="dxa"/>
          </w:tcPr>
          <w:p w:rsidR="007F27C2" w:rsidRPr="007F27C2" w:rsidRDefault="007F27C2" w:rsidP="00C64C43">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C"/>
            </w:r>
          </w:p>
        </w:tc>
      </w:tr>
      <w:tr w:rsidR="007F27C2" w:rsidRPr="007F27C2" w:rsidTr="00C64C4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rPr>
                <w:lang w:val="fr-FR"/>
              </w:rPr>
            </w:pPr>
            <w:r>
              <w:rPr>
                <w:lang w:val="fr-FR"/>
              </w:rPr>
              <w:t>Islam</w:t>
            </w: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r>
      <w:tr w:rsidR="007F27C2" w:rsidRPr="007F27C2" w:rsidTr="00C64C43">
        <w:trPr>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rPr>
                <w:lang w:val="fr-FR"/>
              </w:rPr>
            </w:pPr>
            <w:r>
              <w:rPr>
                <w:lang w:val="fr-FR"/>
              </w:rPr>
              <w:t>prostitution</w:t>
            </w: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r>
      <w:tr w:rsidR="007F27C2" w:rsidRPr="007F27C2" w:rsidTr="00C64C4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rPr>
                <w:lang w:val="fr-FR"/>
              </w:rPr>
            </w:pPr>
            <w:r>
              <w:rPr>
                <w:lang w:val="fr-FR"/>
              </w:rPr>
              <w:t>Coupe du monde</w:t>
            </w: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r>
      <w:tr w:rsidR="007F27C2" w:rsidRPr="007F27C2" w:rsidTr="00C64C43">
        <w:trPr>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rPr>
                <w:lang w:val="fr-FR"/>
              </w:rPr>
            </w:pPr>
            <w:r>
              <w:rPr>
                <w:lang w:val="fr-FR"/>
              </w:rPr>
              <w:t>popularité</w:t>
            </w: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r>
    </w:tbl>
    <w:p w:rsidR="0085325E" w:rsidRDefault="0085325E" w:rsidP="0085325E">
      <w:pPr>
        <w:ind w:left="360"/>
        <w:rPr>
          <w:lang w:val="fr-FR"/>
        </w:rPr>
      </w:pPr>
    </w:p>
    <w:p w:rsidR="0085325E" w:rsidRDefault="007F27C2" w:rsidP="007F27C2">
      <w:pPr>
        <w:pStyle w:val="Untertitel"/>
        <w:rPr>
          <w:lang w:val="fr-FR"/>
        </w:rPr>
      </w:pPr>
      <w:r>
        <w:rPr>
          <w:lang w:val="fr-FR"/>
        </w:rPr>
        <w:t>L</w:t>
      </w:r>
      <w:r w:rsidR="0085325E">
        <w:rPr>
          <w:lang w:val="fr-FR"/>
        </w:rPr>
        <w:t>angue</w:t>
      </w:r>
    </w:p>
    <w:tbl>
      <w:tblPr>
        <w:tblStyle w:val="HelleSchattierung-Akzent11"/>
        <w:tblW w:w="0" w:type="auto"/>
        <w:tblLook w:val="04A0" w:firstRow="1" w:lastRow="0" w:firstColumn="1" w:lastColumn="0" w:noHBand="0" w:noVBand="1"/>
      </w:tblPr>
      <w:tblGrid>
        <w:gridCol w:w="2694"/>
        <w:gridCol w:w="2078"/>
        <w:gridCol w:w="2078"/>
        <w:gridCol w:w="2078"/>
      </w:tblGrid>
      <w:tr w:rsidR="007F27C2" w:rsidRPr="007F27C2" w:rsidTr="00C64C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jc w:val="center"/>
              <w:rPr>
                <w:sz w:val="36"/>
                <w:lang w:val="fr-FR"/>
              </w:rPr>
            </w:pPr>
          </w:p>
        </w:tc>
        <w:tc>
          <w:tcPr>
            <w:tcW w:w="2078" w:type="dxa"/>
          </w:tcPr>
          <w:p w:rsidR="007F27C2" w:rsidRPr="007F27C2" w:rsidRDefault="007F27C2" w:rsidP="00C64C43">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A"/>
            </w:r>
          </w:p>
        </w:tc>
        <w:tc>
          <w:tcPr>
            <w:tcW w:w="2078" w:type="dxa"/>
          </w:tcPr>
          <w:p w:rsidR="007F27C2" w:rsidRPr="007F27C2" w:rsidRDefault="007F27C2" w:rsidP="00C64C43">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B"/>
            </w:r>
          </w:p>
        </w:tc>
        <w:tc>
          <w:tcPr>
            <w:tcW w:w="2078" w:type="dxa"/>
          </w:tcPr>
          <w:p w:rsidR="007F27C2" w:rsidRPr="007F27C2" w:rsidRDefault="007F27C2" w:rsidP="00C64C43">
            <w:pPr>
              <w:jc w:val="center"/>
              <w:cnfStyle w:val="100000000000" w:firstRow="1" w:lastRow="0" w:firstColumn="0" w:lastColumn="0" w:oddVBand="0" w:evenVBand="0" w:oddHBand="0" w:evenHBand="0" w:firstRowFirstColumn="0" w:firstRowLastColumn="0" w:lastRowFirstColumn="0" w:lastRowLastColumn="0"/>
              <w:rPr>
                <w:sz w:val="36"/>
                <w:lang w:val="fr-FR"/>
              </w:rPr>
            </w:pPr>
            <w:r w:rsidRPr="007F27C2">
              <w:rPr>
                <w:sz w:val="36"/>
                <w:lang w:val="fr-FR"/>
              </w:rPr>
              <w:sym w:font="Wingdings" w:char="F04C"/>
            </w:r>
          </w:p>
        </w:tc>
      </w:tr>
      <w:tr w:rsidR="007F27C2" w:rsidRPr="007F27C2" w:rsidTr="00C64C4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rPr>
                <w:lang w:val="fr-FR"/>
              </w:rPr>
            </w:pPr>
            <w:r>
              <w:rPr>
                <w:lang w:val="fr-FR"/>
              </w:rPr>
              <w:t xml:space="preserve">accord des adjectifs </w:t>
            </w: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r>
      <w:tr w:rsidR="007F27C2" w:rsidRPr="007F27C2" w:rsidTr="00C64C43">
        <w:trPr>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7F27C2" w:rsidP="00C64C43">
            <w:pPr>
              <w:rPr>
                <w:lang w:val="fr-FR"/>
              </w:rPr>
            </w:pPr>
            <w:r>
              <w:rPr>
                <w:lang w:val="fr-FR"/>
              </w:rPr>
              <w:t>conjugaison des verbes</w:t>
            </w: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r>
      <w:tr w:rsidR="007F27C2" w:rsidRPr="007F27C2" w:rsidTr="00C64C4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D10B82" w:rsidP="00C64C43">
            <w:pPr>
              <w:rPr>
                <w:lang w:val="fr-FR"/>
              </w:rPr>
            </w:pPr>
            <w:r>
              <w:rPr>
                <w:lang w:val="fr-FR"/>
              </w:rPr>
              <w:t>orthographe (accents…)</w:t>
            </w: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r>
      <w:tr w:rsidR="007F27C2" w:rsidRPr="007F27C2" w:rsidTr="00C64C43">
        <w:trPr>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D10B82" w:rsidP="00C64C43">
            <w:pPr>
              <w:rPr>
                <w:lang w:val="fr-FR"/>
              </w:rPr>
            </w:pPr>
            <w:r>
              <w:rPr>
                <w:lang w:val="fr-FR"/>
              </w:rPr>
              <w:t>genre des articles</w:t>
            </w: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7F27C2" w:rsidRPr="007F27C2" w:rsidRDefault="007F27C2" w:rsidP="00C64C43">
            <w:pPr>
              <w:cnfStyle w:val="000000000000" w:firstRow="0" w:lastRow="0" w:firstColumn="0" w:lastColumn="0" w:oddVBand="0" w:evenVBand="0" w:oddHBand="0" w:evenHBand="0" w:firstRowFirstColumn="0" w:firstRowLastColumn="0" w:lastRowFirstColumn="0" w:lastRowLastColumn="0"/>
              <w:rPr>
                <w:lang w:val="fr-FR"/>
              </w:rPr>
            </w:pPr>
          </w:p>
        </w:tc>
      </w:tr>
      <w:tr w:rsidR="007F27C2" w:rsidRPr="007F27C2" w:rsidTr="00C64C4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7F27C2" w:rsidRPr="007F27C2" w:rsidRDefault="00D10B82" w:rsidP="00C64C43">
            <w:pPr>
              <w:rPr>
                <w:lang w:val="fr-FR"/>
              </w:rPr>
            </w:pPr>
            <w:r>
              <w:rPr>
                <w:lang w:val="fr-FR"/>
              </w:rPr>
              <w:t>prépositions</w:t>
            </w: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7F27C2" w:rsidRPr="007F27C2" w:rsidRDefault="007F27C2" w:rsidP="00C64C43">
            <w:pPr>
              <w:cnfStyle w:val="000000100000" w:firstRow="0" w:lastRow="0" w:firstColumn="0" w:lastColumn="0" w:oddVBand="0" w:evenVBand="0" w:oddHBand="1" w:evenHBand="0" w:firstRowFirstColumn="0" w:firstRowLastColumn="0" w:lastRowFirstColumn="0" w:lastRowLastColumn="0"/>
              <w:rPr>
                <w:lang w:val="fr-FR"/>
              </w:rPr>
            </w:pPr>
          </w:p>
        </w:tc>
      </w:tr>
      <w:tr w:rsidR="00D61697" w:rsidRPr="00D61697" w:rsidTr="00C64C43">
        <w:trPr>
          <w:trHeight w:val="454"/>
        </w:trPr>
        <w:tc>
          <w:tcPr>
            <w:cnfStyle w:val="001000000000" w:firstRow="0" w:lastRow="0" w:firstColumn="1" w:lastColumn="0" w:oddVBand="0" w:evenVBand="0" w:oddHBand="0" w:evenHBand="0" w:firstRowFirstColumn="0" w:firstRowLastColumn="0" w:lastRowFirstColumn="0" w:lastRowLastColumn="0"/>
            <w:tcW w:w="2694" w:type="dxa"/>
          </w:tcPr>
          <w:p w:rsidR="00D61697" w:rsidRPr="00D61697" w:rsidRDefault="00D61697" w:rsidP="00C64C43">
            <w:pPr>
              <w:rPr>
                <w:lang w:val="fr-FR"/>
              </w:rPr>
            </w:pPr>
            <w:r w:rsidRPr="00D61697">
              <w:rPr>
                <w:lang w:val="fr-FR"/>
              </w:rPr>
              <w:t>emploi des connecteurs</w:t>
            </w:r>
          </w:p>
        </w:tc>
        <w:tc>
          <w:tcPr>
            <w:tcW w:w="2078" w:type="dxa"/>
          </w:tcPr>
          <w:p w:rsidR="00D61697" w:rsidRPr="00D61697" w:rsidRDefault="00D61697"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D61697" w:rsidRPr="00D61697" w:rsidRDefault="00D61697" w:rsidP="00C64C43">
            <w:pPr>
              <w:cnfStyle w:val="000000000000" w:firstRow="0" w:lastRow="0" w:firstColumn="0" w:lastColumn="0" w:oddVBand="0" w:evenVBand="0" w:oddHBand="0" w:evenHBand="0" w:firstRowFirstColumn="0" w:firstRowLastColumn="0" w:lastRowFirstColumn="0" w:lastRowLastColumn="0"/>
              <w:rPr>
                <w:lang w:val="fr-FR"/>
              </w:rPr>
            </w:pPr>
          </w:p>
        </w:tc>
        <w:tc>
          <w:tcPr>
            <w:tcW w:w="2078" w:type="dxa"/>
          </w:tcPr>
          <w:p w:rsidR="00D61697" w:rsidRPr="00D61697" w:rsidRDefault="00D61697" w:rsidP="00C64C43">
            <w:pPr>
              <w:cnfStyle w:val="000000000000" w:firstRow="0" w:lastRow="0" w:firstColumn="0" w:lastColumn="0" w:oddVBand="0" w:evenVBand="0" w:oddHBand="0" w:evenHBand="0" w:firstRowFirstColumn="0" w:firstRowLastColumn="0" w:lastRowFirstColumn="0" w:lastRowLastColumn="0"/>
              <w:rPr>
                <w:lang w:val="fr-FR"/>
              </w:rPr>
            </w:pPr>
          </w:p>
        </w:tc>
      </w:tr>
      <w:tr w:rsidR="00D61697" w:rsidRPr="00D61697" w:rsidTr="00C64C4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94" w:type="dxa"/>
          </w:tcPr>
          <w:p w:rsidR="00D61697" w:rsidRPr="00D61697" w:rsidRDefault="00D61697" w:rsidP="00C64C43">
            <w:pPr>
              <w:rPr>
                <w:lang w:val="fr-FR"/>
              </w:rPr>
            </w:pPr>
            <w:r w:rsidRPr="00D61697">
              <w:rPr>
                <w:lang w:val="fr-FR"/>
              </w:rPr>
              <w:t>vocabulaire</w:t>
            </w:r>
          </w:p>
        </w:tc>
        <w:tc>
          <w:tcPr>
            <w:tcW w:w="2078" w:type="dxa"/>
          </w:tcPr>
          <w:p w:rsidR="00D61697" w:rsidRPr="00D61697" w:rsidRDefault="00D61697"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D61697" w:rsidRPr="00D61697" w:rsidRDefault="00D61697" w:rsidP="00C64C43">
            <w:pPr>
              <w:cnfStyle w:val="000000100000" w:firstRow="0" w:lastRow="0" w:firstColumn="0" w:lastColumn="0" w:oddVBand="0" w:evenVBand="0" w:oddHBand="1" w:evenHBand="0" w:firstRowFirstColumn="0" w:firstRowLastColumn="0" w:lastRowFirstColumn="0" w:lastRowLastColumn="0"/>
              <w:rPr>
                <w:lang w:val="fr-FR"/>
              </w:rPr>
            </w:pPr>
          </w:p>
        </w:tc>
        <w:tc>
          <w:tcPr>
            <w:tcW w:w="2078" w:type="dxa"/>
          </w:tcPr>
          <w:p w:rsidR="00D61697" w:rsidRPr="00D61697" w:rsidRDefault="00D61697" w:rsidP="00C64C43">
            <w:pPr>
              <w:cnfStyle w:val="000000100000" w:firstRow="0" w:lastRow="0" w:firstColumn="0" w:lastColumn="0" w:oddVBand="0" w:evenVBand="0" w:oddHBand="1" w:evenHBand="0" w:firstRowFirstColumn="0" w:firstRowLastColumn="0" w:lastRowFirstColumn="0" w:lastRowLastColumn="0"/>
              <w:rPr>
                <w:lang w:val="fr-FR"/>
              </w:rPr>
            </w:pPr>
          </w:p>
        </w:tc>
      </w:tr>
    </w:tbl>
    <w:p w:rsidR="007F27C2" w:rsidRDefault="007F27C2" w:rsidP="0085325E">
      <w:pPr>
        <w:ind w:left="360"/>
        <w:rPr>
          <w:lang w:val="fr-FR"/>
        </w:rPr>
      </w:pPr>
    </w:p>
    <w:p w:rsidR="00EE4AE2" w:rsidRPr="004A7A90" w:rsidRDefault="00E6389A" w:rsidP="00D61697">
      <w:pPr>
        <w:pStyle w:val="Untertitel"/>
        <w:rPr>
          <w:lang w:val="fr-FR"/>
        </w:rPr>
      </w:pPr>
      <w:r w:rsidRPr="00AD63F5">
        <w:rPr>
          <w:rFonts w:asciiTheme="minorHAnsi" w:eastAsiaTheme="minorHAnsi" w:hAnsiTheme="minorHAnsi" w:cstheme="minorBidi"/>
          <w:b/>
          <w:i w:val="0"/>
          <w:iCs w:val="0"/>
          <w:color w:val="auto"/>
          <w:spacing w:val="0"/>
          <w:sz w:val="22"/>
          <w:szCs w:val="22"/>
          <w:lang w:val="fr-FR"/>
        </w:rPr>
        <w:t xml:space="preserve">2. </w:t>
      </w:r>
      <w:r w:rsidR="00D61697" w:rsidRPr="00AD63F5">
        <w:rPr>
          <w:rFonts w:asciiTheme="minorHAnsi" w:eastAsiaTheme="minorHAnsi" w:hAnsiTheme="minorHAnsi" w:cstheme="minorBidi"/>
          <w:i w:val="0"/>
          <w:iCs w:val="0"/>
          <w:color w:val="auto"/>
          <w:spacing w:val="0"/>
          <w:sz w:val="22"/>
          <w:szCs w:val="22"/>
          <w:lang w:val="fr-FR"/>
        </w:rPr>
        <w:t xml:space="preserve">Corrigez votre </w:t>
      </w:r>
      <w:r w:rsidR="00883E53" w:rsidRPr="00AD63F5">
        <w:rPr>
          <w:rFonts w:asciiTheme="minorHAnsi" w:eastAsiaTheme="minorHAnsi" w:hAnsiTheme="minorHAnsi" w:cstheme="minorBidi"/>
          <w:i w:val="0"/>
          <w:iCs w:val="0"/>
          <w:color w:val="auto"/>
          <w:spacing w:val="0"/>
          <w:sz w:val="22"/>
          <w:szCs w:val="22"/>
          <w:lang w:val="fr-FR"/>
        </w:rPr>
        <w:t>mél</w:t>
      </w:r>
      <w:r w:rsidR="007628E2" w:rsidRPr="00AD63F5">
        <w:rPr>
          <w:rFonts w:asciiTheme="minorHAnsi" w:eastAsiaTheme="minorHAnsi" w:hAnsiTheme="minorHAnsi" w:cstheme="minorBidi"/>
          <w:i w:val="0"/>
          <w:iCs w:val="0"/>
          <w:color w:val="auto"/>
          <w:spacing w:val="0"/>
          <w:sz w:val="22"/>
          <w:szCs w:val="22"/>
          <w:lang w:val="fr-FR"/>
        </w:rPr>
        <w:t xml:space="preserve"> et envoyez-le</w:t>
      </w:r>
      <w:r w:rsidR="00D61697" w:rsidRPr="00AD63F5">
        <w:rPr>
          <w:rFonts w:asciiTheme="minorHAnsi" w:eastAsiaTheme="minorHAnsi" w:hAnsiTheme="minorHAnsi" w:cstheme="minorBidi"/>
          <w:i w:val="0"/>
          <w:iCs w:val="0"/>
          <w:color w:val="auto"/>
          <w:spacing w:val="0"/>
          <w:sz w:val="22"/>
          <w:szCs w:val="22"/>
          <w:lang w:val="fr-FR"/>
        </w:rPr>
        <w:t xml:space="preserve"> enfin !!</w:t>
      </w:r>
      <w:r w:rsidR="00EE4AE2" w:rsidRPr="004A7A90">
        <w:rPr>
          <w:lang w:val="fr-FR"/>
        </w:rPr>
        <w:br w:type="page"/>
      </w:r>
    </w:p>
    <w:p w:rsidR="00A10FAF" w:rsidRPr="00AD63F5" w:rsidRDefault="00EE4AE2" w:rsidP="00A10FAF">
      <w:pPr>
        <w:jc w:val="center"/>
        <w:rPr>
          <w:b/>
          <w:sz w:val="56"/>
          <w:lang w:val="fr-FR"/>
        </w:rPr>
      </w:pPr>
      <w:r w:rsidRPr="007A71A2">
        <w:rPr>
          <w:b/>
          <w:sz w:val="56"/>
          <w:lang w:val="fr-FR"/>
        </w:rPr>
        <w:lastRenderedPageBreak/>
        <w:t>Lös</w:t>
      </w:r>
      <w:r w:rsidRPr="00AD63F5">
        <w:rPr>
          <w:b/>
          <w:sz w:val="56"/>
          <w:lang w:val="fr-FR"/>
        </w:rPr>
        <w:t>ungen</w:t>
      </w:r>
    </w:p>
    <w:p w:rsidR="00A10FAF" w:rsidRPr="00AD63F5" w:rsidRDefault="00A10FAF">
      <w:pPr>
        <w:rPr>
          <w:lang w:val="fr-FR"/>
        </w:rPr>
      </w:pPr>
      <w:r w:rsidRPr="00AD63F5">
        <w:rPr>
          <w:lang w:val="fr-FR"/>
        </w:rPr>
        <w:br w:type="page"/>
      </w:r>
    </w:p>
    <w:p w:rsidR="007A71A2" w:rsidRDefault="0025120E" w:rsidP="00A10FAF">
      <w:pPr>
        <w:pStyle w:val="Listenabsatz"/>
        <w:ind w:left="0"/>
        <w:rPr>
          <w:b/>
          <w:lang w:val="fr-FR"/>
        </w:rPr>
      </w:pPr>
      <w:r>
        <w:rPr>
          <w:b/>
          <w:noProof/>
          <w:lang w:eastAsia="de-DE"/>
        </w:rPr>
        <w:lastRenderedPageBreak/>
        <w:pict>
          <v:shape id="_x0000_s1034" type="#_x0000_t75" style="position:absolute;margin-left:-2.2pt;margin-top:-20.35pt;width:17pt;height:35.45pt;z-index:251767808;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34" DrawAspect="Content" ObjectID="_1470748880" r:id="rId31"/>
        </w:pict>
      </w:r>
      <w:r w:rsidR="00546F5F">
        <w:rPr>
          <w:b/>
          <w:lang w:val="fr-FR"/>
        </w:rPr>
        <w:t>É</w:t>
      </w:r>
      <w:r w:rsidR="00546F5F" w:rsidRPr="00A55388">
        <w:rPr>
          <w:b/>
          <w:lang w:val="fr-FR"/>
        </w:rPr>
        <w:t xml:space="preserve">tape no. 1 – </w:t>
      </w:r>
      <w:r w:rsidR="00546F5F">
        <w:rPr>
          <w:b/>
          <w:lang w:val="fr-FR"/>
        </w:rPr>
        <w:t>C</w:t>
      </w:r>
      <w:r w:rsidR="00546F5F" w:rsidRPr="00A55388">
        <w:rPr>
          <w:b/>
          <w:lang w:val="fr-FR"/>
        </w:rPr>
        <w:t>ompréhension d’un texte écrit</w:t>
      </w:r>
    </w:p>
    <w:p w:rsidR="00546F5F" w:rsidRDefault="00546F5F" w:rsidP="00A10FAF">
      <w:pPr>
        <w:pStyle w:val="Listenabsatz"/>
        <w:ind w:left="0"/>
        <w:rPr>
          <w:lang w:val="fr-FR"/>
        </w:rPr>
      </w:pPr>
    </w:p>
    <w:p w:rsidR="00A10FAF" w:rsidRPr="002F1AB1" w:rsidRDefault="00A10FAF" w:rsidP="00A10FAF">
      <w:pPr>
        <w:pStyle w:val="Listenabsatz"/>
        <w:ind w:left="0"/>
        <w:rPr>
          <w:lang w:val="fr-FR"/>
        </w:rPr>
      </w:pPr>
      <w:r w:rsidRPr="00361001">
        <w:rPr>
          <w:b/>
          <w:lang w:val="fr-FR"/>
        </w:rPr>
        <w:t>2.</w:t>
      </w:r>
      <w:r w:rsidRPr="002F1AB1">
        <w:rPr>
          <w:lang w:val="fr-FR"/>
        </w:rPr>
        <w:t xml:space="preserve"> Quel titre va avec quel paragraphe? Attention, il y a un titre de trop.</w:t>
      </w:r>
    </w:p>
    <w:tbl>
      <w:tblPr>
        <w:tblStyle w:val="Tabellenraster"/>
        <w:tblW w:w="0" w:type="auto"/>
        <w:tblLook w:val="04A0" w:firstRow="1" w:lastRow="0" w:firstColumn="1" w:lastColumn="0" w:noHBand="0" w:noVBand="1"/>
      </w:tblPr>
      <w:tblGrid>
        <w:gridCol w:w="817"/>
        <w:gridCol w:w="3119"/>
        <w:gridCol w:w="2126"/>
      </w:tblGrid>
      <w:tr w:rsidR="00EE4AE2" w:rsidRPr="00AE79A6" w:rsidTr="00A10FAF">
        <w:tc>
          <w:tcPr>
            <w:tcW w:w="3936" w:type="dxa"/>
            <w:gridSpan w:val="2"/>
            <w:shd w:val="clear" w:color="auto" w:fill="B8CCE4" w:themeFill="accent1" w:themeFillTint="66"/>
            <w:vAlign w:val="center"/>
          </w:tcPr>
          <w:p w:rsidR="00EE4AE2" w:rsidRPr="00AE79A6" w:rsidRDefault="00EE4AE2" w:rsidP="0059438D">
            <w:pPr>
              <w:jc w:val="center"/>
              <w:rPr>
                <w:b/>
                <w:lang w:val="fr-FR"/>
              </w:rPr>
            </w:pPr>
            <w:r w:rsidRPr="00AE79A6">
              <w:rPr>
                <w:b/>
                <w:lang w:val="fr-FR"/>
              </w:rPr>
              <w:t>titre</w:t>
            </w:r>
          </w:p>
        </w:tc>
        <w:tc>
          <w:tcPr>
            <w:tcW w:w="2126" w:type="dxa"/>
            <w:shd w:val="clear" w:color="auto" w:fill="B8CCE4" w:themeFill="accent1" w:themeFillTint="66"/>
            <w:vAlign w:val="center"/>
          </w:tcPr>
          <w:p w:rsidR="00EE4AE2" w:rsidRPr="00AE79A6" w:rsidRDefault="00EE4AE2" w:rsidP="0059438D">
            <w:pPr>
              <w:jc w:val="center"/>
              <w:rPr>
                <w:b/>
                <w:lang w:val="fr-FR"/>
              </w:rPr>
            </w:pPr>
            <w:r w:rsidRPr="00AE79A6">
              <w:rPr>
                <w:b/>
                <w:lang w:val="fr-FR"/>
              </w:rPr>
              <w:t>paragraphe</w:t>
            </w:r>
          </w:p>
        </w:tc>
      </w:tr>
      <w:tr w:rsidR="00EE4AE2" w:rsidRPr="00AE79A6" w:rsidTr="00A10FAF">
        <w:trPr>
          <w:trHeight w:val="537"/>
        </w:trPr>
        <w:tc>
          <w:tcPr>
            <w:tcW w:w="817" w:type="dxa"/>
            <w:shd w:val="clear" w:color="auto" w:fill="B8CCE4" w:themeFill="accent1" w:themeFillTint="66"/>
            <w:vAlign w:val="center"/>
          </w:tcPr>
          <w:p w:rsidR="00EE4AE2" w:rsidRPr="00AE79A6" w:rsidRDefault="00EE4AE2" w:rsidP="0059438D">
            <w:pPr>
              <w:jc w:val="center"/>
              <w:rPr>
                <w:b/>
                <w:lang w:val="fr-FR"/>
              </w:rPr>
            </w:pPr>
            <w:r w:rsidRPr="00AE79A6">
              <w:rPr>
                <w:b/>
                <w:lang w:val="fr-FR"/>
              </w:rPr>
              <w:t>1</w:t>
            </w:r>
          </w:p>
        </w:tc>
        <w:tc>
          <w:tcPr>
            <w:tcW w:w="3119" w:type="dxa"/>
            <w:vAlign w:val="center"/>
          </w:tcPr>
          <w:p w:rsidR="00EE4AE2" w:rsidRPr="00AE79A6" w:rsidRDefault="00AE79A6" w:rsidP="0059438D">
            <w:pPr>
              <w:rPr>
                <w:lang w:val="fr-FR"/>
              </w:rPr>
            </w:pPr>
            <w:r w:rsidRPr="00AE79A6">
              <w:rPr>
                <w:lang w:val="fr-FR"/>
              </w:rPr>
              <w:t>Scandale</w:t>
            </w:r>
            <w:r w:rsidR="00EE4AE2" w:rsidRPr="00AE79A6">
              <w:rPr>
                <w:lang w:val="fr-FR"/>
              </w:rPr>
              <w:t xml:space="preserve"> médiatisé</w:t>
            </w:r>
          </w:p>
        </w:tc>
        <w:tc>
          <w:tcPr>
            <w:tcW w:w="2126" w:type="dxa"/>
            <w:vAlign w:val="center"/>
          </w:tcPr>
          <w:p w:rsidR="00EE4AE2" w:rsidRPr="00AE79A6" w:rsidRDefault="00EE4AE2" w:rsidP="0059438D">
            <w:pPr>
              <w:jc w:val="center"/>
              <w:rPr>
                <w:lang w:val="fr-FR"/>
              </w:rPr>
            </w:pPr>
            <w:r w:rsidRPr="00AE79A6">
              <w:rPr>
                <w:lang w:val="fr-FR"/>
              </w:rPr>
              <w:t>B</w:t>
            </w:r>
          </w:p>
        </w:tc>
      </w:tr>
      <w:tr w:rsidR="00EE4AE2" w:rsidRPr="00AE79A6" w:rsidTr="00A10FAF">
        <w:trPr>
          <w:trHeight w:val="537"/>
        </w:trPr>
        <w:tc>
          <w:tcPr>
            <w:tcW w:w="817" w:type="dxa"/>
            <w:shd w:val="clear" w:color="auto" w:fill="B8CCE4" w:themeFill="accent1" w:themeFillTint="66"/>
            <w:vAlign w:val="center"/>
          </w:tcPr>
          <w:p w:rsidR="00EE4AE2" w:rsidRPr="00AE79A6" w:rsidRDefault="00EE4AE2" w:rsidP="0059438D">
            <w:pPr>
              <w:jc w:val="center"/>
              <w:rPr>
                <w:b/>
                <w:lang w:val="fr-FR"/>
              </w:rPr>
            </w:pPr>
            <w:r w:rsidRPr="00AE79A6">
              <w:rPr>
                <w:b/>
                <w:lang w:val="fr-FR"/>
              </w:rPr>
              <w:t>2</w:t>
            </w:r>
          </w:p>
        </w:tc>
        <w:tc>
          <w:tcPr>
            <w:tcW w:w="3119" w:type="dxa"/>
            <w:vAlign w:val="center"/>
          </w:tcPr>
          <w:p w:rsidR="00EE4AE2" w:rsidRPr="00AE79A6" w:rsidRDefault="00EE4AE2" w:rsidP="0059438D">
            <w:pPr>
              <w:rPr>
                <w:lang w:val="fr-FR"/>
              </w:rPr>
            </w:pPr>
            <w:r w:rsidRPr="00AE79A6">
              <w:rPr>
                <w:lang w:val="fr-FR"/>
              </w:rPr>
              <w:t xml:space="preserve">Briller </w:t>
            </w:r>
            <w:r w:rsidR="00AE79A6" w:rsidRPr="00AE79A6">
              <w:rPr>
                <w:lang w:val="fr-FR"/>
              </w:rPr>
              <w:t>ailleurs</w:t>
            </w:r>
          </w:p>
        </w:tc>
        <w:tc>
          <w:tcPr>
            <w:tcW w:w="2126" w:type="dxa"/>
            <w:vAlign w:val="center"/>
          </w:tcPr>
          <w:p w:rsidR="00EE4AE2" w:rsidRPr="00AE79A6" w:rsidRDefault="00EE4AE2" w:rsidP="0059438D">
            <w:pPr>
              <w:jc w:val="center"/>
              <w:rPr>
                <w:lang w:val="fr-FR"/>
              </w:rPr>
            </w:pPr>
            <w:r w:rsidRPr="00AE79A6">
              <w:rPr>
                <w:lang w:val="fr-FR"/>
              </w:rPr>
              <w:t>D</w:t>
            </w:r>
          </w:p>
        </w:tc>
      </w:tr>
      <w:tr w:rsidR="00EE4AE2" w:rsidRPr="00AE79A6" w:rsidTr="00A10FAF">
        <w:trPr>
          <w:trHeight w:val="537"/>
        </w:trPr>
        <w:tc>
          <w:tcPr>
            <w:tcW w:w="817" w:type="dxa"/>
            <w:shd w:val="clear" w:color="auto" w:fill="B8CCE4" w:themeFill="accent1" w:themeFillTint="66"/>
            <w:vAlign w:val="center"/>
          </w:tcPr>
          <w:p w:rsidR="00EE4AE2" w:rsidRPr="00AE79A6" w:rsidRDefault="00EE4AE2" w:rsidP="0059438D">
            <w:pPr>
              <w:jc w:val="center"/>
              <w:rPr>
                <w:b/>
                <w:lang w:val="fr-FR"/>
              </w:rPr>
            </w:pPr>
            <w:r w:rsidRPr="00AE79A6">
              <w:rPr>
                <w:b/>
                <w:lang w:val="fr-FR"/>
              </w:rPr>
              <w:t>3</w:t>
            </w:r>
          </w:p>
        </w:tc>
        <w:tc>
          <w:tcPr>
            <w:tcW w:w="3119" w:type="dxa"/>
            <w:vAlign w:val="center"/>
          </w:tcPr>
          <w:p w:rsidR="00EE4AE2" w:rsidRPr="00AE79A6" w:rsidRDefault="00EE4AE2" w:rsidP="0059438D">
            <w:pPr>
              <w:rPr>
                <w:lang w:val="fr-FR"/>
              </w:rPr>
            </w:pPr>
            <w:r w:rsidRPr="00AE79A6">
              <w:rPr>
                <w:lang w:val="fr-FR"/>
              </w:rPr>
              <w:t>La contrainte du public</w:t>
            </w:r>
          </w:p>
        </w:tc>
        <w:tc>
          <w:tcPr>
            <w:tcW w:w="2126" w:type="dxa"/>
            <w:vAlign w:val="center"/>
          </w:tcPr>
          <w:p w:rsidR="00EE4AE2" w:rsidRPr="00AE79A6" w:rsidRDefault="00EE4AE2" w:rsidP="0059438D">
            <w:pPr>
              <w:jc w:val="center"/>
              <w:rPr>
                <w:lang w:val="fr-FR"/>
              </w:rPr>
            </w:pPr>
            <w:r w:rsidRPr="00AE79A6">
              <w:rPr>
                <w:lang w:val="fr-FR"/>
              </w:rPr>
              <w:t>E</w:t>
            </w:r>
          </w:p>
        </w:tc>
      </w:tr>
      <w:tr w:rsidR="00EE4AE2" w:rsidRPr="00AE79A6" w:rsidTr="00A10FAF">
        <w:trPr>
          <w:trHeight w:val="537"/>
        </w:trPr>
        <w:tc>
          <w:tcPr>
            <w:tcW w:w="817" w:type="dxa"/>
            <w:shd w:val="clear" w:color="auto" w:fill="B8CCE4" w:themeFill="accent1" w:themeFillTint="66"/>
            <w:vAlign w:val="center"/>
          </w:tcPr>
          <w:p w:rsidR="00EE4AE2" w:rsidRPr="00AE79A6" w:rsidRDefault="00EE4AE2" w:rsidP="0059438D">
            <w:pPr>
              <w:jc w:val="center"/>
              <w:rPr>
                <w:b/>
                <w:lang w:val="fr-FR"/>
              </w:rPr>
            </w:pPr>
            <w:r w:rsidRPr="00AE79A6">
              <w:rPr>
                <w:b/>
                <w:lang w:val="fr-FR"/>
              </w:rPr>
              <w:t>4</w:t>
            </w:r>
          </w:p>
        </w:tc>
        <w:tc>
          <w:tcPr>
            <w:tcW w:w="3119" w:type="dxa"/>
            <w:vAlign w:val="center"/>
          </w:tcPr>
          <w:p w:rsidR="00EE4AE2" w:rsidRPr="00AE79A6" w:rsidRDefault="00EE4AE2" w:rsidP="0059438D">
            <w:pPr>
              <w:rPr>
                <w:lang w:val="fr-FR"/>
              </w:rPr>
            </w:pPr>
            <w:r w:rsidRPr="00AE79A6">
              <w:rPr>
                <w:lang w:val="fr-FR"/>
              </w:rPr>
              <w:t>Comportement sur le terrain</w:t>
            </w:r>
          </w:p>
        </w:tc>
        <w:tc>
          <w:tcPr>
            <w:tcW w:w="2126" w:type="dxa"/>
            <w:vAlign w:val="center"/>
          </w:tcPr>
          <w:p w:rsidR="00EE4AE2" w:rsidRPr="00AE79A6" w:rsidRDefault="00EE4AE2" w:rsidP="0059438D">
            <w:pPr>
              <w:jc w:val="center"/>
              <w:rPr>
                <w:lang w:val="fr-FR"/>
              </w:rPr>
            </w:pPr>
            <w:r w:rsidRPr="00AE79A6">
              <w:rPr>
                <w:lang w:val="fr-FR"/>
              </w:rPr>
              <w:t>kann nicht zugeordnet werden</w:t>
            </w:r>
          </w:p>
        </w:tc>
      </w:tr>
      <w:tr w:rsidR="00EE4AE2" w:rsidRPr="00AE79A6" w:rsidTr="00A10FAF">
        <w:trPr>
          <w:trHeight w:val="537"/>
        </w:trPr>
        <w:tc>
          <w:tcPr>
            <w:tcW w:w="817" w:type="dxa"/>
            <w:shd w:val="clear" w:color="auto" w:fill="B8CCE4" w:themeFill="accent1" w:themeFillTint="66"/>
            <w:vAlign w:val="center"/>
          </w:tcPr>
          <w:p w:rsidR="00EE4AE2" w:rsidRPr="00AE79A6" w:rsidRDefault="00EE4AE2" w:rsidP="0059438D">
            <w:pPr>
              <w:jc w:val="center"/>
              <w:rPr>
                <w:b/>
                <w:lang w:val="fr-FR"/>
              </w:rPr>
            </w:pPr>
            <w:r w:rsidRPr="00AE79A6">
              <w:rPr>
                <w:b/>
                <w:lang w:val="fr-FR"/>
              </w:rPr>
              <w:t>5</w:t>
            </w:r>
          </w:p>
        </w:tc>
        <w:tc>
          <w:tcPr>
            <w:tcW w:w="3119" w:type="dxa"/>
            <w:vAlign w:val="center"/>
          </w:tcPr>
          <w:p w:rsidR="00EE4AE2" w:rsidRPr="00AE79A6" w:rsidRDefault="00EE4AE2" w:rsidP="0059438D">
            <w:pPr>
              <w:rPr>
                <w:lang w:val="fr-FR"/>
              </w:rPr>
            </w:pPr>
            <w:r w:rsidRPr="00AE79A6">
              <w:rPr>
                <w:lang w:val="fr-FR"/>
              </w:rPr>
              <w:t>Ribéry ou la gloire perdue</w:t>
            </w:r>
          </w:p>
        </w:tc>
        <w:tc>
          <w:tcPr>
            <w:tcW w:w="2126" w:type="dxa"/>
            <w:vAlign w:val="center"/>
          </w:tcPr>
          <w:p w:rsidR="00EE4AE2" w:rsidRPr="00AE79A6" w:rsidRDefault="00EE4AE2" w:rsidP="0059438D">
            <w:pPr>
              <w:jc w:val="center"/>
              <w:rPr>
                <w:lang w:val="fr-FR"/>
              </w:rPr>
            </w:pPr>
            <w:r w:rsidRPr="00AE79A6">
              <w:rPr>
                <w:lang w:val="fr-FR"/>
              </w:rPr>
              <w:t>A</w:t>
            </w:r>
          </w:p>
        </w:tc>
      </w:tr>
      <w:tr w:rsidR="00EE4AE2" w:rsidRPr="00AE79A6" w:rsidTr="00A10FAF">
        <w:trPr>
          <w:trHeight w:val="537"/>
        </w:trPr>
        <w:tc>
          <w:tcPr>
            <w:tcW w:w="817" w:type="dxa"/>
            <w:shd w:val="clear" w:color="auto" w:fill="B8CCE4" w:themeFill="accent1" w:themeFillTint="66"/>
            <w:vAlign w:val="center"/>
          </w:tcPr>
          <w:p w:rsidR="00EE4AE2" w:rsidRPr="00AE79A6" w:rsidRDefault="00EE4AE2" w:rsidP="0059438D">
            <w:pPr>
              <w:jc w:val="center"/>
              <w:rPr>
                <w:b/>
                <w:lang w:val="fr-FR"/>
              </w:rPr>
            </w:pPr>
            <w:r w:rsidRPr="00AE79A6">
              <w:rPr>
                <w:b/>
                <w:lang w:val="fr-FR"/>
              </w:rPr>
              <w:t>6</w:t>
            </w:r>
          </w:p>
        </w:tc>
        <w:tc>
          <w:tcPr>
            <w:tcW w:w="3119" w:type="dxa"/>
            <w:vAlign w:val="center"/>
          </w:tcPr>
          <w:p w:rsidR="00EE4AE2" w:rsidRPr="00AE79A6" w:rsidRDefault="00EE4AE2" w:rsidP="0059438D">
            <w:pPr>
              <w:rPr>
                <w:lang w:val="fr-FR"/>
              </w:rPr>
            </w:pPr>
            <w:r w:rsidRPr="00AE79A6">
              <w:rPr>
                <w:lang w:val="fr-FR"/>
              </w:rPr>
              <w:t xml:space="preserve">Une </w:t>
            </w:r>
            <w:r w:rsidR="00AE79A6" w:rsidRPr="00AE79A6">
              <w:rPr>
                <w:lang w:val="fr-FR"/>
              </w:rPr>
              <w:t>décision</w:t>
            </w:r>
            <w:r w:rsidRPr="00AE79A6">
              <w:rPr>
                <w:lang w:val="fr-FR"/>
              </w:rPr>
              <w:t xml:space="preserve"> personnelle mal vue</w:t>
            </w:r>
          </w:p>
        </w:tc>
        <w:tc>
          <w:tcPr>
            <w:tcW w:w="2126" w:type="dxa"/>
            <w:vAlign w:val="center"/>
          </w:tcPr>
          <w:p w:rsidR="00EE4AE2" w:rsidRPr="00AE79A6" w:rsidRDefault="00EE4AE2" w:rsidP="0059438D">
            <w:pPr>
              <w:jc w:val="center"/>
              <w:rPr>
                <w:lang w:val="fr-FR"/>
              </w:rPr>
            </w:pPr>
            <w:r w:rsidRPr="00AE79A6">
              <w:rPr>
                <w:lang w:val="fr-FR"/>
              </w:rPr>
              <w:t>C</w:t>
            </w:r>
          </w:p>
        </w:tc>
      </w:tr>
    </w:tbl>
    <w:p w:rsidR="00EE4AE2" w:rsidRDefault="00EE4AE2" w:rsidP="0085288C">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111"/>
      </w:tblGrid>
      <w:tr w:rsidR="007A71A2" w:rsidRPr="0025120E" w:rsidTr="00086640">
        <w:tc>
          <w:tcPr>
            <w:tcW w:w="1101" w:type="dxa"/>
          </w:tcPr>
          <w:p w:rsidR="007A71A2" w:rsidRDefault="007A71A2" w:rsidP="00086640">
            <w:pPr>
              <w:rPr>
                <w:b/>
                <w:lang w:val="fr-FR"/>
              </w:rPr>
            </w:pPr>
            <w:r>
              <w:rPr>
                <w:noProof/>
                <w:lang w:eastAsia="de-DE"/>
              </w:rPr>
              <w:drawing>
                <wp:inline distT="0" distB="0" distL="0" distR="0">
                  <wp:extent cx="455553" cy="343879"/>
                  <wp:effectExtent l="0" t="0" r="1905" b="0"/>
                  <wp:docPr id="295" name="Grafik 295"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8111" w:type="dxa"/>
            <w:vAlign w:val="center"/>
          </w:tcPr>
          <w:p w:rsidR="007A71A2" w:rsidRDefault="007A71A2" w:rsidP="00857CE4">
            <w:pPr>
              <w:pStyle w:val="Listenabsatz"/>
              <w:ind w:left="0"/>
              <w:rPr>
                <w:b/>
                <w:lang w:val="fr-FR"/>
              </w:rPr>
            </w:pPr>
            <w:r w:rsidRPr="00A55388">
              <w:rPr>
                <w:lang w:val="fr-FR"/>
              </w:rPr>
              <w:t xml:space="preserve"> </w:t>
            </w:r>
            <w:r w:rsidRPr="00A55388">
              <w:rPr>
                <w:b/>
                <w:lang w:val="fr-FR"/>
              </w:rPr>
              <w:t>Option – Pour aller plus l</w:t>
            </w:r>
            <w:r>
              <w:rPr>
                <w:b/>
                <w:lang w:val="fr-FR"/>
              </w:rPr>
              <w:t>oin: Travailler avec des textes</w:t>
            </w:r>
          </w:p>
        </w:tc>
      </w:tr>
    </w:tbl>
    <w:p w:rsidR="007A71A2" w:rsidRDefault="007A71A2" w:rsidP="004D5209">
      <w:pPr>
        <w:pStyle w:val="Listenabsatz"/>
        <w:ind w:left="0"/>
        <w:rPr>
          <w:lang w:val="fr-FR"/>
        </w:rPr>
      </w:pPr>
    </w:p>
    <w:p w:rsidR="004D5209" w:rsidRPr="00857CE4" w:rsidRDefault="00AE79A6" w:rsidP="004D5209">
      <w:pPr>
        <w:pStyle w:val="Listenabsatz"/>
        <w:ind w:left="0"/>
        <w:rPr>
          <w:i/>
          <w:lang w:val="fr-FR"/>
        </w:rPr>
      </w:pPr>
      <w:r w:rsidRPr="00857CE4">
        <w:rPr>
          <w:i/>
          <w:lang w:val="fr-FR"/>
        </w:rPr>
        <w:t>Ré</w:t>
      </w:r>
      <w:r w:rsidR="004D5209" w:rsidRPr="00857CE4">
        <w:rPr>
          <w:i/>
          <w:lang w:val="fr-FR"/>
        </w:rPr>
        <w:t xml:space="preserve">pondez aux questions suivantes en vos propres mots. </w:t>
      </w:r>
    </w:p>
    <w:p w:rsidR="004D5209" w:rsidRPr="00A55388" w:rsidRDefault="004D5209" w:rsidP="004D5209">
      <w:pPr>
        <w:pStyle w:val="Listenabsatz"/>
        <w:ind w:left="0"/>
        <w:rPr>
          <w:lang w:val="fr-FR"/>
        </w:rPr>
      </w:pPr>
    </w:p>
    <w:p w:rsidR="004D5209" w:rsidRPr="00A55388" w:rsidRDefault="004D5209" w:rsidP="004D5209">
      <w:pPr>
        <w:pStyle w:val="Listenabsatz"/>
        <w:ind w:left="0"/>
        <w:rPr>
          <w:lang w:val="fr-FR"/>
        </w:rPr>
      </w:pPr>
      <w:r w:rsidRPr="00A55388">
        <w:rPr>
          <w:lang w:val="fr-FR"/>
        </w:rPr>
        <w:t>a) De quel genre de texte s’agit-il?</w:t>
      </w:r>
    </w:p>
    <w:p w:rsidR="004D5209" w:rsidRPr="00A55388" w:rsidRDefault="004D5209" w:rsidP="004D5209">
      <w:pPr>
        <w:pStyle w:val="Listenabsatz"/>
        <w:ind w:left="0"/>
        <w:rPr>
          <w:lang w:val="fr-FR"/>
        </w:rPr>
      </w:pPr>
      <w:r w:rsidRPr="00A55388">
        <w:rPr>
          <w:lang w:val="fr-FR"/>
        </w:rPr>
        <w:t>____</w:t>
      </w:r>
      <w:r w:rsidRPr="00A55388">
        <w:rPr>
          <w:u w:val="single"/>
          <w:lang w:val="fr-FR"/>
        </w:rPr>
        <w:t>article de presse</w:t>
      </w:r>
      <w:r w:rsidRPr="00A55388">
        <w:rPr>
          <w:lang w:val="fr-FR"/>
        </w:rPr>
        <w:t>_________________________________________________________________</w:t>
      </w:r>
    </w:p>
    <w:p w:rsidR="004D5209" w:rsidRPr="00A55388" w:rsidRDefault="004D5209" w:rsidP="004D5209">
      <w:pPr>
        <w:pStyle w:val="Listenabsatz"/>
        <w:ind w:left="0"/>
        <w:rPr>
          <w:lang w:val="fr-FR"/>
        </w:rPr>
      </w:pPr>
    </w:p>
    <w:p w:rsidR="004D5209" w:rsidRPr="002F1AB1" w:rsidRDefault="004D5209" w:rsidP="004D5209">
      <w:pPr>
        <w:pStyle w:val="Listenabsatz"/>
        <w:ind w:left="0"/>
        <w:rPr>
          <w:lang w:val="fr-FR"/>
        </w:rPr>
      </w:pPr>
      <w:r w:rsidRPr="002F1AB1">
        <w:rPr>
          <w:lang w:val="fr-FR"/>
        </w:rPr>
        <w:t xml:space="preserve">b) </w:t>
      </w:r>
      <w:r w:rsidR="00AE79A6">
        <w:rPr>
          <w:lang w:val="fr-FR"/>
        </w:rPr>
        <w:t xml:space="preserve">Structure du texte : </w:t>
      </w:r>
      <w:r w:rsidRPr="002F1AB1">
        <w:rPr>
          <w:lang w:val="fr-FR"/>
        </w:rPr>
        <w:t>Quels sont les traits caractéristiques de ce genre de texte? Donnez un exemple du texte pour chaque trait caractéristique.</w:t>
      </w:r>
    </w:p>
    <w:tbl>
      <w:tblPr>
        <w:tblStyle w:val="Tabellenraster"/>
        <w:tblW w:w="0" w:type="auto"/>
        <w:tblLook w:val="04A0" w:firstRow="1" w:lastRow="0" w:firstColumn="1" w:lastColumn="0" w:noHBand="0" w:noVBand="1"/>
      </w:tblPr>
      <w:tblGrid>
        <w:gridCol w:w="817"/>
        <w:gridCol w:w="3119"/>
        <w:gridCol w:w="5103"/>
      </w:tblGrid>
      <w:tr w:rsidR="004D5209" w:rsidRPr="003B417F" w:rsidTr="0059438D">
        <w:tc>
          <w:tcPr>
            <w:tcW w:w="3936" w:type="dxa"/>
            <w:gridSpan w:val="2"/>
            <w:shd w:val="clear" w:color="auto" w:fill="B8CCE4" w:themeFill="accent1" w:themeFillTint="66"/>
            <w:vAlign w:val="center"/>
          </w:tcPr>
          <w:p w:rsidR="004D5209" w:rsidRPr="003B417F" w:rsidRDefault="004D5209" w:rsidP="0059438D">
            <w:pPr>
              <w:jc w:val="center"/>
              <w:rPr>
                <w:b/>
                <w:lang w:val="en-US"/>
              </w:rPr>
            </w:pPr>
            <w:r>
              <w:rPr>
                <w:b/>
                <w:lang w:val="en-US"/>
              </w:rPr>
              <w:t>traits caractéristiques</w:t>
            </w:r>
          </w:p>
        </w:tc>
        <w:tc>
          <w:tcPr>
            <w:tcW w:w="5103" w:type="dxa"/>
            <w:shd w:val="clear" w:color="auto" w:fill="B8CCE4" w:themeFill="accent1" w:themeFillTint="66"/>
            <w:vAlign w:val="center"/>
          </w:tcPr>
          <w:p w:rsidR="004D5209" w:rsidRPr="003B417F" w:rsidRDefault="004D5209" w:rsidP="0059438D">
            <w:pPr>
              <w:jc w:val="center"/>
              <w:rPr>
                <w:b/>
                <w:lang w:val="en-US"/>
              </w:rPr>
            </w:pPr>
            <w:r>
              <w:rPr>
                <w:b/>
                <w:lang w:val="en-US"/>
              </w:rPr>
              <w:t>exemple</w:t>
            </w:r>
          </w:p>
        </w:tc>
      </w:tr>
      <w:tr w:rsidR="004D5209" w:rsidTr="0059438D">
        <w:trPr>
          <w:trHeight w:val="537"/>
        </w:trPr>
        <w:tc>
          <w:tcPr>
            <w:tcW w:w="817" w:type="dxa"/>
            <w:shd w:val="clear" w:color="auto" w:fill="B8CCE4" w:themeFill="accent1" w:themeFillTint="66"/>
            <w:vAlign w:val="center"/>
          </w:tcPr>
          <w:p w:rsidR="004D5209" w:rsidRPr="003B417F" w:rsidRDefault="004D5209" w:rsidP="0059438D">
            <w:pPr>
              <w:jc w:val="center"/>
              <w:rPr>
                <w:b/>
                <w:lang w:val="en-US"/>
              </w:rPr>
            </w:pPr>
            <w:r>
              <w:rPr>
                <w:b/>
                <w:lang w:val="en-US"/>
              </w:rPr>
              <w:t>1</w:t>
            </w:r>
          </w:p>
        </w:tc>
        <w:tc>
          <w:tcPr>
            <w:tcW w:w="3119" w:type="dxa"/>
            <w:vAlign w:val="center"/>
          </w:tcPr>
          <w:p w:rsidR="004D5209" w:rsidRDefault="004D5209" w:rsidP="0059438D">
            <w:pPr>
              <w:rPr>
                <w:lang w:val="en-US"/>
              </w:rPr>
            </w:pPr>
            <w:r>
              <w:rPr>
                <w:lang w:val="en-US"/>
              </w:rPr>
              <w:t>titre</w:t>
            </w:r>
          </w:p>
        </w:tc>
        <w:tc>
          <w:tcPr>
            <w:tcW w:w="5103" w:type="dxa"/>
            <w:vAlign w:val="center"/>
          </w:tcPr>
          <w:p w:rsidR="004D5209" w:rsidRDefault="009362CD" w:rsidP="0059438D">
            <w:pPr>
              <w:jc w:val="center"/>
              <w:rPr>
                <w:lang w:val="en-US"/>
              </w:rPr>
            </w:pPr>
            <w:r>
              <w:rPr>
                <w:lang w:val="en-US"/>
              </w:rPr>
              <w:t>Franck Ribéry: …</w:t>
            </w:r>
          </w:p>
        </w:tc>
      </w:tr>
      <w:tr w:rsidR="004D5209" w:rsidTr="0059438D">
        <w:trPr>
          <w:trHeight w:val="537"/>
        </w:trPr>
        <w:tc>
          <w:tcPr>
            <w:tcW w:w="817" w:type="dxa"/>
            <w:shd w:val="clear" w:color="auto" w:fill="B8CCE4" w:themeFill="accent1" w:themeFillTint="66"/>
            <w:vAlign w:val="center"/>
          </w:tcPr>
          <w:p w:rsidR="004D5209" w:rsidRPr="003B417F" w:rsidRDefault="004D5209" w:rsidP="0059438D">
            <w:pPr>
              <w:jc w:val="center"/>
              <w:rPr>
                <w:b/>
                <w:lang w:val="en-US"/>
              </w:rPr>
            </w:pPr>
            <w:r>
              <w:rPr>
                <w:b/>
                <w:lang w:val="en-US"/>
              </w:rPr>
              <w:t>2</w:t>
            </w:r>
          </w:p>
        </w:tc>
        <w:tc>
          <w:tcPr>
            <w:tcW w:w="3119" w:type="dxa"/>
            <w:vAlign w:val="center"/>
          </w:tcPr>
          <w:p w:rsidR="004D5209" w:rsidRDefault="004D5209" w:rsidP="0059438D">
            <w:pPr>
              <w:rPr>
                <w:lang w:val="en-US"/>
              </w:rPr>
            </w:pPr>
            <w:r>
              <w:rPr>
                <w:lang w:val="en-US"/>
              </w:rPr>
              <w:t>sous-titre</w:t>
            </w:r>
          </w:p>
        </w:tc>
        <w:tc>
          <w:tcPr>
            <w:tcW w:w="5103" w:type="dxa"/>
            <w:vAlign w:val="center"/>
          </w:tcPr>
          <w:p w:rsidR="004D5209" w:rsidRDefault="009362CD" w:rsidP="0059438D">
            <w:pPr>
              <w:jc w:val="center"/>
              <w:rPr>
                <w:lang w:val="en-US"/>
              </w:rPr>
            </w:pPr>
            <w:r>
              <w:rPr>
                <w:lang w:val="en-US"/>
              </w:rPr>
              <w:t>Le footballeur …</w:t>
            </w:r>
          </w:p>
        </w:tc>
      </w:tr>
      <w:tr w:rsidR="004D5209" w:rsidRPr="0025120E" w:rsidTr="0059438D">
        <w:trPr>
          <w:trHeight w:val="537"/>
        </w:trPr>
        <w:tc>
          <w:tcPr>
            <w:tcW w:w="817" w:type="dxa"/>
            <w:shd w:val="clear" w:color="auto" w:fill="B8CCE4" w:themeFill="accent1" w:themeFillTint="66"/>
            <w:vAlign w:val="center"/>
          </w:tcPr>
          <w:p w:rsidR="004D5209" w:rsidRPr="003B417F" w:rsidRDefault="004D5209" w:rsidP="0059438D">
            <w:pPr>
              <w:jc w:val="center"/>
              <w:rPr>
                <w:b/>
                <w:lang w:val="en-US"/>
              </w:rPr>
            </w:pPr>
            <w:r>
              <w:rPr>
                <w:b/>
                <w:lang w:val="en-US"/>
              </w:rPr>
              <w:t>3</w:t>
            </w:r>
          </w:p>
        </w:tc>
        <w:tc>
          <w:tcPr>
            <w:tcW w:w="3119" w:type="dxa"/>
            <w:vAlign w:val="center"/>
          </w:tcPr>
          <w:p w:rsidR="004D5209" w:rsidRDefault="009362CD" w:rsidP="0059438D">
            <w:pPr>
              <w:rPr>
                <w:lang w:val="en-US"/>
              </w:rPr>
            </w:pPr>
            <w:r>
              <w:rPr>
                <w:lang w:val="en-US"/>
              </w:rPr>
              <w:t>introduction: présentation d’un problème</w:t>
            </w:r>
          </w:p>
        </w:tc>
        <w:tc>
          <w:tcPr>
            <w:tcW w:w="5103" w:type="dxa"/>
            <w:vAlign w:val="center"/>
          </w:tcPr>
          <w:p w:rsidR="004D5209" w:rsidRPr="00A55388" w:rsidRDefault="009362CD" w:rsidP="00803A41">
            <w:pPr>
              <w:jc w:val="center"/>
              <w:rPr>
                <w:lang w:val="fr-FR"/>
              </w:rPr>
            </w:pPr>
            <w:r w:rsidRPr="00A55388">
              <w:rPr>
                <w:lang w:val="fr-FR"/>
              </w:rPr>
              <w:t>Le premier paragraphe résume en quelques phrases le problème que va élaborer l’article.</w:t>
            </w:r>
          </w:p>
        </w:tc>
      </w:tr>
      <w:tr w:rsidR="004D5209" w:rsidRPr="0025120E" w:rsidTr="0059438D">
        <w:trPr>
          <w:trHeight w:val="537"/>
        </w:trPr>
        <w:tc>
          <w:tcPr>
            <w:tcW w:w="817" w:type="dxa"/>
            <w:shd w:val="clear" w:color="auto" w:fill="B8CCE4" w:themeFill="accent1" w:themeFillTint="66"/>
            <w:vAlign w:val="center"/>
          </w:tcPr>
          <w:p w:rsidR="004D5209" w:rsidRDefault="004D5209" w:rsidP="0059438D">
            <w:pPr>
              <w:jc w:val="center"/>
              <w:rPr>
                <w:b/>
                <w:lang w:val="en-US"/>
              </w:rPr>
            </w:pPr>
            <w:r>
              <w:rPr>
                <w:b/>
                <w:lang w:val="en-US"/>
              </w:rPr>
              <w:t>…</w:t>
            </w:r>
          </w:p>
        </w:tc>
        <w:tc>
          <w:tcPr>
            <w:tcW w:w="3119" w:type="dxa"/>
            <w:vAlign w:val="center"/>
          </w:tcPr>
          <w:p w:rsidR="004D5209" w:rsidRPr="00A55388" w:rsidRDefault="009362CD" w:rsidP="009362CD">
            <w:pPr>
              <w:rPr>
                <w:lang w:val="fr-FR"/>
              </w:rPr>
            </w:pPr>
            <w:r w:rsidRPr="00A55388">
              <w:rPr>
                <w:lang w:val="fr-FR"/>
              </w:rPr>
              <w:t>Division en paragraphes qui portent sur des idées différentes</w:t>
            </w:r>
          </w:p>
        </w:tc>
        <w:tc>
          <w:tcPr>
            <w:tcW w:w="5103" w:type="dxa"/>
            <w:vAlign w:val="center"/>
          </w:tcPr>
          <w:p w:rsidR="004D5209" w:rsidRPr="00A55388" w:rsidRDefault="004D5209" w:rsidP="0059438D">
            <w:pPr>
              <w:jc w:val="center"/>
              <w:rPr>
                <w:lang w:val="fr-FR"/>
              </w:rPr>
            </w:pPr>
          </w:p>
        </w:tc>
      </w:tr>
      <w:tr w:rsidR="009362CD" w:rsidRPr="0025120E" w:rsidTr="0059438D">
        <w:trPr>
          <w:trHeight w:val="537"/>
        </w:trPr>
        <w:tc>
          <w:tcPr>
            <w:tcW w:w="817" w:type="dxa"/>
            <w:shd w:val="clear" w:color="auto" w:fill="B8CCE4" w:themeFill="accent1" w:themeFillTint="66"/>
            <w:vAlign w:val="center"/>
          </w:tcPr>
          <w:p w:rsidR="009362CD" w:rsidRPr="00A55388" w:rsidRDefault="009362CD" w:rsidP="0059438D">
            <w:pPr>
              <w:jc w:val="center"/>
              <w:rPr>
                <w:b/>
                <w:lang w:val="fr-FR"/>
              </w:rPr>
            </w:pPr>
          </w:p>
        </w:tc>
        <w:tc>
          <w:tcPr>
            <w:tcW w:w="3119" w:type="dxa"/>
            <w:vAlign w:val="center"/>
          </w:tcPr>
          <w:p w:rsidR="009362CD" w:rsidRPr="00A55388" w:rsidRDefault="009362CD" w:rsidP="0059438D">
            <w:pPr>
              <w:rPr>
                <w:lang w:val="fr-FR"/>
              </w:rPr>
            </w:pPr>
            <w:r w:rsidRPr="00A55388">
              <w:rPr>
                <w:lang w:val="fr-FR"/>
              </w:rPr>
              <w:t>illustration du problème par des exemples concrets</w:t>
            </w:r>
          </w:p>
        </w:tc>
        <w:tc>
          <w:tcPr>
            <w:tcW w:w="5103" w:type="dxa"/>
            <w:vAlign w:val="center"/>
          </w:tcPr>
          <w:p w:rsidR="009362CD" w:rsidRPr="00A55388" w:rsidRDefault="009362CD" w:rsidP="0059438D">
            <w:pPr>
              <w:jc w:val="center"/>
              <w:rPr>
                <w:lang w:val="fr-FR"/>
              </w:rPr>
            </w:pPr>
          </w:p>
        </w:tc>
      </w:tr>
      <w:tr w:rsidR="009362CD" w:rsidRPr="0025120E" w:rsidTr="0059438D">
        <w:trPr>
          <w:trHeight w:val="537"/>
        </w:trPr>
        <w:tc>
          <w:tcPr>
            <w:tcW w:w="817" w:type="dxa"/>
            <w:shd w:val="clear" w:color="auto" w:fill="B8CCE4" w:themeFill="accent1" w:themeFillTint="66"/>
            <w:vAlign w:val="center"/>
          </w:tcPr>
          <w:p w:rsidR="009362CD" w:rsidRPr="00A55388" w:rsidRDefault="009362CD" w:rsidP="0059438D">
            <w:pPr>
              <w:jc w:val="center"/>
              <w:rPr>
                <w:b/>
                <w:lang w:val="fr-FR"/>
              </w:rPr>
            </w:pPr>
          </w:p>
        </w:tc>
        <w:tc>
          <w:tcPr>
            <w:tcW w:w="3119" w:type="dxa"/>
            <w:vAlign w:val="center"/>
          </w:tcPr>
          <w:p w:rsidR="009362CD" w:rsidRDefault="009362CD" w:rsidP="0059438D">
            <w:pPr>
              <w:rPr>
                <w:lang w:val="en-US"/>
              </w:rPr>
            </w:pPr>
            <w:r>
              <w:rPr>
                <w:lang w:val="en-US"/>
              </w:rPr>
              <w:t>conclusion</w:t>
            </w:r>
          </w:p>
        </w:tc>
        <w:tc>
          <w:tcPr>
            <w:tcW w:w="5103" w:type="dxa"/>
            <w:vAlign w:val="center"/>
          </w:tcPr>
          <w:p w:rsidR="009362CD" w:rsidRPr="00A55388" w:rsidRDefault="009362CD" w:rsidP="0059438D">
            <w:pPr>
              <w:jc w:val="center"/>
              <w:rPr>
                <w:lang w:val="fr-FR"/>
              </w:rPr>
            </w:pPr>
            <w:r w:rsidRPr="00A55388">
              <w:rPr>
                <w:lang w:val="fr-FR"/>
              </w:rPr>
              <w:t>il n’y en a pas dans cet article</w:t>
            </w:r>
          </w:p>
        </w:tc>
      </w:tr>
    </w:tbl>
    <w:p w:rsidR="004D5209" w:rsidRPr="00A55388" w:rsidRDefault="004D5209" w:rsidP="004D5209">
      <w:pPr>
        <w:pStyle w:val="Listenabsatz"/>
        <w:ind w:left="0"/>
        <w:rPr>
          <w:lang w:val="fr-FR"/>
        </w:rPr>
      </w:pPr>
    </w:p>
    <w:p w:rsidR="009362CD" w:rsidRPr="00A55388" w:rsidRDefault="009362CD" w:rsidP="009362CD">
      <w:pPr>
        <w:pStyle w:val="Listenabsatz"/>
        <w:ind w:left="0"/>
        <w:rPr>
          <w:lang w:val="fr-FR"/>
        </w:rPr>
      </w:pPr>
      <w:r w:rsidRPr="002F1AB1">
        <w:rPr>
          <w:lang w:val="fr-FR"/>
        </w:rPr>
        <w:t xml:space="preserve">c) Focalisez votre attention sur les premières phrases de chaque paragraphe. </w:t>
      </w:r>
      <w:r w:rsidRPr="00A55388">
        <w:rPr>
          <w:lang w:val="fr-FR"/>
        </w:rPr>
        <w:t>En quoi sont-elles différentes des phrases suivantes?</w:t>
      </w:r>
    </w:p>
    <w:p w:rsidR="009362CD" w:rsidRPr="00A55388" w:rsidRDefault="009362CD" w:rsidP="009362CD">
      <w:pPr>
        <w:pStyle w:val="Listenabsatz"/>
        <w:ind w:left="0"/>
        <w:rPr>
          <w:lang w:val="fr-FR"/>
        </w:rPr>
      </w:pPr>
      <w:r w:rsidRPr="002F1AB1">
        <w:rPr>
          <w:u w:val="single"/>
          <w:lang w:val="fr-FR"/>
        </w:rPr>
        <w:t>Elles résument l’idée principale du contenu de ces parag</w:t>
      </w:r>
      <w:r w:rsidR="00F719C3" w:rsidRPr="002F1AB1">
        <w:rPr>
          <w:u w:val="single"/>
          <w:lang w:val="fr-FR"/>
        </w:rPr>
        <w:t xml:space="preserve">raphes. </w:t>
      </w:r>
      <w:r w:rsidR="00F719C3" w:rsidRPr="00A55388">
        <w:rPr>
          <w:u w:val="single"/>
          <w:lang w:val="fr-FR"/>
        </w:rPr>
        <w:t>Les phrases suivantes explicitent___ cette idée à l’aide des exemples concrets.</w:t>
      </w:r>
      <w:r w:rsidR="00F719C3" w:rsidRPr="00A55388">
        <w:rPr>
          <w:lang w:val="fr-FR"/>
        </w:rPr>
        <w:t>________</w:t>
      </w:r>
      <w:r w:rsidRPr="00A55388">
        <w:rPr>
          <w:lang w:val="fr-FR"/>
        </w:rPr>
        <w:t>________________________________________</w:t>
      </w:r>
    </w:p>
    <w:p w:rsidR="004D5209" w:rsidRPr="00A55388" w:rsidRDefault="004D5209" w:rsidP="004D5209">
      <w:pPr>
        <w:pStyle w:val="Listenabsatz"/>
        <w:ind w:left="0"/>
        <w:rPr>
          <w:lang w:val="fr-FR"/>
        </w:rPr>
      </w:pPr>
    </w:p>
    <w:p w:rsidR="001B2820" w:rsidRPr="00A55388" w:rsidRDefault="001B2820" w:rsidP="001B2820">
      <w:pPr>
        <w:pStyle w:val="Listenabsatz"/>
        <w:ind w:left="0"/>
        <w:rPr>
          <w:lang w:val="fr-FR"/>
        </w:rPr>
      </w:pPr>
      <w:r w:rsidRPr="00A55388">
        <w:rPr>
          <w:lang w:val="fr-FR"/>
        </w:rPr>
        <w:lastRenderedPageBreak/>
        <w:t>d) Recherchez dans les paragraphes du texte des mots (connecteurs) qui introduisent une nouvelle idée.</w:t>
      </w:r>
    </w:p>
    <w:tbl>
      <w:tblPr>
        <w:tblStyle w:val="Tabellenraster"/>
        <w:tblW w:w="0" w:type="auto"/>
        <w:tblLook w:val="04A0" w:firstRow="1" w:lastRow="0" w:firstColumn="1" w:lastColumn="0" w:noHBand="0" w:noVBand="1"/>
      </w:tblPr>
      <w:tblGrid>
        <w:gridCol w:w="739"/>
        <w:gridCol w:w="1672"/>
        <w:gridCol w:w="1712"/>
        <w:gridCol w:w="2768"/>
        <w:gridCol w:w="2397"/>
      </w:tblGrid>
      <w:tr w:rsidR="001B2820" w:rsidRPr="003B417F" w:rsidTr="0059438D">
        <w:tc>
          <w:tcPr>
            <w:tcW w:w="2411" w:type="dxa"/>
            <w:gridSpan w:val="2"/>
            <w:shd w:val="clear" w:color="auto" w:fill="B8CCE4" w:themeFill="accent1" w:themeFillTint="66"/>
            <w:vAlign w:val="center"/>
          </w:tcPr>
          <w:p w:rsidR="001B2820" w:rsidRPr="003B417F" w:rsidRDefault="001B2820" w:rsidP="0059438D">
            <w:pPr>
              <w:jc w:val="center"/>
              <w:rPr>
                <w:b/>
                <w:lang w:val="en-US"/>
              </w:rPr>
            </w:pPr>
            <w:r>
              <w:rPr>
                <w:b/>
                <w:lang w:val="en-US"/>
              </w:rPr>
              <w:t>paragraphes …, ligne</w:t>
            </w:r>
          </w:p>
        </w:tc>
        <w:tc>
          <w:tcPr>
            <w:tcW w:w="1712" w:type="dxa"/>
            <w:shd w:val="clear" w:color="auto" w:fill="B8CCE4" w:themeFill="accent1" w:themeFillTint="66"/>
            <w:vAlign w:val="center"/>
          </w:tcPr>
          <w:p w:rsidR="001B2820" w:rsidRPr="003B417F" w:rsidRDefault="001B2820" w:rsidP="0059438D">
            <w:pPr>
              <w:jc w:val="center"/>
              <w:rPr>
                <w:b/>
                <w:lang w:val="en-US"/>
              </w:rPr>
            </w:pPr>
            <w:r>
              <w:rPr>
                <w:b/>
                <w:lang w:val="en-US"/>
              </w:rPr>
              <w:t>exemple</w:t>
            </w:r>
          </w:p>
        </w:tc>
        <w:tc>
          <w:tcPr>
            <w:tcW w:w="2768" w:type="dxa"/>
            <w:shd w:val="clear" w:color="auto" w:fill="B8CCE4" w:themeFill="accent1" w:themeFillTint="66"/>
            <w:vAlign w:val="center"/>
          </w:tcPr>
          <w:p w:rsidR="001B2820" w:rsidRPr="003B417F" w:rsidRDefault="001B2820" w:rsidP="0059438D">
            <w:pPr>
              <w:jc w:val="center"/>
              <w:rPr>
                <w:b/>
                <w:lang w:val="en-US"/>
              </w:rPr>
            </w:pPr>
            <w:r>
              <w:rPr>
                <w:b/>
                <w:lang w:val="en-US"/>
              </w:rPr>
              <w:t>idée exprimée</w:t>
            </w:r>
          </w:p>
        </w:tc>
        <w:tc>
          <w:tcPr>
            <w:tcW w:w="2397" w:type="dxa"/>
            <w:shd w:val="clear" w:color="auto" w:fill="B8CCE4" w:themeFill="accent1" w:themeFillTint="66"/>
          </w:tcPr>
          <w:p w:rsidR="001B2820" w:rsidRDefault="001B2820" w:rsidP="0059438D">
            <w:pPr>
              <w:jc w:val="center"/>
              <w:rPr>
                <w:b/>
                <w:lang w:val="en-US"/>
              </w:rPr>
            </w:pPr>
            <w:r>
              <w:rPr>
                <w:b/>
                <w:lang w:val="en-US"/>
              </w:rPr>
              <w:t>synonyme</w:t>
            </w:r>
          </w:p>
        </w:tc>
      </w:tr>
      <w:tr w:rsidR="001B2820" w:rsidRPr="0025120E" w:rsidTr="001B2820">
        <w:trPr>
          <w:trHeight w:val="699"/>
        </w:trPr>
        <w:tc>
          <w:tcPr>
            <w:tcW w:w="739" w:type="dxa"/>
            <w:shd w:val="clear" w:color="auto" w:fill="B8CCE4" w:themeFill="accent1" w:themeFillTint="66"/>
            <w:vAlign w:val="center"/>
          </w:tcPr>
          <w:p w:rsidR="001B2820" w:rsidRPr="003B417F" w:rsidRDefault="001B2820" w:rsidP="0059438D">
            <w:pPr>
              <w:jc w:val="center"/>
              <w:rPr>
                <w:b/>
                <w:lang w:val="en-US"/>
              </w:rPr>
            </w:pPr>
            <w:r>
              <w:rPr>
                <w:b/>
                <w:lang w:val="en-US"/>
              </w:rPr>
              <w:t>1</w:t>
            </w:r>
          </w:p>
        </w:tc>
        <w:tc>
          <w:tcPr>
            <w:tcW w:w="1672" w:type="dxa"/>
            <w:vAlign w:val="center"/>
          </w:tcPr>
          <w:p w:rsidR="001B2820" w:rsidRDefault="001B2820" w:rsidP="0059438D">
            <w:pPr>
              <w:rPr>
                <w:lang w:val="en-US"/>
              </w:rPr>
            </w:pPr>
            <w:r w:rsidRPr="00F719C3">
              <w:rPr>
                <w:b/>
                <w:lang w:val="en-US"/>
              </w:rPr>
              <w:t>B</w:t>
            </w:r>
            <w:r>
              <w:rPr>
                <w:lang w:val="en-US"/>
              </w:rPr>
              <w:t>, l. z</w:t>
            </w:r>
          </w:p>
        </w:tc>
        <w:tc>
          <w:tcPr>
            <w:tcW w:w="1712" w:type="dxa"/>
            <w:vAlign w:val="center"/>
          </w:tcPr>
          <w:p w:rsidR="001B2820" w:rsidRDefault="001B2820" w:rsidP="0059438D">
            <w:pPr>
              <w:jc w:val="center"/>
              <w:rPr>
                <w:lang w:val="en-US"/>
              </w:rPr>
            </w:pPr>
            <w:r>
              <w:rPr>
                <w:lang w:val="en-US"/>
              </w:rPr>
              <w:t>Alors que</w:t>
            </w:r>
          </w:p>
        </w:tc>
        <w:tc>
          <w:tcPr>
            <w:tcW w:w="2768" w:type="dxa"/>
            <w:vAlign w:val="center"/>
          </w:tcPr>
          <w:p w:rsidR="001B2820" w:rsidRDefault="001B2820" w:rsidP="0059438D">
            <w:pPr>
              <w:jc w:val="center"/>
              <w:rPr>
                <w:lang w:val="en-US"/>
              </w:rPr>
            </w:pPr>
            <w:r>
              <w:rPr>
                <w:lang w:val="en-US"/>
              </w:rPr>
              <w:t>opposition</w:t>
            </w:r>
          </w:p>
        </w:tc>
        <w:tc>
          <w:tcPr>
            <w:tcW w:w="2397" w:type="dxa"/>
          </w:tcPr>
          <w:p w:rsidR="001B2820" w:rsidRPr="00A55388" w:rsidRDefault="001B2820" w:rsidP="0059438D">
            <w:pPr>
              <w:jc w:val="center"/>
              <w:rPr>
                <w:lang w:val="fr-FR"/>
              </w:rPr>
            </w:pPr>
            <w:r w:rsidRPr="00A55388">
              <w:rPr>
                <w:lang w:val="fr-FR"/>
              </w:rPr>
              <w:t>Tandis que …</w:t>
            </w:r>
          </w:p>
          <w:p w:rsidR="001B2820" w:rsidRPr="00A55388" w:rsidRDefault="001B2820" w:rsidP="0059438D">
            <w:pPr>
              <w:jc w:val="center"/>
              <w:rPr>
                <w:lang w:val="fr-FR"/>
              </w:rPr>
            </w:pPr>
            <w:r w:rsidRPr="00A55388">
              <w:rPr>
                <w:lang w:val="fr-FR"/>
              </w:rPr>
              <w:t>Au lieu que …</w:t>
            </w:r>
          </w:p>
        </w:tc>
      </w:tr>
      <w:tr w:rsidR="001B2820" w:rsidTr="0059438D">
        <w:trPr>
          <w:trHeight w:val="537"/>
        </w:trPr>
        <w:tc>
          <w:tcPr>
            <w:tcW w:w="739" w:type="dxa"/>
            <w:shd w:val="clear" w:color="auto" w:fill="B8CCE4" w:themeFill="accent1" w:themeFillTint="66"/>
            <w:vAlign w:val="center"/>
          </w:tcPr>
          <w:p w:rsidR="001B2820" w:rsidRPr="003B417F" w:rsidRDefault="001B2820" w:rsidP="0059438D">
            <w:pPr>
              <w:jc w:val="center"/>
              <w:rPr>
                <w:b/>
                <w:lang w:val="en-US"/>
              </w:rPr>
            </w:pPr>
            <w:r>
              <w:rPr>
                <w:b/>
                <w:lang w:val="en-US"/>
              </w:rPr>
              <w:t>2</w:t>
            </w:r>
          </w:p>
        </w:tc>
        <w:tc>
          <w:tcPr>
            <w:tcW w:w="1672" w:type="dxa"/>
            <w:vAlign w:val="center"/>
          </w:tcPr>
          <w:p w:rsidR="001B2820" w:rsidRDefault="001B2820" w:rsidP="0059438D">
            <w:pPr>
              <w:rPr>
                <w:lang w:val="en-US"/>
              </w:rPr>
            </w:pPr>
            <w:r w:rsidRPr="001B2820">
              <w:rPr>
                <w:b/>
                <w:lang w:val="en-US"/>
              </w:rPr>
              <w:t>B</w:t>
            </w:r>
            <w:r>
              <w:rPr>
                <w:lang w:val="en-US"/>
              </w:rPr>
              <w:t>, l. 11</w:t>
            </w:r>
          </w:p>
        </w:tc>
        <w:tc>
          <w:tcPr>
            <w:tcW w:w="1712" w:type="dxa"/>
            <w:vAlign w:val="center"/>
          </w:tcPr>
          <w:p w:rsidR="001B2820" w:rsidRDefault="001B2820" w:rsidP="0059438D">
            <w:pPr>
              <w:jc w:val="center"/>
              <w:rPr>
                <w:lang w:val="en-US"/>
              </w:rPr>
            </w:pPr>
            <w:r>
              <w:rPr>
                <w:lang w:val="en-US"/>
              </w:rPr>
              <w:t>Mais</w:t>
            </w:r>
          </w:p>
        </w:tc>
        <w:tc>
          <w:tcPr>
            <w:tcW w:w="2768" w:type="dxa"/>
            <w:vAlign w:val="center"/>
          </w:tcPr>
          <w:p w:rsidR="001B2820" w:rsidRDefault="001B2820" w:rsidP="0059438D">
            <w:pPr>
              <w:jc w:val="center"/>
              <w:rPr>
                <w:lang w:val="en-US"/>
              </w:rPr>
            </w:pPr>
            <w:r>
              <w:rPr>
                <w:lang w:val="en-US"/>
              </w:rPr>
              <w:t>opposition</w:t>
            </w:r>
          </w:p>
        </w:tc>
        <w:tc>
          <w:tcPr>
            <w:tcW w:w="2397" w:type="dxa"/>
          </w:tcPr>
          <w:p w:rsidR="001B2820" w:rsidRDefault="001B2820" w:rsidP="0059438D">
            <w:pPr>
              <w:jc w:val="center"/>
              <w:rPr>
                <w:lang w:val="en-US"/>
              </w:rPr>
            </w:pPr>
          </w:p>
        </w:tc>
      </w:tr>
      <w:tr w:rsidR="001B2820" w:rsidTr="0059438D">
        <w:trPr>
          <w:trHeight w:val="537"/>
        </w:trPr>
        <w:tc>
          <w:tcPr>
            <w:tcW w:w="739" w:type="dxa"/>
            <w:shd w:val="clear" w:color="auto" w:fill="B8CCE4" w:themeFill="accent1" w:themeFillTint="66"/>
            <w:vAlign w:val="center"/>
          </w:tcPr>
          <w:p w:rsidR="001B2820" w:rsidRPr="003B417F" w:rsidRDefault="001B2820" w:rsidP="0059438D">
            <w:pPr>
              <w:jc w:val="center"/>
              <w:rPr>
                <w:b/>
                <w:lang w:val="en-US"/>
              </w:rPr>
            </w:pPr>
            <w:r>
              <w:rPr>
                <w:b/>
                <w:lang w:val="en-US"/>
              </w:rPr>
              <w:t>3</w:t>
            </w:r>
          </w:p>
        </w:tc>
        <w:tc>
          <w:tcPr>
            <w:tcW w:w="1672" w:type="dxa"/>
            <w:vAlign w:val="center"/>
          </w:tcPr>
          <w:p w:rsidR="001B2820" w:rsidRDefault="001B2820" w:rsidP="001B2820">
            <w:pPr>
              <w:rPr>
                <w:lang w:val="en-US"/>
              </w:rPr>
            </w:pPr>
            <w:r w:rsidRPr="001B2820">
              <w:rPr>
                <w:b/>
                <w:lang w:val="en-US"/>
              </w:rPr>
              <w:t>D</w:t>
            </w:r>
            <w:r>
              <w:rPr>
                <w:lang w:val="en-US"/>
              </w:rPr>
              <w:t>, l. 24</w:t>
            </w:r>
          </w:p>
        </w:tc>
        <w:tc>
          <w:tcPr>
            <w:tcW w:w="1712" w:type="dxa"/>
            <w:vAlign w:val="center"/>
          </w:tcPr>
          <w:p w:rsidR="001B2820" w:rsidRDefault="001B2820" w:rsidP="0059438D">
            <w:pPr>
              <w:jc w:val="center"/>
              <w:rPr>
                <w:lang w:val="en-US"/>
              </w:rPr>
            </w:pPr>
            <w:r>
              <w:rPr>
                <w:lang w:val="en-US"/>
              </w:rPr>
              <w:t>Quand</w:t>
            </w:r>
          </w:p>
        </w:tc>
        <w:tc>
          <w:tcPr>
            <w:tcW w:w="2768" w:type="dxa"/>
            <w:vAlign w:val="center"/>
          </w:tcPr>
          <w:p w:rsidR="001B2820" w:rsidRPr="00A55388" w:rsidRDefault="00DA2E2B" w:rsidP="0059438D">
            <w:pPr>
              <w:jc w:val="center"/>
              <w:rPr>
                <w:lang w:val="fr-FR"/>
              </w:rPr>
            </w:pPr>
            <w:r w:rsidRPr="00A55388">
              <w:rPr>
                <w:lang w:val="fr-FR"/>
              </w:rPr>
              <w:t>indique un point de temps précis</w:t>
            </w:r>
          </w:p>
        </w:tc>
        <w:tc>
          <w:tcPr>
            <w:tcW w:w="2397" w:type="dxa"/>
          </w:tcPr>
          <w:p w:rsidR="001B2820" w:rsidRDefault="00DA2E2B" w:rsidP="0059438D">
            <w:pPr>
              <w:jc w:val="center"/>
              <w:rPr>
                <w:lang w:val="en-US"/>
              </w:rPr>
            </w:pPr>
            <w:r>
              <w:rPr>
                <w:lang w:val="en-US"/>
              </w:rPr>
              <w:t>Au moment où…</w:t>
            </w:r>
          </w:p>
          <w:p w:rsidR="00DA2E2B" w:rsidRDefault="00DA2E2B" w:rsidP="00DA2E2B">
            <w:pPr>
              <w:jc w:val="center"/>
              <w:rPr>
                <w:lang w:val="en-US"/>
              </w:rPr>
            </w:pPr>
            <w:r>
              <w:rPr>
                <w:lang w:val="en-US"/>
              </w:rPr>
              <w:t>Lorsque …</w:t>
            </w:r>
          </w:p>
        </w:tc>
      </w:tr>
      <w:tr w:rsidR="001B2820" w:rsidTr="0059438D">
        <w:trPr>
          <w:trHeight w:val="537"/>
        </w:trPr>
        <w:tc>
          <w:tcPr>
            <w:tcW w:w="739" w:type="dxa"/>
            <w:shd w:val="clear" w:color="auto" w:fill="B8CCE4" w:themeFill="accent1" w:themeFillTint="66"/>
            <w:vAlign w:val="center"/>
          </w:tcPr>
          <w:p w:rsidR="001B2820" w:rsidRDefault="001B2820" w:rsidP="0059438D">
            <w:pPr>
              <w:jc w:val="center"/>
              <w:rPr>
                <w:b/>
                <w:lang w:val="en-US"/>
              </w:rPr>
            </w:pPr>
            <w:r>
              <w:rPr>
                <w:b/>
                <w:lang w:val="en-US"/>
              </w:rPr>
              <w:t>…</w:t>
            </w:r>
          </w:p>
        </w:tc>
        <w:tc>
          <w:tcPr>
            <w:tcW w:w="1672" w:type="dxa"/>
            <w:vAlign w:val="center"/>
          </w:tcPr>
          <w:p w:rsidR="001B2820" w:rsidRDefault="001B2820" w:rsidP="0059438D">
            <w:pPr>
              <w:rPr>
                <w:lang w:val="en-US"/>
              </w:rPr>
            </w:pPr>
          </w:p>
        </w:tc>
        <w:tc>
          <w:tcPr>
            <w:tcW w:w="1712" w:type="dxa"/>
            <w:vAlign w:val="center"/>
          </w:tcPr>
          <w:p w:rsidR="001B2820" w:rsidRDefault="001B2820" w:rsidP="0059438D">
            <w:pPr>
              <w:jc w:val="center"/>
              <w:rPr>
                <w:lang w:val="en-US"/>
              </w:rPr>
            </w:pPr>
          </w:p>
        </w:tc>
        <w:tc>
          <w:tcPr>
            <w:tcW w:w="2768" w:type="dxa"/>
            <w:vAlign w:val="center"/>
          </w:tcPr>
          <w:p w:rsidR="001B2820" w:rsidRDefault="001B2820" w:rsidP="0059438D">
            <w:pPr>
              <w:jc w:val="center"/>
              <w:rPr>
                <w:lang w:val="en-US"/>
              </w:rPr>
            </w:pPr>
          </w:p>
        </w:tc>
        <w:tc>
          <w:tcPr>
            <w:tcW w:w="2397" w:type="dxa"/>
          </w:tcPr>
          <w:p w:rsidR="001B2820" w:rsidRDefault="001B2820" w:rsidP="0059438D">
            <w:pPr>
              <w:jc w:val="center"/>
              <w:rPr>
                <w:lang w:val="en-US"/>
              </w:rPr>
            </w:pPr>
          </w:p>
        </w:tc>
      </w:tr>
    </w:tbl>
    <w:p w:rsidR="001B2820" w:rsidRPr="00F719C3" w:rsidRDefault="001B2820" w:rsidP="001B2820">
      <w:pPr>
        <w:pStyle w:val="Listenabsatz"/>
        <w:ind w:left="0"/>
        <w:rPr>
          <w:lang w:val="en-US"/>
        </w:rPr>
      </w:pPr>
    </w:p>
    <w:p w:rsidR="00A10FAF" w:rsidRDefault="00A10FAF" w:rsidP="001B2820">
      <w:pPr>
        <w:pStyle w:val="Listenabsatz"/>
        <w:ind w:left="0"/>
        <w:rPr>
          <w:lang w:val="en-US"/>
        </w:rPr>
      </w:pPr>
    </w:p>
    <w:p w:rsidR="001B2820" w:rsidRPr="002F1AB1" w:rsidRDefault="001A5B5D" w:rsidP="001B2820">
      <w:pPr>
        <w:pStyle w:val="Listenabsatz"/>
        <w:ind w:left="0"/>
        <w:rPr>
          <w:lang w:val="fr-FR"/>
        </w:rPr>
      </w:pPr>
      <w:r w:rsidRPr="00361001">
        <w:rPr>
          <w:b/>
          <w:lang w:val="fr-FR"/>
        </w:rPr>
        <w:t>3</w:t>
      </w:r>
      <w:r w:rsidR="001B2820" w:rsidRPr="00361001">
        <w:rPr>
          <w:b/>
          <w:lang w:val="fr-FR"/>
        </w:rPr>
        <w:t>.</w:t>
      </w:r>
      <w:r w:rsidR="001B2820" w:rsidRPr="002F1AB1">
        <w:rPr>
          <w:lang w:val="fr-FR"/>
        </w:rPr>
        <w:t xml:space="preserve"> Lisez le texte encore une fois et remplissez l’information demandée.</w:t>
      </w:r>
    </w:p>
    <w:p w:rsidR="001B2820" w:rsidRPr="002F1AB1" w:rsidRDefault="001A5B5D" w:rsidP="001B2820">
      <w:pPr>
        <w:tabs>
          <w:tab w:val="left" w:pos="142"/>
          <w:tab w:val="left" w:pos="284"/>
        </w:tabs>
        <w:spacing w:after="0"/>
        <w:rPr>
          <w:i/>
          <w:lang w:val="fr-FR"/>
        </w:rPr>
      </w:pPr>
      <w:r>
        <w:rPr>
          <w:lang w:val="fr-FR"/>
        </w:rPr>
        <w:t>3</w:t>
      </w:r>
      <w:r w:rsidR="001B2820" w:rsidRPr="002F1AB1">
        <w:rPr>
          <w:lang w:val="fr-FR"/>
        </w:rPr>
        <w:t xml:space="preserve">.1. </w:t>
      </w:r>
      <w:r w:rsidR="001B2820" w:rsidRPr="002F1AB1">
        <w:rPr>
          <w:i/>
          <w:lang w:val="fr-FR"/>
        </w:rPr>
        <w:t>Franck Ribéry n’est plus très populaire en France.</w:t>
      </w:r>
    </w:p>
    <w:p w:rsidR="001B2820" w:rsidRPr="002F1AB1" w:rsidRDefault="001B2820" w:rsidP="001B2820">
      <w:pPr>
        <w:tabs>
          <w:tab w:val="left" w:pos="284"/>
        </w:tabs>
        <w:rPr>
          <w:lang w:val="fr-FR"/>
        </w:rPr>
      </w:pPr>
      <w:r w:rsidRPr="002F1AB1">
        <w:rPr>
          <w:lang w:val="fr-FR"/>
        </w:rPr>
        <w:tab/>
        <w:t>Notez deux exemples du texte qui justifient cette affirmation.</w:t>
      </w:r>
    </w:p>
    <w:p w:rsidR="001B2820" w:rsidRPr="00A55388" w:rsidRDefault="001B2820" w:rsidP="001B2820">
      <w:pPr>
        <w:tabs>
          <w:tab w:val="left" w:pos="284"/>
        </w:tabs>
        <w:rPr>
          <w:lang w:val="fr-FR"/>
        </w:rPr>
      </w:pPr>
      <w:r w:rsidRPr="00A55388">
        <w:rPr>
          <w:lang w:val="fr-FR"/>
        </w:rPr>
        <w:t>a) ____</w:t>
      </w:r>
      <w:r w:rsidR="00DA2E2B" w:rsidRPr="00A55388">
        <w:rPr>
          <w:u w:val="single"/>
          <w:lang w:val="fr-FR"/>
        </w:rPr>
        <w:t>ancien chouchou</w:t>
      </w:r>
      <w:r w:rsidRPr="00A55388">
        <w:rPr>
          <w:lang w:val="fr-FR"/>
        </w:rPr>
        <w:t>______________________________________________________________</w:t>
      </w:r>
    </w:p>
    <w:p w:rsidR="001B2820" w:rsidRPr="00A55388" w:rsidRDefault="001B2820" w:rsidP="001B2820">
      <w:pPr>
        <w:tabs>
          <w:tab w:val="left" w:pos="284"/>
        </w:tabs>
        <w:rPr>
          <w:lang w:val="fr-FR"/>
        </w:rPr>
      </w:pPr>
      <w:r w:rsidRPr="00A55388">
        <w:rPr>
          <w:lang w:val="fr-FR"/>
        </w:rPr>
        <w:t>b) ____</w:t>
      </w:r>
      <w:r w:rsidR="00B63331">
        <w:rPr>
          <w:u w:val="single"/>
          <w:lang w:val="fr-FR"/>
        </w:rPr>
        <w:t>sa conversion à l’I</w:t>
      </w:r>
      <w:r w:rsidR="00DA2E2B" w:rsidRPr="00A55388">
        <w:rPr>
          <w:u w:val="single"/>
          <w:lang w:val="fr-FR"/>
        </w:rPr>
        <w:t xml:space="preserve">slam </w:t>
      </w:r>
      <w:r w:rsidR="00AE79A6" w:rsidRPr="00A55388">
        <w:rPr>
          <w:u w:val="single"/>
          <w:lang w:val="fr-FR"/>
        </w:rPr>
        <w:t>gêne</w:t>
      </w:r>
      <w:r w:rsidR="00DA2E2B" w:rsidRPr="00A55388">
        <w:rPr>
          <w:u w:val="single"/>
          <w:lang w:val="fr-FR"/>
        </w:rPr>
        <w:t xml:space="preserve"> beaucoup de Français</w:t>
      </w:r>
      <w:r w:rsidRPr="00A55388">
        <w:rPr>
          <w:lang w:val="fr-FR"/>
        </w:rPr>
        <w:t>___________________________________</w:t>
      </w:r>
    </w:p>
    <w:p w:rsidR="001B2820" w:rsidRPr="002F1AB1" w:rsidRDefault="00DA2E2B" w:rsidP="001B2820">
      <w:pPr>
        <w:tabs>
          <w:tab w:val="left" w:pos="284"/>
        </w:tabs>
        <w:rPr>
          <w:lang w:val="fr-FR"/>
        </w:rPr>
      </w:pPr>
      <w:r w:rsidRPr="002F1AB1">
        <w:rPr>
          <w:lang w:val="fr-FR"/>
        </w:rPr>
        <w:t>oder auch: il res</w:t>
      </w:r>
      <w:r w:rsidR="00AE79A6">
        <w:rPr>
          <w:lang w:val="fr-FR"/>
        </w:rPr>
        <w:t>s</w:t>
      </w:r>
      <w:r w:rsidRPr="002F1AB1">
        <w:rPr>
          <w:lang w:val="fr-FR"/>
        </w:rPr>
        <w:t xml:space="preserve">ent de la méchanceté, il cristallise toutes les </w:t>
      </w:r>
      <w:r w:rsidR="00AE79A6" w:rsidRPr="002F1AB1">
        <w:rPr>
          <w:lang w:val="fr-FR"/>
        </w:rPr>
        <w:t>rancœurs</w:t>
      </w:r>
      <w:r w:rsidRPr="002F1AB1">
        <w:rPr>
          <w:lang w:val="fr-FR"/>
        </w:rPr>
        <w:t xml:space="preserve"> du p</w:t>
      </w:r>
      <w:r w:rsidR="00AE79A6">
        <w:rPr>
          <w:lang w:val="fr-FR"/>
        </w:rPr>
        <w:t>u</w:t>
      </w:r>
      <w:r w:rsidRPr="002F1AB1">
        <w:rPr>
          <w:lang w:val="fr-FR"/>
        </w:rPr>
        <w:t>b</w:t>
      </w:r>
      <w:r w:rsidR="00AE79A6">
        <w:rPr>
          <w:lang w:val="fr-FR"/>
        </w:rPr>
        <w:t>li</w:t>
      </w:r>
      <w:r w:rsidRPr="002F1AB1">
        <w:rPr>
          <w:lang w:val="fr-FR"/>
        </w:rPr>
        <w:t>c français</w:t>
      </w:r>
    </w:p>
    <w:p w:rsidR="001B2820" w:rsidRPr="00A55388" w:rsidRDefault="001A5B5D" w:rsidP="001B2820">
      <w:pPr>
        <w:tabs>
          <w:tab w:val="left" w:pos="284"/>
        </w:tabs>
        <w:spacing w:after="0" w:line="240" w:lineRule="auto"/>
        <w:rPr>
          <w:i/>
          <w:lang w:val="fr-FR"/>
        </w:rPr>
      </w:pPr>
      <w:r>
        <w:rPr>
          <w:lang w:val="fr-FR"/>
        </w:rPr>
        <w:t>3</w:t>
      </w:r>
      <w:r w:rsidR="001B2820" w:rsidRPr="00A55388">
        <w:rPr>
          <w:lang w:val="fr-FR"/>
        </w:rPr>
        <w:t xml:space="preserve">.2. </w:t>
      </w:r>
      <w:r w:rsidR="001B2820" w:rsidRPr="00A55388">
        <w:rPr>
          <w:i/>
          <w:lang w:val="fr-FR"/>
        </w:rPr>
        <w:t>La critique des Français touche beaucoup Franck Ribéry.</w:t>
      </w:r>
    </w:p>
    <w:p w:rsidR="001B2820" w:rsidRPr="002F1AB1" w:rsidRDefault="001B2820" w:rsidP="001B2820">
      <w:pPr>
        <w:tabs>
          <w:tab w:val="left" w:pos="284"/>
        </w:tabs>
        <w:rPr>
          <w:lang w:val="fr-FR"/>
        </w:rPr>
      </w:pPr>
      <w:r w:rsidRPr="00A55388">
        <w:rPr>
          <w:lang w:val="fr-FR"/>
        </w:rPr>
        <w:tab/>
      </w:r>
      <w:r w:rsidRPr="002F1AB1">
        <w:rPr>
          <w:lang w:val="fr-FR"/>
        </w:rPr>
        <w:t>Notez deux exemples du texte qui justifient cette affirmation.</w:t>
      </w:r>
    </w:p>
    <w:p w:rsidR="001B2820" w:rsidRPr="00A55388" w:rsidRDefault="001B2820" w:rsidP="001B2820">
      <w:pPr>
        <w:tabs>
          <w:tab w:val="left" w:pos="284"/>
        </w:tabs>
        <w:rPr>
          <w:lang w:val="fr-FR"/>
        </w:rPr>
      </w:pPr>
      <w:r w:rsidRPr="00A55388">
        <w:rPr>
          <w:lang w:val="fr-FR"/>
        </w:rPr>
        <w:t>a) __</w:t>
      </w:r>
      <w:r w:rsidR="00DA2E2B" w:rsidRPr="00A55388">
        <w:rPr>
          <w:u w:val="single"/>
          <w:lang w:val="fr-FR"/>
        </w:rPr>
        <w:t>Ça m’agace. C’est chiant, pesant.</w:t>
      </w:r>
      <w:r w:rsidR="00DA2E2B" w:rsidRPr="00A55388">
        <w:rPr>
          <w:lang w:val="fr-FR"/>
        </w:rPr>
        <w:t>__</w:t>
      </w:r>
      <w:r w:rsidRPr="00A55388">
        <w:rPr>
          <w:lang w:val="fr-FR"/>
        </w:rPr>
        <w:t>_________________________________________________</w:t>
      </w:r>
    </w:p>
    <w:p w:rsidR="001B2820" w:rsidRPr="002F1AB1" w:rsidRDefault="001B2820" w:rsidP="001B2820">
      <w:pPr>
        <w:tabs>
          <w:tab w:val="left" w:pos="284"/>
        </w:tabs>
        <w:rPr>
          <w:lang w:val="fr-FR"/>
        </w:rPr>
      </w:pPr>
      <w:r w:rsidRPr="002F1AB1">
        <w:rPr>
          <w:lang w:val="fr-FR"/>
        </w:rPr>
        <w:t>b) __</w:t>
      </w:r>
      <w:r w:rsidR="00DA2E2B" w:rsidRPr="002F1AB1">
        <w:rPr>
          <w:u w:val="single"/>
          <w:lang w:val="fr-FR"/>
        </w:rPr>
        <w:t xml:space="preserve"> Ça  a été difficile d’affronter ça.</w:t>
      </w:r>
      <w:r w:rsidRPr="002F1AB1">
        <w:rPr>
          <w:lang w:val="fr-FR"/>
        </w:rPr>
        <w:t>____________________________________________________</w:t>
      </w:r>
    </w:p>
    <w:p w:rsidR="001B2820" w:rsidRPr="002F1AB1" w:rsidRDefault="001B2820" w:rsidP="001B2820">
      <w:pPr>
        <w:tabs>
          <w:tab w:val="left" w:pos="284"/>
        </w:tabs>
        <w:spacing w:after="0" w:line="240" w:lineRule="auto"/>
        <w:rPr>
          <w:lang w:val="fr-FR"/>
        </w:rPr>
      </w:pPr>
    </w:p>
    <w:p w:rsidR="001B2820" w:rsidRPr="00A55388" w:rsidRDefault="001A5B5D" w:rsidP="001B2820">
      <w:pPr>
        <w:tabs>
          <w:tab w:val="left" w:pos="284"/>
        </w:tabs>
        <w:spacing w:after="0" w:line="240" w:lineRule="auto"/>
        <w:rPr>
          <w:lang w:val="fr-FR"/>
        </w:rPr>
      </w:pPr>
      <w:r>
        <w:rPr>
          <w:lang w:val="fr-FR"/>
        </w:rPr>
        <w:t>3</w:t>
      </w:r>
      <w:r w:rsidR="001B2820" w:rsidRPr="00A55388">
        <w:rPr>
          <w:lang w:val="fr-FR"/>
        </w:rPr>
        <w:t xml:space="preserve">.3. </w:t>
      </w:r>
      <w:r w:rsidR="001B2820" w:rsidRPr="00A55388">
        <w:rPr>
          <w:i/>
          <w:lang w:val="fr-FR"/>
        </w:rPr>
        <w:t>Franck Ribéry aime jouer pour le club du Bayern Munich.</w:t>
      </w:r>
    </w:p>
    <w:p w:rsidR="001B2820" w:rsidRPr="00A55388" w:rsidRDefault="001B2820" w:rsidP="001B2820">
      <w:pPr>
        <w:tabs>
          <w:tab w:val="left" w:pos="284"/>
        </w:tabs>
        <w:rPr>
          <w:lang w:val="fr-FR"/>
        </w:rPr>
      </w:pPr>
      <w:r w:rsidRPr="00A55388">
        <w:rPr>
          <w:lang w:val="fr-FR"/>
        </w:rPr>
        <w:tab/>
        <w:t>Pourquoi? Notez deux raisons.</w:t>
      </w:r>
    </w:p>
    <w:p w:rsidR="001B2820" w:rsidRPr="00A55388" w:rsidRDefault="001B2820" w:rsidP="001B2820">
      <w:pPr>
        <w:tabs>
          <w:tab w:val="left" w:pos="284"/>
        </w:tabs>
        <w:rPr>
          <w:lang w:val="fr-FR"/>
        </w:rPr>
      </w:pPr>
      <w:r w:rsidRPr="00A55388">
        <w:rPr>
          <w:lang w:val="fr-FR"/>
        </w:rPr>
        <w:t>a) ___</w:t>
      </w:r>
      <w:r w:rsidR="00DA2E2B" w:rsidRPr="00A55388">
        <w:rPr>
          <w:u w:val="single"/>
          <w:lang w:val="fr-FR"/>
        </w:rPr>
        <w:t>Il se sent libre.</w:t>
      </w:r>
      <w:r w:rsidRPr="00A55388">
        <w:rPr>
          <w:lang w:val="fr-FR"/>
        </w:rPr>
        <w:t>_________________________________________________________________</w:t>
      </w:r>
    </w:p>
    <w:p w:rsidR="001B2820" w:rsidRPr="00A55388" w:rsidRDefault="001B2820" w:rsidP="001B2820">
      <w:pPr>
        <w:tabs>
          <w:tab w:val="left" w:pos="284"/>
        </w:tabs>
        <w:rPr>
          <w:lang w:val="fr-FR"/>
        </w:rPr>
      </w:pPr>
      <w:r w:rsidRPr="00A55388">
        <w:rPr>
          <w:lang w:val="fr-FR"/>
        </w:rPr>
        <w:t>b) ___</w:t>
      </w:r>
      <w:r w:rsidR="00DA2E2B" w:rsidRPr="00A55388">
        <w:rPr>
          <w:u w:val="single"/>
          <w:lang w:val="fr-FR"/>
        </w:rPr>
        <w:t>Les supporters lui donnent la force de dribbler, d’attaquer, de marquer.</w:t>
      </w:r>
      <w:r w:rsidRPr="00A55388">
        <w:rPr>
          <w:lang w:val="fr-FR"/>
        </w:rPr>
        <w:t>___________________</w:t>
      </w:r>
    </w:p>
    <w:p w:rsidR="001B2820" w:rsidRPr="00A55388" w:rsidRDefault="001A5B5D" w:rsidP="001B2820">
      <w:pPr>
        <w:tabs>
          <w:tab w:val="left" w:pos="284"/>
        </w:tabs>
        <w:rPr>
          <w:lang w:val="fr-FR"/>
        </w:rPr>
      </w:pPr>
      <w:r>
        <w:rPr>
          <w:lang w:val="fr-FR"/>
        </w:rPr>
        <w:t>3</w:t>
      </w:r>
      <w:r w:rsidR="001B2820" w:rsidRPr="002F1AB1">
        <w:rPr>
          <w:lang w:val="fr-FR"/>
        </w:rPr>
        <w:t>.4. Dans le texte</w:t>
      </w:r>
      <w:r w:rsidR="00AE79A6">
        <w:rPr>
          <w:lang w:val="fr-FR"/>
        </w:rPr>
        <w:t>,</w:t>
      </w:r>
      <w:r w:rsidR="001B2820" w:rsidRPr="002F1AB1">
        <w:rPr>
          <w:lang w:val="fr-FR"/>
        </w:rPr>
        <w:t xml:space="preserve"> il y a une phrase </w:t>
      </w:r>
      <w:r w:rsidR="00AE79A6">
        <w:rPr>
          <w:lang w:val="fr-FR"/>
        </w:rPr>
        <w:t xml:space="preserve">qui se réfère à une émission de télévision très populaire en France et </w:t>
      </w:r>
      <w:r w:rsidR="001B2820" w:rsidRPr="002F1AB1">
        <w:rPr>
          <w:lang w:val="fr-FR"/>
        </w:rPr>
        <w:t xml:space="preserve">qu’on ne peut comprendre qu’avec une certaine connaissance des médias français. </w:t>
      </w:r>
      <w:r w:rsidR="001B2820" w:rsidRPr="00A55388">
        <w:rPr>
          <w:lang w:val="fr-FR"/>
        </w:rPr>
        <w:t xml:space="preserve">Recherchez cette phrase dans le texte et citez-la. </w:t>
      </w:r>
    </w:p>
    <w:p w:rsidR="00AD63F5" w:rsidRDefault="001B2820" w:rsidP="00A10FAF">
      <w:pPr>
        <w:rPr>
          <w:lang w:val="fr-FR"/>
        </w:rPr>
      </w:pPr>
      <w:r w:rsidRPr="00A55388">
        <w:rPr>
          <w:lang w:val="fr-FR"/>
        </w:rPr>
        <w:t>___</w:t>
      </w:r>
      <w:r w:rsidR="00DA2E2B" w:rsidRPr="00A55388">
        <w:rPr>
          <w:u w:val="single"/>
          <w:lang w:val="fr-FR"/>
        </w:rPr>
        <w:t>... la coqueluche des Guignols</w:t>
      </w:r>
      <w:r w:rsidRPr="00A55388">
        <w:rPr>
          <w:lang w:val="fr-FR"/>
        </w:rPr>
        <w:t>_______________________________________________________</w:t>
      </w:r>
    </w:p>
    <w:p w:rsidR="00AD63F5" w:rsidRDefault="00AD63F5">
      <w:pPr>
        <w:rPr>
          <w:lang w:val="fr-FR"/>
        </w:rPr>
      </w:pPr>
      <w:r>
        <w:rPr>
          <w:lang w:val="fr-FR"/>
        </w:rPr>
        <w:br w:type="page"/>
      </w:r>
    </w:p>
    <w:tbl>
      <w:tblPr>
        <w:tblStyle w:val="Tabellenraster"/>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974"/>
      </w:tblGrid>
      <w:tr w:rsidR="007A71A2" w:rsidRPr="0025120E" w:rsidTr="00A8773D">
        <w:tc>
          <w:tcPr>
            <w:tcW w:w="1098" w:type="dxa"/>
          </w:tcPr>
          <w:p w:rsidR="007A71A2" w:rsidRDefault="007A71A2" w:rsidP="00086640">
            <w:pPr>
              <w:rPr>
                <w:b/>
                <w:lang w:val="fr-FR"/>
              </w:rPr>
            </w:pPr>
            <w:r>
              <w:rPr>
                <w:noProof/>
                <w:lang w:eastAsia="de-DE"/>
              </w:rPr>
              <w:lastRenderedPageBreak/>
              <w:drawing>
                <wp:inline distT="0" distB="0" distL="0" distR="0" wp14:anchorId="49F8F699" wp14:editId="6F1926FE">
                  <wp:extent cx="455553" cy="343879"/>
                  <wp:effectExtent l="0" t="0" r="1905" b="0"/>
                  <wp:docPr id="296" name="Grafik 296"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7974" w:type="dxa"/>
          </w:tcPr>
          <w:p w:rsidR="007A71A2" w:rsidRDefault="00BF3C74" w:rsidP="00086640">
            <w:pPr>
              <w:tabs>
                <w:tab w:val="left" w:pos="284"/>
              </w:tabs>
              <w:rPr>
                <w:b/>
                <w:lang w:val="fr-FR"/>
              </w:rPr>
            </w:pPr>
            <w:r w:rsidRPr="00AD63F5">
              <w:rPr>
                <w:b/>
                <w:lang w:val="fr-FR"/>
              </w:rPr>
              <w:t>Option -</w:t>
            </w:r>
            <w:r w:rsidRPr="00AD63F5">
              <w:rPr>
                <w:lang w:val="fr-FR"/>
              </w:rPr>
              <w:t xml:space="preserve"> </w:t>
            </w:r>
            <w:r w:rsidR="007A71A2" w:rsidRPr="002F1AB1">
              <w:rPr>
                <w:b/>
                <w:lang w:val="fr-FR"/>
              </w:rPr>
              <w:t xml:space="preserve">Option – Pour aller plus loin: </w:t>
            </w:r>
            <w:r w:rsidRPr="00AD63F5">
              <w:rPr>
                <w:b/>
                <w:lang w:val="fr-FR"/>
              </w:rPr>
              <w:t>Recherche sur internet</w:t>
            </w:r>
          </w:p>
        </w:tc>
      </w:tr>
    </w:tbl>
    <w:p w:rsidR="00CB6CBF" w:rsidRDefault="00CB6CBF" w:rsidP="004828C8">
      <w:pPr>
        <w:pStyle w:val="Listenabsatz"/>
        <w:ind w:left="284"/>
        <w:rPr>
          <w:b/>
          <w:lang w:val="fr-FR"/>
        </w:rPr>
      </w:pPr>
    </w:p>
    <w:p w:rsidR="004828C8" w:rsidRDefault="004828C8" w:rsidP="004828C8">
      <w:pPr>
        <w:pStyle w:val="Listenabsatz"/>
        <w:ind w:left="284"/>
        <w:rPr>
          <w:b/>
          <w:lang w:val="fr-FR"/>
        </w:rPr>
      </w:pPr>
      <w:r>
        <w:rPr>
          <w:b/>
          <w:lang w:val="fr-FR"/>
        </w:rPr>
        <w:t>Les Guignols</w:t>
      </w:r>
    </w:p>
    <w:p w:rsidR="004828C8" w:rsidRPr="004828C8" w:rsidRDefault="001A5B5D" w:rsidP="004828C8">
      <w:pPr>
        <w:pStyle w:val="Listenabsatz"/>
        <w:ind w:left="284"/>
        <w:rPr>
          <w:lang w:val="fr-FR"/>
        </w:rPr>
      </w:pPr>
      <w:r w:rsidRPr="001A5B5D">
        <w:rPr>
          <w:lang w:val="fr-FR"/>
        </w:rPr>
        <w:t>a)</w:t>
      </w:r>
      <w:r>
        <w:rPr>
          <w:b/>
          <w:lang w:val="fr-FR"/>
        </w:rPr>
        <w:t xml:space="preserve"> </w:t>
      </w:r>
      <w:r w:rsidR="004828C8" w:rsidRPr="004828C8">
        <w:rPr>
          <w:lang w:val="fr-FR"/>
        </w:rPr>
        <w:t>De quelle sorte d’émission s’agit-il ?</w:t>
      </w:r>
    </w:p>
    <w:p w:rsidR="004828C8" w:rsidRPr="001A5B5D" w:rsidRDefault="004828C8" w:rsidP="004828C8">
      <w:pPr>
        <w:pStyle w:val="Listenabsatz"/>
        <w:ind w:left="284"/>
        <w:rPr>
          <w:i/>
          <w:u w:val="single"/>
          <w:lang w:val="fr-FR"/>
        </w:rPr>
      </w:pPr>
      <w:r w:rsidRPr="001A5B5D">
        <w:rPr>
          <w:i/>
          <w:u w:val="single"/>
          <w:lang w:val="fr-FR"/>
        </w:rPr>
        <w:t>Il s’agit d’une émission satirique qui présente l’actualité</w:t>
      </w:r>
      <w:r w:rsidR="003821A6" w:rsidRPr="001A5B5D">
        <w:rPr>
          <w:i/>
          <w:u w:val="single"/>
          <w:lang w:val="fr-FR"/>
        </w:rPr>
        <w:t xml:space="preserve"> avec des marionnettes caricaturées.</w:t>
      </w:r>
    </w:p>
    <w:p w:rsidR="008A3925" w:rsidRDefault="008A3925" w:rsidP="004828C8">
      <w:pPr>
        <w:pStyle w:val="Listenabsatz"/>
        <w:ind w:left="284"/>
        <w:rPr>
          <w:lang w:val="fr-FR"/>
        </w:rPr>
      </w:pPr>
    </w:p>
    <w:p w:rsidR="004828C8" w:rsidRPr="004828C8" w:rsidRDefault="004828C8" w:rsidP="004828C8">
      <w:pPr>
        <w:pStyle w:val="Listenabsatz"/>
        <w:ind w:left="284"/>
        <w:rPr>
          <w:lang w:val="fr-FR"/>
        </w:rPr>
      </w:pPr>
      <w:r w:rsidRPr="004828C8">
        <w:rPr>
          <w:lang w:val="fr-FR"/>
        </w:rPr>
        <w:t>b) Comment Franck Ribéry est-il présenté ? Par quels moyens ?</w:t>
      </w:r>
    </w:p>
    <w:p w:rsidR="004828C8" w:rsidRPr="001A5B5D" w:rsidRDefault="003821A6" w:rsidP="004828C8">
      <w:pPr>
        <w:pStyle w:val="Listenabsatz"/>
        <w:ind w:left="284"/>
        <w:rPr>
          <w:i/>
          <w:u w:val="single"/>
          <w:lang w:val="fr-FR"/>
        </w:rPr>
      </w:pPr>
      <w:r w:rsidRPr="001A5B5D">
        <w:rPr>
          <w:i/>
          <w:u w:val="single"/>
          <w:lang w:val="fr-FR"/>
        </w:rPr>
        <w:t xml:space="preserve">On se moque de lui et on souligne son manque d’intelligence. Il ne répond pas aux </w:t>
      </w:r>
      <w:r w:rsidR="001A5B5D" w:rsidRPr="001A5B5D">
        <w:rPr>
          <w:i/>
          <w:u w:val="single"/>
          <w:lang w:val="fr-FR"/>
        </w:rPr>
        <w:t>questions,</w:t>
      </w:r>
      <w:r w:rsidRPr="001A5B5D">
        <w:rPr>
          <w:i/>
          <w:u w:val="single"/>
          <w:lang w:val="fr-FR"/>
        </w:rPr>
        <w:t xml:space="preserve"> il les répète seulement parce qu’il ne veut pas faire de fautes et rester « beau gosse », ce qui veut dire être beau et rester populaire.</w:t>
      </w:r>
    </w:p>
    <w:p w:rsidR="008A3925" w:rsidRDefault="008A3925" w:rsidP="004828C8">
      <w:pPr>
        <w:pStyle w:val="Listenabsatz"/>
        <w:ind w:left="284"/>
        <w:rPr>
          <w:lang w:val="fr-FR"/>
        </w:rPr>
      </w:pPr>
    </w:p>
    <w:p w:rsidR="004828C8" w:rsidRDefault="008A3925" w:rsidP="004828C8">
      <w:pPr>
        <w:pStyle w:val="Listenabsatz"/>
        <w:ind w:left="284"/>
        <w:rPr>
          <w:lang w:val="fr-FR"/>
        </w:rPr>
      </w:pPr>
      <w:r>
        <w:rPr>
          <w:lang w:val="fr-FR"/>
        </w:rPr>
        <w:t>c</w:t>
      </w:r>
      <w:r w:rsidR="004828C8" w:rsidRPr="004828C8">
        <w:rPr>
          <w:lang w:val="fr-FR"/>
        </w:rPr>
        <w:t>) Par quels moyens Franck Ribéry est-il ridiculisé dans l’émission ? Cochez</w:t>
      </w:r>
      <w:r w:rsidR="00AD63F5">
        <w:rPr>
          <w:lang w:val="fr-FR"/>
        </w:rPr>
        <w:t>.</w:t>
      </w:r>
    </w:p>
    <w:p w:rsidR="00AD63F5" w:rsidRPr="004828C8" w:rsidRDefault="00AD63F5" w:rsidP="004828C8">
      <w:pPr>
        <w:pStyle w:val="Listenabsatz"/>
        <w:ind w:left="284"/>
        <w:rPr>
          <w:lang w:val="fr-FR"/>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2303"/>
        <w:gridCol w:w="2303"/>
        <w:gridCol w:w="2303"/>
      </w:tblGrid>
      <w:tr w:rsidR="004828C8" w:rsidRPr="004828C8" w:rsidTr="00143B8F">
        <w:trPr>
          <w:trHeight w:val="454"/>
        </w:trPr>
        <w:tc>
          <w:tcPr>
            <w:tcW w:w="2303" w:type="dxa"/>
          </w:tcPr>
          <w:p w:rsidR="004828C8" w:rsidRPr="004828C8" w:rsidRDefault="004828C8" w:rsidP="004828C8">
            <w:pPr>
              <w:pStyle w:val="Listenabsatz"/>
              <w:spacing w:after="200" w:line="276" w:lineRule="auto"/>
              <w:ind w:left="284"/>
              <w:rPr>
                <w:b/>
                <w:bCs/>
                <w:lang w:val="fr-FR"/>
              </w:rPr>
            </w:pPr>
            <w:r w:rsidRPr="004828C8">
              <w:rPr>
                <w:lang w:val="fr-FR"/>
              </w:rPr>
              <w:t>aspect physique</w:t>
            </w:r>
          </w:p>
        </w:tc>
        <w:tc>
          <w:tcPr>
            <w:tcW w:w="2303" w:type="dxa"/>
          </w:tcPr>
          <w:p w:rsidR="004828C8" w:rsidRPr="004828C8" w:rsidRDefault="00AD63F5" w:rsidP="004828C8">
            <w:pPr>
              <w:pStyle w:val="Listenabsatz"/>
              <w:spacing w:after="200" w:line="276" w:lineRule="auto"/>
              <w:ind w:left="284"/>
              <w:rPr>
                <w:lang w:val="fr-FR"/>
              </w:rPr>
            </w:pPr>
            <w:r w:rsidRPr="00AD63F5">
              <w:rPr>
                <w:sz w:val="28"/>
                <w:lang w:val="fr-FR"/>
              </w:rPr>
              <w:sym w:font="Wingdings" w:char="F078"/>
            </w:r>
          </w:p>
        </w:tc>
        <w:tc>
          <w:tcPr>
            <w:tcW w:w="2303" w:type="dxa"/>
          </w:tcPr>
          <w:p w:rsidR="004828C8" w:rsidRPr="004828C8" w:rsidRDefault="004828C8" w:rsidP="004828C8">
            <w:pPr>
              <w:pStyle w:val="Listenabsatz"/>
              <w:spacing w:after="200" w:line="276" w:lineRule="auto"/>
              <w:ind w:left="284"/>
              <w:rPr>
                <w:b/>
                <w:bCs/>
                <w:lang w:val="fr-FR"/>
              </w:rPr>
            </w:pPr>
            <w:r w:rsidRPr="004828C8">
              <w:rPr>
                <w:lang w:val="fr-FR"/>
              </w:rPr>
              <w:t>expression orale</w:t>
            </w:r>
          </w:p>
        </w:tc>
        <w:tc>
          <w:tcPr>
            <w:tcW w:w="2303" w:type="dxa"/>
          </w:tcPr>
          <w:p w:rsidR="004828C8" w:rsidRPr="004828C8" w:rsidRDefault="00AD63F5" w:rsidP="00AD63F5">
            <w:pPr>
              <w:pStyle w:val="Listenabsatz"/>
              <w:spacing w:after="200" w:line="276" w:lineRule="auto"/>
              <w:ind w:left="284"/>
              <w:rPr>
                <w:b/>
                <w:bCs/>
                <w:lang w:val="fr-FR"/>
              </w:rPr>
            </w:pPr>
            <w:r w:rsidRPr="00AD63F5">
              <w:rPr>
                <w:sz w:val="28"/>
                <w:lang w:val="fr-FR"/>
              </w:rPr>
              <w:sym w:font="Wingdings" w:char="F078"/>
            </w:r>
          </w:p>
        </w:tc>
      </w:tr>
      <w:tr w:rsidR="004828C8" w:rsidRPr="004828C8" w:rsidTr="00143B8F">
        <w:trPr>
          <w:trHeight w:val="454"/>
        </w:trPr>
        <w:tc>
          <w:tcPr>
            <w:tcW w:w="2303" w:type="dxa"/>
          </w:tcPr>
          <w:p w:rsidR="004828C8" w:rsidRPr="004828C8" w:rsidRDefault="004828C8" w:rsidP="004828C8">
            <w:pPr>
              <w:pStyle w:val="Listenabsatz"/>
              <w:spacing w:after="200" w:line="276" w:lineRule="auto"/>
              <w:ind w:left="284"/>
              <w:rPr>
                <w:lang w:val="fr-FR"/>
              </w:rPr>
            </w:pPr>
            <w:r w:rsidRPr="004828C8">
              <w:rPr>
                <w:lang w:val="fr-FR"/>
              </w:rPr>
              <w:t>vêtements</w:t>
            </w:r>
          </w:p>
        </w:tc>
        <w:tc>
          <w:tcPr>
            <w:tcW w:w="2303" w:type="dxa"/>
          </w:tcPr>
          <w:p w:rsidR="004828C8" w:rsidRPr="004828C8" w:rsidRDefault="004828C8" w:rsidP="004828C8">
            <w:pPr>
              <w:pStyle w:val="Listenabsatz"/>
              <w:spacing w:after="200" w:line="276" w:lineRule="auto"/>
              <w:ind w:left="284"/>
              <w:rPr>
                <w:lang w:val="fr-FR"/>
              </w:rPr>
            </w:pPr>
            <w:r w:rsidRPr="004828C8">
              <w:rPr>
                <w:lang w:val="fr-FR"/>
              </w:rPr>
              <w:sym w:font="Webdings" w:char="F063"/>
            </w:r>
          </w:p>
        </w:tc>
        <w:tc>
          <w:tcPr>
            <w:tcW w:w="2303" w:type="dxa"/>
          </w:tcPr>
          <w:p w:rsidR="004828C8" w:rsidRPr="004828C8" w:rsidRDefault="004828C8" w:rsidP="004828C8">
            <w:pPr>
              <w:pStyle w:val="Listenabsatz"/>
              <w:spacing w:after="200" w:line="276" w:lineRule="auto"/>
              <w:ind w:left="284"/>
              <w:rPr>
                <w:lang w:val="fr-FR"/>
              </w:rPr>
            </w:pPr>
            <w:r w:rsidRPr="004828C8">
              <w:rPr>
                <w:lang w:val="fr-FR"/>
              </w:rPr>
              <w:t>comportement</w:t>
            </w:r>
          </w:p>
        </w:tc>
        <w:tc>
          <w:tcPr>
            <w:tcW w:w="2303" w:type="dxa"/>
          </w:tcPr>
          <w:p w:rsidR="004828C8" w:rsidRPr="004828C8" w:rsidRDefault="00AD63F5" w:rsidP="004828C8">
            <w:pPr>
              <w:pStyle w:val="Listenabsatz"/>
              <w:spacing w:after="200" w:line="276" w:lineRule="auto"/>
              <w:ind w:left="284"/>
              <w:rPr>
                <w:lang w:val="fr-FR"/>
              </w:rPr>
            </w:pPr>
            <w:r w:rsidRPr="00AD63F5">
              <w:rPr>
                <w:sz w:val="28"/>
                <w:lang w:val="fr-FR"/>
              </w:rPr>
              <w:sym w:font="Wingdings" w:char="F078"/>
            </w:r>
          </w:p>
        </w:tc>
      </w:tr>
      <w:tr w:rsidR="004828C8" w:rsidRPr="004828C8" w:rsidTr="00143B8F">
        <w:trPr>
          <w:trHeight w:val="454"/>
        </w:trPr>
        <w:tc>
          <w:tcPr>
            <w:tcW w:w="2303" w:type="dxa"/>
          </w:tcPr>
          <w:p w:rsidR="004828C8" w:rsidRPr="004828C8" w:rsidRDefault="004828C8" w:rsidP="004828C8">
            <w:pPr>
              <w:pStyle w:val="Listenabsatz"/>
              <w:spacing w:after="200" w:line="276" w:lineRule="auto"/>
              <w:ind w:left="284"/>
              <w:rPr>
                <w:lang w:val="fr-FR"/>
              </w:rPr>
            </w:pPr>
            <w:r w:rsidRPr="004828C8">
              <w:rPr>
                <w:lang w:val="fr-FR"/>
              </w:rPr>
              <w:t>argumentation</w:t>
            </w:r>
          </w:p>
        </w:tc>
        <w:tc>
          <w:tcPr>
            <w:tcW w:w="2303" w:type="dxa"/>
          </w:tcPr>
          <w:p w:rsidR="004828C8" w:rsidRPr="004828C8" w:rsidRDefault="004828C8" w:rsidP="004828C8">
            <w:pPr>
              <w:pStyle w:val="Listenabsatz"/>
              <w:spacing w:after="200" w:line="276" w:lineRule="auto"/>
              <w:ind w:left="284"/>
              <w:rPr>
                <w:lang w:val="fr-FR"/>
              </w:rPr>
            </w:pPr>
            <w:r w:rsidRPr="004828C8">
              <w:rPr>
                <w:lang w:val="fr-FR"/>
              </w:rPr>
              <w:sym w:font="Webdings" w:char="F063"/>
            </w:r>
          </w:p>
        </w:tc>
        <w:tc>
          <w:tcPr>
            <w:tcW w:w="2303" w:type="dxa"/>
          </w:tcPr>
          <w:p w:rsidR="004828C8" w:rsidRPr="004828C8" w:rsidRDefault="004828C8" w:rsidP="004828C8">
            <w:pPr>
              <w:pStyle w:val="Listenabsatz"/>
              <w:spacing w:after="200" w:line="276" w:lineRule="auto"/>
              <w:ind w:left="284"/>
              <w:rPr>
                <w:lang w:val="fr-FR"/>
              </w:rPr>
            </w:pPr>
            <w:r w:rsidRPr="004828C8">
              <w:rPr>
                <w:lang w:val="fr-FR"/>
              </w:rPr>
              <w:t>intelligence</w:t>
            </w:r>
          </w:p>
        </w:tc>
        <w:tc>
          <w:tcPr>
            <w:tcW w:w="2303" w:type="dxa"/>
          </w:tcPr>
          <w:p w:rsidR="004828C8" w:rsidRPr="004828C8" w:rsidRDefault="004828C8" w:rsidP="004828C8">
            <w:pPr>
              <w:pStyle w:val="Listenabsatz"/>
              <w:spacing w:after="200" w:line="276" w:lineRule="auto"/>
              <w:ind w:left="284"/>
              <w:rPr>
                <w:lang w:val="fr-FR"/>
              </w:rPr>
            </w:pPr>
            <w:r w:rsidRPr="004828C8">
              <w:rPr>
                <w:lang w:val="fr-FR"/>
              </w:rPr>
              <w:sym w:font="Webdings" w:char="F063"/>
            </w:r>
          </w:p>
        </w:tc>
      </w:tr>
    </w:tbl>
    <w:p w:rsidR="004828C8" w:rsidRPr="004828C8" w:rsidRDefault="004828C8" w:rsidP="004828C8">
      <w:pPr>
        <w:pStyle w:val="Listenabsatz"/>
        <w:ind w:left="284"/>
      </w:pPr>
      <w:r w:rsidRPr="004828C8">
        <w:rPr>
          <w:vanish/>
          <w:lang w:val="fr-FR"/>
        </w:rPr>
        <w:cr/>
      </w:r>
    </w:p>
    <w:p w:rsidR="004828C8" w:rsidRPr="004828C8" w:rsidRDefault="008A3925" w:rsidP="004828C8">
      <w:pPr>
        <w:pStyle w:val="Listenabsatz"/>
        <w:ind w:left="284"/>
        <w:rPr>
          <w:lang w:val="fr-FR"/>
        </w:rPr>
      </w:pPr>
      <w:r>
        <w:rPr>
          <w:lang w:val="fr-FR"/>
        </w:rPr>
        <w:t>d</w:t>
      </w:r>
      <w:r w:rsidR="004828C8" w:rsidRPr="004828C8">
        <w:rPr>
          <w:lang w:val="fr-FR"/>
        </w:rPr>
        <w:t>) Que veut exprimer l’auteur de l’article en qualifiant Ribéry de « coqueluche des guignols » ?</w:t>
      </w:r>
    </w:p>
    <w:p w:rsidR="00AD63F5" w:rsidRPr="001A5B5D" w:rsidRDefault="003821A6" w:rsidP="004828C8">
      <w:pPr>
        <w:pStyle w:val="Listenabsatz"/>
        <w:ind w:left="284"/>
        <w:rPr>
          <w:i/>
          <w:u w:val="single"/>
          <w:lang w:val="fr-FR"/>
        </w:rPr>
      </w:pPr>
      <w:r w:rsidRPr="001A5B5D">
        <w:rPr>
          <w:i/>
          <w:u w:val="single"/>
          <w:lang w:val="fr-FR"/>
        </w:rPr>
        <w:t xml:space="preserve">Ici le mot « coqueluche » ne veut pas dire être  populaire et aimé, mais plutôt être une cible privilégiée, une figure parfaite comme objet de satire et de caricature. </w:t>
      </w:r>
    </w:p>
    <w:p w:rsidR="001A5B5D" w:rsidRDefault="001A5B5D" w:rsidP="004828C8">
      <w:pPr>
        <w:pStyle w:val="Listenabsatz"/>
        <w:ind w:left="284"/>
        <w:rPr>
          <w:lang w:val="fr-FR"/>
        </w:rPr>
      </w:pPr>
    </w:p>
    <w:p w:rsidR="00AD63F5" w:rsidRPr="00AD63F5" w:rsidRDefault="00AD63F5" w:rsidP="004828C8">
      <w:pPr>
        <w:pStyle w:val="Listenabsatz"/>
        <w:ind w:left="284"/>
        <w:rPr>
          <w:u w:val="single"/>
          <w:lang w:val="fr-FR"/>
        </w:rPr>
      </w:pPr>
      <w:r>
        <w:rPr>
          <w:u w:val="single"/>
          <w:lang w:val="fr-FR"/>
        </w:rPr>
        <w:t>Annotation</w:t>
      </w:r>
      <w:r w:rsidRPr="00AD63F5">
        <w:rPr>
          <w:u w:val="single"/>
          <w:lang w:val="fr-FR"/>
        </w:rPr>
        <w:t xml:space="preserve"> : </w:t>
      </w:r>
    </w:p>
    <w:p w:rsidR="00AD63F5" w:rsidRDefault="00AD63F5" w:rsidP="004828C8">
      <w:pPr>
        <w:pStyle w:val="Listenabsatz"/>
        <w:ind w:left="284"/>
        <w:rPr>
          <w:lang w:val="fr-FR"/>
        </w:rPr>
      </w:pPr>
      <w:r>
        <w:rPr>
          <w:lang w:val="fr-FR"/>
        </w:rPr>
        <w:t>Le terme « beau gosse »utilisé par Ribéry est un de ses surnoms.</w:t>
      </w:r>
    </w:p>
    <w:p w:rsidR="007A71A2" w:rsidRPr="00143B8F" w:rsidRDefault="007A71A2">
      <w:pPr>
        <w:rPr>
          <w:lang w:val="fr-FR"/>
        </w:rPr>
      </w:pPr>
      <w:r w:rsidRPr="00143B8F">
        <w:rPr>
          <w:lang w:val="fr-FR"/>
        </w:rPr>
        <w:br w:type="page"/>
      </w:r>
    </w:p>
    <w:p w:rsidR="00CB6CBF" w:rsidRDefault="00A8773D" w:rsidP="007A71A2">
      <w:pPr>
        <w:pStyle w:val="Listenabsatz"/>
        <w:ind w:left="0"/>
        <w:rPr>
          <w:lang w:val="fr-FR"/>
        </w:rPr>
      </w:pPr>
      <w:r>
        <w:rPr>
          <w:b/>
          <w:lang w:val="fr-FR"/>
        </w:rPr>
        <w:lastRenderedPageBreak/>
        <w:t>É</w:t>
      </w:r>
      <w:r w:rsidRPr="00527690">
        <w:rPr>
          <w:b/>
          <w:lang w:val="fr-FR"/>
        </w:rPr>
        <w:t>tapes no. 2-4</w:t>
      </w:r>
      <w:r w:rsidR="0025120E">
        <w:rPr>
          <w:noProof/>
          <w:lang w:eastAsia="de-DE"/>
        </w:rPr>
        <w:pict>
          <v:shape id="_x0000_s1035" type="#_x0000_t75" style="position:absolute;margin-left:9.8pt;margin-top:-21.8pt;width:17pt;height:35.45pt;z-index:251768832;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35" DrawAspect="Content" ObjectID="_1470748881" r:id="rId32"/>
        </w:pict>
      </w:r>
    </w:p>
    <w:p w:rsidR="007A71A2" w:rsidRPr="00AD63F5" w:rsidRDefault="00BF3C74" w:rsidP="007A71A2">
      <w:pPr>
        <w:pStyle w:val="Listenabsatz"/>
        <w:ind w:left="0"/>
        <w:rPr>
          <w:lang w:val="fr-FR"/>
        </w:rPr>
      </w:pPr>
      <w:r w:rsidRPr="00AD63F5">
        <w:rPr>
          <w:lang w:val="fr-FR"/>
        </w:rPr>
        <w:t>a) Complétez le portrait robot (</w:t>
      </w:r>
      <w:r w:rsidR="007A71A2" w:rsidRPr="00404AA0">
        <w:rPr>
          <w:sz w:val="36"/>
          <w:lang w:val="en-US"/>
        </w:rPr>
        <w:sym w:font="Webdings" w:char="F0D1"/>
      </w:r>
      <w:r w:rsidRPr="00AD63F5">
        <w:rPr>
          <w:lang w:val="fr-FR"/>
        </w:rPr>
        <w:t>)</w:t>
      </w:r>
      <w:r w:rsidRPr="00AD63F5">
        <w:rPr>
          <w:sz w:val="36"/>
          <w:lang w:val="fr-FR"/>
        </w:rPr>
        <w:t>.</w:t>
      </w:r>
    </w:p>
    <w:p w:rsidR="007A71A2" w:rsidRPr="00AD63F5" w:rsidRDefault="007A71A2" w:rsidP="007A71A2">
      <w:pPr>
        <w:pStyle w:val="Listenabsatz"/>
        <w:ind w:left="0"/>
        <w:rPr>
          <w:lang w:val="fr-FR"/>
        </w:rPr>
      </w:pPr>
      <w:r>
        <w:rPr>
          <w:noProof/>
          <w:lang w:eastAsia="de-DE"/>
        </w:rPr>
        <w:drawing>
          <wp:anchor distT="0" distB="0" distL="114300" distR="114300" simplePos="0" relativeHeight="251742208" behindDoc="0" locked="1" layoutInCell="1" allowOverlap="1">
            <wp:simplePos x="0" y="0"/>
            <wp:positionH relativeFrom="column">
              <wp:posOffset>4304665</wp:posOffset>
            </wp:positionH>
            <wp:positionV relativeFrom="paragraph">
              <wp:posOffset>186690</wp:posOffset>
            </wp:positionV>
            <wp:extent cx="626400" cy="928800"/>
            <wp:effectExtent l="19050" t="19050" r="21590" b="24130"/>
            <wp:wrapNone/>
            <wp:docPr id="298" name="Grafik 298" descr="C:\Users\bial\AppData\Local\Microsoft\Windows\Temporary Internet Files\Content.IE5\VP3E1EE0\MC9003117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al\AppData\Local\Microsoft\Windows\Temporary Internet Files\Content.IE5\VP3E1EE0\MC900311778[1].wmf"/>
                    <pic:cNvPicPr>
                      <a:picLocks noChangeAspect="1" noChangeArrowheads="1"/>
                    </pic:cNvPicPr>
                  </pic:nvPicPr>
                  <pic:blipFill>
                    <a:blip r:embed="rId23" cstate="print">
                      <a:grayscl/>
                      <a:extLst>
                        <a:ext uri="{28A0092B-C50C-407E-A947-70E740481C1C}">
                          <a14:useLocalDpi xmlns:a14="http://schemas.microsoft.com/office/drawing/2010/main" val="0"/>
                        </a:ext>
                      </a:extLst>
                    </a:blip>
                    <a:srcRect/>
                    <a:stretch>
                      <a:fillRect/>
                    </a:stretch>
                  </pic:blipFill>
                  <pic:spPr bwMode="auto">
                    <a:xfrm>
                      <a:off x="0" y="0"/>
                      <a:ext cx="626400" cy="928800"/>
                    </a:xfrm>
                    <a:prstGeom prst="rect">
                      <a:avLst/>
                    </a:prstGeom>
                    <a:noFill/>
                    <a:ln w="25400">
                      <a:solidFill>
                        <a:schemeClr val="bg1">
                          <a:lumMod val="50000"/>
                        </a:schemeClr>
                      </a:solidFill>
                    </a:ln>
                  </pic:spPr>
                </pic:pic>
              </a:graphicData>
            </a:graphic>
          </wp:anchor>
        </w:drawing>
      </w:r>
      <w:r w:rsidR="003C28E1">
        <w:rPr>
          <w:noProof/>
          <w:lang w:eastAsia="de-DE"/>
        </w:rPr>
        <mc:AlternateContent>
          <mc:Choice Requires="wps">
            <w:drawing>
              <wp:anchor distT="0" distB="0" distL="114300" distR="114300" simplePos="0" relativeHeight="251741184" behindDoc="0" locked="1" layoutInCell="1" allowOverlap="1">
                <wp:simplePos x="0" y="0"/>
                <wp:positionH relativeFrom="column">
                  <wp:posOffset>593725</wp:posOffset>
                </wp:positionH>
                <wp:positionV relativeFrom="paragraph">
                  <wp:posOffset>110490</wp:posOffset>
                </wp:positionV>
                <wp:extent cx="4463415" cy="5098415"/>
                <wp:effectExtent l="0" t="0" r="13335" b="26035"/>
                <wp:wrapNone/>
                <wp:docPr id="297" name="Gefaltete Eck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63415" cy="5098415"/>
                        </a:xfrm>
                        <a:prstGeom prst="foldedCorner">
                          <a:avLst>
                            <a:gd name="adj" fmla="val 9155"/>
                          </a:avLst>
                        </a:prstGeom>
                      </wps:spPr>
                      <wps:style>
                        <a:lnRef idx="2">
                          <a:schemeClr val="accent6"/>
                        </a:lnRef>
                        <a:fillRef idx="1">
                          <a:schemeClr val="lt1"/>
                        </a:fillRef>
                        <a:effectRef idx="0">
                          <a:schemeClr val="accent6"/>
                        </a:effectRef>
                        <a:fontRef idx="minor">
                          <a:schemeClr val="dk1"/>
                        </a:fontRef>
                      </wps:style>
                      <wps:txbx>
                        <w:txbxContent>
                          <w:p w:rsidR="00175A12" w:rsidRDefault="00175A12" w:rsidP="007A71A2">
                            <w:pPr>
                              <w:rPr>
                                <w:lang w:val="en-US"/>
                              </w:rPr>
                            </w:pPr>
                          </w:p>
                          <w:p w:rsidR="00175A12" w:rsidRPr="00AD63F5" w:rsidRDefault="00175A12" w:rsidP="007A71A2">
                            <w:pPr>
                              <w:rPr>
                                <w:lang w:val="fr-FR"/>
                              </w:rPr>
                            </w:pPr>
                            <w:r w:rsidRPr="00AD63F5">
                              <w:rPr>
                                <w:lang w:val="fr-FR"/>
                              </w:rPr>
                              <w:t>Nom, prénom:</w:t>
                            </w:r>
                            <w:r w:rsidRPr="00AD63F5">
                              <w:rPr>
                                <w:lang w:val="fr-FR"/>
                              </w:rPr>
                              <w:tab/>
                            </w:r>
                            <w:r w:rsidRPr="00AD63F5">
                              <w:rPr>
                                <w:lang w:val="fr-FR"/>
                              </w:rPr>
                              <w:tab/>
                            </w:r>
                            <w:r>
                              <w:rPr>
                                <w:lang w:val="fr-FR"/>
                              </w:rPr>
                              <w:t xml:space="preserve">Houellebecq, Michel </w:t>
                            </w:r>
                            <w:r w:rsidRPr="00AD63F5">
                              <w:rPr>
                                <w:lang w:val="fr-FR"/>
                              </w:rPr>
                              <w:t>_____________</w:t>
                            </w:r>
                          </w:p>
                          <w:p w:rsidR="00175A12" w:rsidRPr="00AD63F5" w:rsidRDefault="00175A12" w:rsidP="007A71A2">
                            <w:pPr>
                              <w:rPr>
                                <w:lang w:val="fr-FR"/>
                              </w:rPr>
                            </w:pPr>
                            <w:r w:rsidRPr="00AD63F5">
                              <w:rPr>
                                <w:lang w:val="fr-FR"/>
                              </w:rPr>
                              <w:t>Date de naissance:</w:t>
                            </w:r>
                            <w:r w:rsidRPr="00AD63F5">
                              <w:rPr>
                                <w:lang w:val="fr-FR"/>
                              </w:rPr>
                              <w:tab/>
                            </w:r>
                            <w:r>
                              <w:rPr>
                                <w:lang w:val="fr-FR"/>
                              </w:rPr>
                              <w:t>26.2.1956 ou 1958</w:t>
                            </w:r>
                            <w:r w:rsidRPr="00AD63F5">
                              <w:rPr>
                                <w:lang w:val="fr-FR"/>
                              </w:rPr>
                              <w:t>_______________</w:t>
                            </w:r>
                          </w:p>
                          <w:p w:rsidR="00175A12" w:rsidRPr="00AD63F5" w:rsidRDefault="00175A12" w:rsidP="007A71A2">
                            <w:pPr>
                              <w:rPr>
                                <w:lang w:val="fr-FR"/>
                              </w:rPr>
                            </w:pPr>
                            <w:r w:rsidRPr="00AD63F5">
                              <w:rPr>
                                <w:lang w:val="fr-FR"/>
                              </w:rPr>
                              <w:t>Lieu de naissance:</w:t>
                            </w:r>
                            <w:r w:rsidRPr="00AD63F5">
                              <w:rPr>
                                <w:lang w:val="fr-FR"/>
                              </w:rPr>
                              <w:tab/>
                            </w:r>
                            <w:r>
                              <w:rPr>
                                <w:lang w:val="fr-FR"/>
                              </w:rPr>
                              <w:t>La Réunion</w:t>
                            </w:r>
                            <w:r w:rsidRPr="00AD63F5">
                              <w:rPr>
                                <w:lang w:val="fr-FR"/>
                              </w:rPr>
                              <w:t>________________________________</w:t>
                            </w:r>
                          </w:p>
                          <w:p w:rsidR="00175A12" w:rsidRPr="00AD63F5" w:rsidRDefault="00175A12" w:rsidP="007A71A2">
                            <w:pPr>
                              <w:rPr>
                                <w:lang w:val="fr-FR"/>
                              </w:rPr>
                            </w:pPr>
                            <w:r w:rsidRPr="00AD63F5">
                              <w:rPr>
                                <w:lang w:val="fr-FR"/>
                              </w:rPr>
                              <w:t>Lieu de résidence:</w:t>
                            </w:r>
                            <w:r w:rsidRPr="00AD63F5">
                              <w:rPr>
                                <w:lang w:val="fr-FR"/>
                              </w:rPr>
                              <w:tab/>
                            </w:r>
                            <w:r>
                              <w:rPr>
                                <w:lang w:val="fr-FR"/>
                              </w:rPr>
                              <w:t>Paris_</w:t>
                            </w:r>
                            <w:r w:rsidRPr="00AD63F5">
                              <w:rPr>
                                <w:lang w:val="fr-FR"/>
                              </w:rPr>
                              <w:t>____________________________________</w:t>
                            </w:r>
                          </w:p>
                          <w:p w:rsidR="00175A12" w:rsidRPr="00AD63F5" w:rsidRDefault="00175A12" w:rsidP="007A71A2">
                            <w:pPr>
                              <w:rPr>
                                <w:lang w:val="fr-FR"/>
                              </w:rPr>
                            </w:pPr>
                            <w:r w:rsidRPr="00AD63F5">
                              <w:rPr>
                                <w:lang w:val="fr-FR"/>
                              </w:rPr>
                              <w:t>Profession:</w:t>
                            </w:r>
                            <w:r w:rsidRPr="00AD63F5">
                              <w:rPr>
                                <w:lang w:val="fr-FR"/>
                              </w:rPr>
                              <w:tab/>
                            </w:r>
                            <w:r w:rsidRPr="00AD63F5">
                              <w:rPr>
                                <w:lang w:val="fr-FR"/>
                              </w:rPr>
                              <w:tab/>
                            </w:r>
                            <w:r>
                              <w:rPr>
                                <w:lang w:val="fr-FR"/>
                              </w:rPr>
                              <w:t>Écrivain, poète et réalisateur français___________</w:t>
                            </w:r>
                          </w:p>
                          <w:p w:rsidR="00175A12" w:rsidRDefault="00175A12" w:rsidP="007A71A2">
                            <w:pPr>
                              <w:rPr>
                                <w:lang w:val="fr-FR"/>
                              </w:rPr>
                            </w:pPr>
                            <w:r w:rsidRPr="00AD63F5">
                              <w:rPr>
                                <w:lang w:val="fr-FR"/>
                              </w:rPr>
                              <w:t>Production:</w:t>
                            </w:r>
                            <w:r w:rsidRPr="00AD63F5">
                              <w:rPr>
                                <w:lang w:val="fr-FR"/>
                              </w:rPr>
                              <w:tab/>
                            </w:r>
                            <w:r w:rsidRPr="00AD63F5">
                              <w:rPr>
                                <w:lang w:val="fr-FR"/>
                              </w:rPr>
                              <w:tab/>
                            </w:r>
                            <w:r>
                              <w:rPr>
                                <w:lang w:val="fr-FR"/>
                              </w:rPr>
                              <w:t xml:space="preserve">Romans : L’extension du domaine de la lutte, Les  </w:t>
                            </w:r>
                            <w:r>
                              <w:rPr>
                                <w:lang w:val="fr-FR"/>
                              </w:rPr>
                              <w:tab/>
                            </w:r>
                            <w:r>
                              <w:rPr>
                                <w:lang w:val="fr-FR"/>
                              </w:rPr>
                              <w:tab/>
                            </w:r>
                            <w:r>
                              <w:rPr>
                                <w:lang w:val="fr-FR"/>
                              </w:rPr>
                              <w:tab/>
                              <w:t xml:space="preserve">Particules élémentaires, Plateforme, La possibilité </w:t>
                            </w:r>
                            <w:r>
                              <w:rPr>
                                <w:lang w:val="fr-FR"/>
                              </w:rPr>
                              <w:tab/>
                            </w:r>
                            <w:r>
                              <w:rPr>
                                <w:lang w:val="fr-FR"/>
                              </w:rPr>
                              <w:tab/>
                            </w:r>
                            <w:r>
                              <w:rPr>
                                <w:lang w:val="fr-FR"/>
                              </w:rPr>
                              <w:tab/>
                              <w:t xml:space="preserve">d’une île,  La Carte et le Territoire </w:t>
                            </w:r>
                          </w:p>
                          <w:p w:rsidR="00175A12" w:rsidRPr="00AD63F5" w:rsidRDefault="00175A12" w:rsidP="00B115B2">
                            <w:pPr>
                              <w:rPr>
                                <w:lang w:val="fr-FR"/>
                              </w:rPr>
                            </w:pPr>
                            <w:r>
                              <w:rPr>
                                <w:lang w:val="fr-FR"/>
                              </w:rPr>
                              <w:tab/>
                            </w:r>
                            <w:r>
                              <w:rPr>
                                <w:lang w:val="fr-FR"/>
                              </w:rPr>
                              <w:tab/>
                            </w:r>
                            <w:r>
                              <w:rPr>
                                <w:lang w:val="fr-FR"/>
                              </w:rPr>
                              <w:tab/>
                              <w:t xml:space="preserve">Poésies : La Poursuite du bonheur, Le sens du </w:t>
                            </w:r>
                            <w:r>
                              <w:rPr>
                                <w:lang w:val="fr-FR"/>
                              </w:rPr>
                              <w:tab/>
                            </w:r>
                            <w:r>
                              <w:rPr>
                                <w:lang w:val="fr-FR"/>
                              </w:rPr>
                              <w:tab/>
                            </w:r>
                            <w:r>
                              <w:rPr>
                                <w:lang w:val="fr-FR"/>
                              </w:rPr>
                              <w:tab/>
                            </w:r>
                            <w:r>
                              <w:rPr>
                                <w:lang w:val="fr-FR"/>
                              </w:rPr>
                              <w:tab/>
                              <w:t>combat</w:t>
                            </w:r>
                          </w:p>
                          <w:p w:rsidR="00175A12" w:rsidRPr="00AD63F5" w:rsidRDefault="00175A12" w:rsidP="007A71A2">
                            <w:pPr>
                              <w:rPr>
                                <w:lang w:val="fr-FR"/>
                              </w:rPr>
                            </w:pPr>
                            <w:r w:rsidRPr="00AD63F5">
                              <w:rPr>
                                <w:lang w:val="fr-FR"/>
                              </w:rPr>
                              <w:t>Récompenses professionnelles:</w:t>
                            </w:r>
                          </w:p>
                          <w:p w:rsidR="00175A12" w:rsidRDefault="00175A12" w:rsidP="007A71A2">
                            <w:pPr>
                              <w:rPr>
                                <w:lang w:val="fr-FR"/>
                              </w:rPr>
                            </w:pPr>
                            <w:r w:rsidRPr="00AD63F5">
                              <w:rPr>
                                <w:lang w:val="fr-FR"/>
                              </w:rPr>
                              <w:tab/>
                            </w:r>
                            <w:r w:rsidRPr="00AD63F5">
                              <w:rPr>
                                <w:lang w:val="fr-FR"/>
                              </w:rPr>
                              <w:tab/>
                            </w:r>
                            <w:r w:rsidRPr="00AD63F5">
                              <w:rPr>
                                <w:lang w:val="fr-FR"/>
                              </w:rPr>
                              <w:tab/>
                            </w:r>
                            <w:r>
                              <w:rPr>
                                <w:lang w:val="fr-FR"/>
                              </w:rPr>
                              <w:t xml:space="preserve">Prix Tristan-Tzara (1992), Prix de Flore (1996), </w:t>
                            </w:r>
                            <w:r>
                              <w:rPr>
                                <w:lang w:val="fr-FR"/>
                              </w:rPr>
                              <w:tab/>
                            </w:r>
                            <w:r>
                              <w:rPr>
                                <w:lang w:val="fr-FR"/>
                              </w:rPr>
                              <w:tab/>
                            </w:r>
                            <w:r>
                              <w:rPr>
                                <w:lang w:val="fr-FR"/>
                              </w:rPr>
                              <w:tab/>
                            </w:r>
                            <w:r>
                              <w:rPr>
                                <w:lang w:val="fr-FR"/>
                              </w:rPr>
                              <w:tab/>
                              <w:t xml:space="preserve">Prix Novembre (1998), Meilleur livre de l’année </w:t>
                            </w:r>
                            <w:r>
                              <w:rPr>
                                <w:lang w:val="fr-FR"/>
                              </w:rPr>
                              <w:tab/>
                            </w:r>
                            <w:r>
                              <w:rPr>
                                <w:lang w:val="fr-FR"/>
                              </w:rPr>
                              <w:tab/>
                            </w:r>
                            <w:r>
                              <w:rPr>
                                <w:lang w:val="fr-FR"/>
                              </w:rPr>
                              <w:tab/>
                              <w:t>(1998), Prix Interallié (2005), Prix Goncourt (2010)</w:t>
                            </w:r>
                          </w:p>
                          <w:p w:rsidR="00175A12" w:rsidRPr="00AD63F5" w:rsidRDefault="00175A12" w:rsidP="007A71A2">
                            <w:pPr>
                              <w:rPr>
                                <w:lang w:val="fr-FR"/>
                              </w:rPr>
                            </w:pPr>
                            <w:r w:rsidRPr="00AD63F5">
                              <w:rPr>
                                <w:lang w:val="fr-FR"/>
                              </w:rPr>
                              <w:t>Thèses provocatrices:</w:t>
                            </w:r>
                            <w:r>
                              <w:rPr>
                                <w:lang w:val="fr-FR"/>
                              </w:rPr>
                              <w:t xml:space="preserve"> </w:t>
                            </w:r>
                            <w:r>
                              <w:rPr>
                                <w:lang w:val="fr-FR"/>
                              </w:rPr>
                              <w:tab/>
                              <w:t xml:space="preserve">L’auteur critique le capitalisme et le libéralisme. </w:t>
                            </w:r>
                            <w:r>
                              <w:rPr>
                                <w:lang w:val="fr-FR"/>
                              </w:rPr>
                              <w:tab/>
                            </w:r>
                            <w:r>
                              <w:rPr>
                                <w:lang w:val="fr-FR"/>
                              </w:rPr>
                              <w:tab/>
                            </w:r>
                            <w:r>
                              <w:rPr>
                                <w:lang w:val="fr-FR"/>
                              </w:rPr>
                              <w:tab/>
                              <w:t>Ses thèmes préférés sont le travail et l’économie.</w:t>
                            </w:r>
                            <w:del w:id="1" w:author="JM" w:date="2014-05-14T17:28:00Z">
                              <w:r w:rsidRPr="00AD63F5" w:rsidDel="00065277">
                                <w:rPr>
                                  <w:lang w:val="fr-FR"/>
                                </w:rPr>
                                <w:tab/>
                                <w:delText>_</w:delText>
                              </w:r>
                            </w:del>
                            <w:r w:rsidRPr="00AD63F5">
                              <w:rPr>
                                <w:lang w:val="fr-FR"/>
                              </w:rPr>
                              <w:t>________________________________________</w:t>
                            </w:r>
                          </w:p>
                          <w:p w:rsidR="00175A12" w:rsidRPr="00361001" w:rsidRDefault="00175A12" w:rsidP="007A71A2">
                            <w:pPr>
                              <w:rPr>
                                <w:lang w:val="fr-FR"/>
                              </w:rPr>
                            </w:pPr>
                            <w:r w:rsidRPr="00AD63F5">
                              <w:rPr>
                                <w:lang w:val="fr-FR"/>
                              </w:rPr>
                              <w:tab/>
                            </w:r>
                            <w:r w:rsidRPr="00AD63F5">
                              <w:rPr>
                                <w:lang w:val="fr-FR"/>
                              </w:rPr>
                              <w:tab/>
                            </w:r>
                            <w:r w:rsidRPr="00AD63F5">
                              <w:rPr>
                                <w:lang w:val="fr-FR"/>
                              </w:rPr>
                              <w:tab/>
                            </w:r>
                            <w:r w:rsidRPr="00361001">
                              <w:rPr>
                                <w:lang w:val="fr-FR"/>
                              </w:rPr>
                              <w:t>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faltete Ecke 297" o:spid="_x0000_s1079" type="#_x0000_t65" style="position:absolute;margin-left:46.75pt;margin-top:8.7pt;width:351.45pt;height:401.4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" adj="19623" fillcolor="white [3201]" strokecolor="#f79646 [3209]" strokeweight="2pt">
                <v:path arrowok="t"/>
                <v:textbox>
                  <w:txbxContent>
                    <w:p w:rsidR="00175A12" w:rsidRDefault="00175A12" w:rsidP="007A71A2">
                      <w:pPr>
                        <w:rPr>
                          <w:lang w:val="en-US"/>
                        </w:rPr>
                      </w:pPr>
                    </w:p>
                    <w:p w:rsidR="00175A12" w:rsidRPr="00AD63F5" w:rsidRDefault="00175A12" w:rsidP="007A71A2">
                      <w:pPr>
                        <w:rPr>
                          <w:lang w:val="fr-FR"/>
                        </w:rPr>
                      </w:pPr>
                      <w:r w:rsidRPr="00AD63F5">
                        <w:rPr>
                          <w:lang w:val="fr-FR"/>
                        </w:rPr>
                        <w:t>Nom, prénom:</w:t>
                      </w:r>
                      <w:r w:rsidRPr="00AD63F5">
                        <w:rPr>
                          <w:lang w:val="fr-FR"/>
                        </w:rPr>
                        <w:tab/>
                      </w:r>
                      <w:r w:rsidRPr="00AD63F5">
                        <w:rPr>
                          <w:lang w:val="fr-FR"/>
                        </w:rPr>
                        <w:tab/>
                      </w:r>
                      <w:r>
                        <w:rPr>
                          <w:lang w:val="fr-FR"/>
                        </w:rPr>
                        <w:t xml:space="preserve">Houellebecq, Michel </w:t>
                      </w:r>
                      <w:r w:rsidRPr="00AD63F5">
                        <w:rPr>
                          <w:lang w:val="fr-FR"/>
                        </w:rPr>
                        <w:t>_____________</w:t>
                      </w:r>
                    </w:p>
                    <w:p w:rsidR="00175A12" w:rsidRPr="00AD63F5" w:rsidRDefault="00175A12" w:rsidP="007A71A2">
                      <w:pPr>
                        <w:rPr>
                          <w:lang w:val="fr-FR"/>
                        </w:rPr>
                      </w:pPr>
                      <w:r w:rsidRPr="00AD63F5">
                        <w:rPr>
                          <w:lang w:val="fr-FR"/>
                        </w:rPr>
                        <w:t>Date de naissance:</w:t>
                      </w:r>
                      <w:r w:rsidRPr="00AD63F5">
                        <w:rPr>
                          <w:lang w:val="fr-FR"/>
                        </w:rPr>
                        <w:tab/>
                      </w:r>
                      <w:r>
                        <w:rPr>
                          <w:lang w:val="fr-FR"/>
                        </w:rPr>
                        <w:t>26.2.1956 ou 1958</w:t>
                      </w:r>
                      <w:r w:rsidRPr="00AD63F5">
                        <w:rPr>
                          <w:lang w:val="fr-FR"/>
                        </w:rPr>
                        <w:t>_______________</w:t>
                      </w:r>
                    </w:p>
                    <w:p w:rsidR="00175A12" w:rsidRPr="00AD63F5" w:rsidRDefault="00175A12" w:rsidP="007A71A2">
                      <w:pPr>
                        <w:rPr>
                          <w:lang w:val="fr-FR"/>
                        </w:rPr>
                      </w:pPr>
                      <w:r w:rsidRPr="00AD63F5">
                        <w:rPr>
                          <w:lang w:val="fr-FR"/>
                        </w:rPr>
                        <w:t>Lieu de naissance:</w:t>
                      </w:r>
                      <w:r w:rsidRPr="00AD63F5">
                        <w:rPr>
                          <w:lang w:val="fr-FR"/>
                        </w:rPr>
                        <w:tab/>
                      </w:r>
                      <w:r>
                        <w:rPr>
                          <w:lang w:val="fr-FR"/>
                        </w:rPr>
                        <w:t>La Réunion</w:t>
                      </w:r>
                      <w:r w:rsidRPr="00AD63F5">
                        <w:rPr>
                          <w:lang w:val="fr-FR"/>
                        </w:rPr>
                        <w:t>________________________________</w:t>
                      </w:r>
                    </w:p>
                    <w:p w:rsidR="00175A12" w:rsidRPr="00AD63F5" w:rsidRDefault="00175A12" w:rsidP="007A71A2">
                      <w:pPr>
                        <w:rPr>
                          <w:lang w:val="fr-FR"/>
                        </w:rPr>
                      </w:pPr>
                      <w:r w:rsidRPr="00AD63F5">
                        <w:rPr>
                          <w:lang w:val="fr-FR"/>
                        </w:rPr>
                        <w:t>Lieu de résidence:</w:t>
                      </w:r>
                      <w:r w:rsidRPr="00AD63F5">
                        <w:rPr>
                          <w:lang w:val="fr-FR"/>
                        </w:rPr>
                        <w:tab/>
                      </w:r>
                      <w:r>
                        <w:rPr>
                          <w:lang w:val="fr-FR"/>
                        </w:rPr>
                        <w:t>Paris_</w:t>
                      </w:r>
                      <w:r w:rsidRPr="00AD63F5">
                        <w:rPr>
                          <w:lang w:val="fr-FR"/>
                        </w:rPr>
                        <w:t>____________________________________</w:t>
                      </w:r>
                    </w:p>
                    <w:p w:rsidR="00175A12" w:rsidRPr="00AD63F5" w:rsidRDefault="00175A12" w:rsidP="007A71A2">
                      <w:pPr>
                        <w:rPr>
                          <w:lang w:val="fr-FR"/>
                        </w:rPr>
                      </w:pPr>
                      <w:r w:rsidRPr="00AD63F5">
                        <w:rPr>
                          <w:lang w:val="fr-FR"/>
                        </w:rPr>
                        <w:t>Profession:</w:t>
                      </w:r>
                      <w:r w:rsidRPr="00AD63F5">
                        <w:rPr>
                          <w:lang w:val="fr-FR"/>
                        </w:rPr>
                        <w:tab/>
                      </w:r>
                      <w:r w:rsidRPr="00AD63F5">
                        <w:rPr>
                          <w:lang w:val="fr-FR"/>
                        </w:rPr>
                        <w:tab/>
                      </w:r>
                      <w:r>
                        <w:rPr>
                          <w:lang w:val="fr-FR"/>
                        </w:rPr>
                        <w:t>Écrivain, poète et réalisateur français___________</w:t>
                      </w:r>
                    </w:p>
                    <w:p w:rsidR="00175A12" w:rsidRDefault="00175A12" w:rsidP="007A71A2">
                      <w:pPr>
                        <w:rPr>
                          <w:lang w:val="fr-FR"/>
                        </w:rPr>
                      </w:pPr>
                      <w:r w:rsidRPr="00AD63F5">
                        <w:rPr>
                          <w:lang w:val="fr-FR"/>
                        </w:rPr>
                        <w:t>Production:</w:t>
                      </w:r>
                      <w:r w:rsidRPr="00AD63F5">
                        <w:rPr>
                          <w:lang w:val="fr-FR"/>
                        </w:rPr>
                        <w:tab/>
                      </w:r>
                      <w:r w:rsidRPr="00AD63F5">
                        <w:rPr>
                          <w:lang w:val="fr-FR"/>
                        </w:rPr>
                        <w:tab/>
                      </w:r>
                      <w:r>
                        <w:rPr>
                          <w:lang w:val="fr-FR"/>
                        </w:rPr>
                        <w:t xml:space="preserve">Romans : L’extension du domaine de la lutte, Les  </w:t>
                      </w:r>
                      <w:r>
                        <w:rPr>
                          <w:lang w:val="fr-FR"/>
                        </w:rPr>
                        <w:tab/>
                      </w:r>
                      <w:r>
                        <w:rPr>
                          <w:lang w:val="fr-FR"/>
                        </w:rPr>
                        <w:tab/>
                      </w:r>
                      <w:r>
                        <w:rPr>
                          <w:lang w:val="fr-FR"/>
                        </w:rPr>
                        <w:tab/>
                        <w:t xml:space="preserve">Particules élémentaires, Plateforme, La possibilité </w:t>
                      </w:r>
                      <w:r>
                        <w:rPr>
                          <w:lang w:val="fr-FR"/>
                        </w:rPr>
                        <w:tab/>
                      </w:r>
                      <w:r>
                        <w:rPr>
                          <w:lang w:val="fr-FR"/>
                        </w:rPr>
                        <w:tab/>
                      </w:r>
                      <w:r>
                        <w:rPr>
                          <w:lang w:val="fr-FR"/>
                        </w:rPr>
                        <w:tab/>
                        <w:t xml:space="preserve">d’une île,  La Carte et le Territoire </w:t>
                      </w:r>
                    </w:p>
                    <w:p w:rsidR="00175A12" w:rsidRPr="00AD63F5" w:rsidRDefault="00175A12" w:rsidP="00B115B2">
                      <w:pPr>
                        <w:rPr>
                          <w:lang w:val="fr-FR"/>
                        </w:rPr>
                      </w:pPr>
                      <w:r>
                        <w:rPr>
                          <w:lang w:val="fr-FR"/>
                        </w:rPr>
                        <w:tab/>
                      </w:r>
                      <w:r>
                        <w:rPr>
                          <w:lang w:val="fr-FR"/>
                        </w:rPr>
                        <w:tab/>
                      </w:r>
                      <w:r>
                        <w:rPr>
                          <w:lang w:val="fr-FR"/>
                        </w:rPr>
                        <w:tab/>
                        <w:t xml:space="preserve">Poésies : La Poursuite du bonheur, Le sens du </w:t>
                      </w:r>
                      <w:r>
                        <w:rPr>
                          <w:lang w:val="fr-FR"/>
                        </w:rPr>
                        <w:tab/>
                      </w:r>
                      <w:r>
                        <w:rPr>
                          <w:lang w:val="fr-FR"/>
                        </w:rPr>
                        <w:tab/>
                      </w:r>
                      <w:r>
                        <w:rPr>
                          <w:lang w:val="fr-FR"/>
                        </w:rPr>
                        <w:tab/>
                      </w:r>
                      <w:r>
                        <w:rPr>
                          <w:lang w:val="fr-FR"/>
                        </w:rPr>
                        <w:tab/>
                        <w:t>combat</w:t>
                      </w:r>
                    </w:p>
                    <w:p w:rsidR="00175A12" w:rsidRPr="00AD63F5" w:rsidRDefault="00175A12" w:rsidP="007A71A2">
                      <w:pPr>
                        <w:rPr>
                          <w:lang w:val="fr-FR"/>
                        </w:rPr>
                      </w:pPr>
                      <w:r w:rsidRPr="00AD63F5">
                        <w:rPr>
                          <w:lang w:val="fr-FR"/>
                        </w:rPr>
                        <w:t>Récompenses professionnelles:</w:t>
                      </w:r>
                    </w:p>
                    <w:p w:rsidR="00175A12" w:rsidRDefault="00175A12" w:rsidP="007A71A2">
                      <w:pPr>
                        <w:rPr>
                          <w:lang w:val="fr-FR"/>
                        </w:rPr>
                      </w:pPr>
                      <w:r w:rsidRPr="00AD63F5">
                        <w:rPr>
                          <w:lang w:val="fr-FR"/>
                        </w:rPr>
                        <w:tab/>
                      </w:r>
                      <w:r w:rsidRPr="00AD63F5">
                        <w:rPr>
                          <w:lang w:val="fr-FR"/>
                        </w:rPr>
                        <w:tab/>
                      </w:r>
                      <w:r w:rsidRPr="00AD63F5">
                        <w:rPr>
                          <w:lang w:val="fr-FR"/>
                        </w:rPr>
                        <w:tab/>
                      </w:r>
                      <w:r>
                        <w:rPr>
                          <w:lang w:val="fr-FR"/>
                        </w:rPr>
                        <w:t xml:space="preserve">Prix Tristan-Tzara (1992), Prix de Flore (1996), </w:t>
                      </w:r>
                      <w:r>
                        <w:rPr>
                          <w:lang w:val="fr-FR"/>
                        </w:rPr>
                        <w:tab/>
                      </w:r>
                      <w:r>
                        <w:rPr>
                          <w:lang w:val="fr-FR"/>
                        </w:rPr>
                        <w:tab/>
                      </w:r>
                      <w:r>
                        <w:rPr>
                          <w:lang w:val="fr-FR"/>
                        </w:rPr>
                        <w:tab/>
                      </w:r>
                      <w:r>
                        <w:rPr>
                          <w:lang w:val="fr-FR"/>
                        </w:rPr>
                        <w:tab/>
                        <w:t xml:space="preserve">Prix Novembre (1998), Meilleur livre de l’année </w:t>
                      </w:r>
                      <w:r>
                        <w:rPr>
                          <w:lang w:val="fr-FR"/>
                        </w:rPr>
                        <w:tab/>
                      </w:r>
                      <w:r>
                        <w:rPr>
                          <w:lang w:val="fr-FR"/>
                        </w:rPr>
                        <w:tab/>
                      </w:r>
                      <w:r>
                        <w:rPr>
                          <w:lang w:val="fr-FR"/>
                        </w:rPr>
                        <w:tab/>
                        <w:t>(1998), Prix Interallié (2005), Prix Goncourt (2010)</w:t>
                      </w:r>
                    </w:p>
                    <w:p w:rsidR="00175A12" w:rsidRPr="00AD63F5" w:rsidRDefault="00175A12" w:rsidP="007A71A2">
                      <w:pPr>
                        <w:rPr>
                          <w:lang w:val="fr-FR"/>
                        </w:rPr>
                      </w:pPr>
                      <w:r w:rsidRPr="00AD63F5">
                        <w:rPr>
                          <w:lang w:val="fr-FR"/>
                        </w:rPr>
                        <w:t>Thèses provocatrices:</w:t>
                      </w:r>
                      <w:r>
                        <w:rPr>
                          <w:lang w:val="fr-FR"/>
                        </w:rPr>
                        <w:t xml:space="preserve"> </w:t>
                      </w:r>
                      <w:r>
                        <w:rPr>
                          <w:lang w:val="fr-FR"/>
                        </w:rPr>
                        <w:tab/>
                        <w:t xml:space="preserve">L’auteur critique le capitalisme et le libéralisme. </w:t>
                      </w:r>
                      <w:r>
                        <w:rPr>
                          <w:lang w:val="fr-FR"/>
                        </w:rPr>
                        <w:tab/>
                      </w:r>
                      <w:r>
                        <w:rPr>
                          <w:lang w:val="fr-FR"/>
                        </w:rPr>
                        <w:tab/>
                      </w:r>
                      <w:r>
                        <w:rPr>
                          <w:lang w:val="fr-FR"/>
                        </w:rPr>
                        <w:tab/>
                        <w:t>Ses thèmes préférés sont le travail et l’économie.</w:t>
                      </w:r>
                      <w:del w:id="2" w:author="JM" w:date="2014-05-14T17:28:00Z">
                        <w:r w:rsidRPr="00AD63F5" w:rsidDel="00065277">
                          <w:rPr>
                            <w:lang w:val="fr-FR"/>
                          </w:rPr>
                          <w:tab/>
                          <w:delText>_</w:delText>
                        </w:r>
                      </w:del>
                      <w:r w:rsidRPr="00AD63F5">
                        <w:rPr>
                          <w:lang w:val="fr-FR"/>
                        </w:rPr>
                        <w:t>________________________________________</w:t>
                      </w:r>
                    </w:p>
                    <w:p w:rsidR="00175A12" w:rsidRPr="00361001" w:rsidRDefault="00175A12" w:rsidP="007A71A2">
                      <w:pPr>
                        <w:rPr>
                          <w:lang w:val="fr-FR"/>
                        </w:rPr>
                      </w:pPr>
                      <w:r w:rsidRPr="00AD63F5">
                        <w:rPr>
                          <w:lang w:val="fr-FR"/>
                        </w:rPr>
                        <w:tab/>
                      </w:r>
                      <w:r w:rsidRPr="00AD63F5">
                        <w:rPr>
                          <w:lang w:val="fr-FR"/>
                        </w:rPr>
                        <w:tab/>
                      </w:r>
                      <w:r w:rsidRPr="00AD63F5">
                        <w:rPr>
                          <w:lang w:val="fr-FR"/>
                        </w:rPr>
                        <w:tab/>
                      </w:r>
                      <w:r w:rsidRPr="00361001">
                        <w:rPr>
                          <w:lang w:val="fr-FR"/>
                        </w:rPr>
                        <w:t>_________________________________________</w:t>
                      </w:r>
                    </w:p>
                  </w:txbxContent>
                </v:textbox>
                <w10:anchorlock/>
              </v:shape>
            </w:pict>
          </mc:Fallback>
        </mc:AlternateContent>
      </w:r>
    </w:p>
    <w:p w:rsidR="007A71A2" w:rsidRPr="00AD63F5" w:rsidRDefault="007A71A2" w:rsidP="007A71A2">
      <w:pPr>
        <w:pStyle w:val="Listenabsatz"/>
        <w:ind w:left="0"/>
        <w:rPr>
          <w:lang w:val="fr-FR"/>
        </w:rPr>
      </w:pPr>
    </w:p>
    <w:p w:rsidR="007A71A2" w:rsidRPr="00AD63F5" w:rsidRDefault="007A71A2" w:rsidP="007A71A2">
      <w:pPr>
        <w:pStyle w:val="Listenabsatz"/>
        <w:ind w:left="0"/>
        <w:rPr>
          <w:lang w:val="fr-FR"/>
        </w:rPr>
      </w:pPr>
    </w:p>
    <w:p w:rsidR="007A71A2" w:rsidRPr="00AD63F5" w:rsidRDefault="007A71A2" w:rsidP="007A71A2">
      <w:pPr>
        <w:pStyle w:val="Listenabsatz"/>
        <w:ind w:left="0"/>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Pr="00AD63F5" w:rsidRDefault="007A71A2" w:rsidP="007A71A2">
      <w:pPr>
        <w:pStyle w:val="Listenabsatz"/>
        <w:ind w:left="284"/>
        <w:rPr>
          <w:lang w:val="fr-FR"/>
        </w:rPr>
      </w:pPr>
    </w:p>
    <w:p w:rsidR="007A71A2" w:rsidRDefault="007A71A2" w:rsidP="007A71A2">
      <w:pPr>
        <w:pStyle w:val="Listenabsatz"/>
        <w:ind w:left="284"/>
        <w:rPr>
          <w:lang w:val="fr-FR"/>
        </w:rPr>
      </w:pPr>
    </w:p>
    <w:p w:rsidR="00B115B2" w:rsidRDefault="00B115B2" w:rsidP="007A71A2">
      <w:pPr>
        <w:pStyle w:val="Listenabsatz"/>
        <w:ind w:left="284"/>
        <w:rPr>
          <w:lang w:val="fr-FR"/>
        </w:rPr>
      </w:pPr>
    </w:p>
    <w:p w:rsidR="00802150" w:rsidRPr="00AD63F5" w:rsidRDefault="00802150" w:rsidP="007A71A2">
      <w:pPr>
        <w:pStyle w:val="Listenabsatz"/>
        <w:ind w:left="284"/>
        <w:rPr>
          <w:lang w:val="fr-FR"/>
        </w:rPr>
      </w:pPr>
    </w:p>
    <w:p w:rsidR="00A10FAF" w:rsidRPr="007A71A2" w:rsidRDefault="007A71A2" w:rsidP="007A71A2">
      <w:pPr>
        <w:rPr>
          <w:lang w:val="fr-FR"/>
        </w:rPr>
      </w:pPr>
      <w:r w:rsidRPr="00361001">
        <w:rPr>
          <w:b/>
          <w:lang w:val="fr-FR"/>
        </w:rPr>
        <w:t>3.</w:t>
      </w:r>
      <w:r>
        <w:rPr>
          <w:lang w:val="fr-FR"/>
        </w:rPr>
        <w:t xml:space="preserve"> </w:t>
      </w:r>
      <w:r w:rsidR="00A10FAF" w:rsidRPr="007A71A2">
        <w:rPr>
          <w:lang w:val="fr-FR"/>
        </w:rPr>
        <w:t xml:space="preserve">Notez les positions des deux articles dans la grille suivante. </w:t>
      </w:r>
    </w:p>
    <w:tbl>
      <w:tblPr>
        <w:tblStyle w:val="MittleresRaster2-Akzent1"/>
        <w:tblW w:w="0" w:type="auto"/>
        <w:tblLook w:val="04A0" w:firstRow="1" w:lastRow="0" w:firstColumn="1" w:lastColumn="0" w:noHBand="0" w:noVBand="1"/>
      </w:tblPr>
      <w:tblGrid>
        <w:gridCol w:w="3070"/>
        <w:gridCol w:w="3071"/>
        <w:gridCol w:w="3071"/>
      </w:tblGrid>
      <w:tr w:rsidR="00A10FAF" w:rsidRPr="007A71A2" w:rsidTr="006D3D8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0" w:type="dxa"/>
          </w:tcPr>
          <w:p w:rsidR="00A10FAF" w:rsidRPr="00B82B8D" w:rsidRDefault="00A10FAF" w:rsidP="006D3D8D">
            <w:pPr>
              <w:rPr>
                <w:lang w:val="fr-FR"/>
              </w:rPr>
            </w:pPr>
            <w:r w:rsidRPr="00B82B8D">
              <w:rPr>
                <w:lang w:val="fr-FR"/>
              </w:rPr>
              <w:t>POINTS DE CRITIQUE</w:t>
            </w:r>
          </w:p>
        </w:tc>
        <w:tc>
          <w:tcPr>
            <w:tcW w:w="3071" w:type="dxa"/>
          </w:tcPr>
          <w:p w:rsidR="00A10FAF" w:rsidRPr="00B82B8D" w:rsidRDefault="00A10FAF" w:rsidP="006D3D8D">
            <w:pPr>
              <w:cnfStyle w:val="100000000000" w:firstRow="1" w:lastRow="0" w:firstColumn="0" w:lastColumn="0" w:oddVBand="0" w:evenVBand="0" w:oddHBand="0" w:evenHBand="0" w:firstRowFirstColumn="0" w:firstRowLastColumn="0" w:lastRowFirstColumn="0" w:lastRowLastColumn="0"/>
              <w:rPr>
                <w:lang w:val="fr-FR"/>
              </w:rPr>
            </w:pPr>
            <w:r w:rsidRPr="00B82B8D">
              <w:rPr>
                <w:lang w:val="fr-FR"/>
              </w:rPr>
              <w:t>PRESSE FRANÇAISE</w:t>
            </w:r>
          </w:p>
        </w:tc>
        <w:tc>
          <w:tcPr>
            <w:tcW w:w="3071" w:type="dxa"/>
          </w:tcPr>
          <w:p w:rsidR="00A10FAF" w:rsidRPr="00B82B8D" w:rsidRDefault="0081411F" w:rsidP="006D3D8D">
            <w:pPr>
              <w:cnfStyle w:val="100000000000" w:firstRow="1" w:lastRow="0" w:firstColumn="0" w:lastColumn="0" w:oddVBand="0" w:evenVBand="0" w:oddHBand="0" w:evenHBand="0" w:firstRowFirstColumn="0" w:firstRowLastColumn="0" w:lastRowFirstColumn="0" w:lastRowLastColumn="0"/>
              <w:rPr>
                <w:lang w:val="fr-FR"/>
              </w:rPr>
            </w:pPr>
            <w:r>
              <w:rPr>
                <w:lang w:val="fr-FR"/>
              </w:rPr>
              <w:t>DEUTSCHE PRESSE</w:t>
            </w:r>
          </w:p>
        </w:tc>
      </w:tr>
      <w:tr w:rsidR="00A10FAF" w:rsidRPr="0081411F" w:rsidTr="006D3D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A10FAF" w:rsidRPr="00B82B8D" w:rsidRDefault="00A10FAF" w:rsidP="006D3D8D">
            <w:pPr>
              <w:rPr>
                <w:lang w:val="fr-FR"/>
              </w:rPr>
            </w:pPr>
            <w:r w:rsidRPr="00B82B8D">
              <w:rPr>
                <w:lang w:val="fr-FR"/>
              </w:rPr>
              <w:t>Islam</w:t>
            </w:r>
          </w:p>
        </w:tc>
        <w:tc>
          <w:tcPr>
            <w:tcW w:w="3071" w:type="dxa"/>
          </w:tcPr>
          <w:p w:rsidR="00A10FAF" w:rsidRDefault="00B82B8D" w:rsidP="006D3D8D">
            <w:pPr>
              <w:cnfStyle w:val="000000100000" w:firstRow="0" w:lastRow="0" w:firstColumn="0" w:lastColumn="0" w:oddVBand="0" w:evenVBand="0" w:oddHBand="1" w:evenHBand="0" w:firstRowFirstColumn="0" w:firstRowLastColumn="0" w:lastRowFirstColumn="0" w:lastRowLastColumn="0"/>
              <w:rPr>
                <w:lang w:val="fr-FR"/>
              </w:rPr>
            </w:pPr>
            <w:r>
              <w:rPr>
                <w:lang w:val="fr-FR"/>
              </w:rPr>
              <w:t>S</w:t>
            </w:r>
            <w:r w:rsidRPr="00B82B8D">
              <w:rPr>
                <w:lang w:val="fr-FR"/>
              </w:rPr>
              <w:t>a conversion à l’Islam gêne b</w:t>
            </w:r>
            <w:r>
              <w:rPr>
                <w:lang w:val="fr-FR"/>
              </w:rPr>
              <w:t>eaucoup de personnes.</w:t>
            </w:r>
          </w:p>
          <w:p w:rsidR="00A10FAF" w:rsidRPr="00B82B8D" w:rsidRDefault="00B82B8D" w:rsidP="006D3D8D">
            <w:pPr>
              <w:cnfStyle w:val="000000100000" w:firstRow="0" w:lastRow="0" w:firstColumn="0" w:lastColumn="0" w:oddVBand="0" w:evenVBand="0" w:oddHBand="1" w:evenHBand="0" w:firstRowFirstColumn="0" w:firstRowLastColumn="0" w:lastRowFirstColumn="0" w:lastRowLastColumn="0"/>
              <w:rPr>
                <w:lang w:val="fr-FR"/>
              </w:rPr>
            </w:pPr>
            <w:r>
              <w:rPr>
                <w:lang w:val="fr-FR"/>
              </w:rPr>
              <w:t>Critique du prénom de son fils identique à celui du fils de Kadhafi</w:t>
            </w:r>
          </w:p>
          <w:p w:rsidR="00A10FAF" w:rsidRPr="00B82B8D" w:rsidRDefault="00A10FAF" w:rsidP="006D3D8D">
            <w:pPr>
              <w:cnfStyle w:val="000000100000" w:firstRow="0" w:lastRow="0" w:firstColumn="0" w:lastColumn="0" w:oddVBand="0" w:evenVBand="0" w:oddHBand="1" w:evenHBand="0" w:firstRowFirstColumn="0" w:firstRowLastColumn="0" w:lastRowFirstColumn="0" w:lastRowLastColumn="0"/>
              <w:rPr>
                <w:lang w:val="fr-FR"/>
              </w:rPr>
            </w:pPr>
          </w:p>
        </w:tc>
        <w:tc>
          <w:tcPr>
            <w:tcW w:w="3071" w:type="dxa"/>
          </w:tcPr>
          <w:p w:rsidR="00A10FAF" w:rsidRPr="0081411F" w:rsidRDefault="0081411F" w:rsidP="006D3D8D">
            <w:pPr>
              <w:cnfStyle w:val="000000100000" w:firstRow="0" w:lastRow="0" w:firstColumn="0" w:lastColumn="0" w:oddVBand="0" w:evenVBand="0" w:oddHBand="1" w:evenHBand="0" w:firstRowFirstColumn="0" w:firstRowLastColumn="0" w:lastRowFirstColumn="0" w:lastRowLastColumn="0"/>
            </w:pPr>
            <w:r w:rsidRPr="0081411F">
              <w:t>Konvertierung kein Problem, wird gleichgesetzt mit Vereinswechsel (Neuer von Schalke zu Bayern)</w:t>
            </w:r>
          </w:p>
        </w:tc>
      </w:tr>
      <w:tr w:rsidR="00A10FAF" w:rsidTr="006D3D8D">
        <w:tc>
          <w:tcPr>
            <w:cnfStyle w:val="001000000000" w:firstRow="0" w:lastRow="0" w:firstColumn="1" w:lastColumn="0" w:oddVBand="0" w:evenVBand="0" w:oddHBand="0" w:evenHBand="0" w:firstRowFirstColumn="0" w:firstRowLastColumn="0" w:lastRowFirstColumn="0" w:lastRowLastColumn="0"/>
            <w:tcW w:w="3070" w:type="dxa"/>
          </w:tcPr>
          <w:p w:rsidR="00A10FAF" w:rsidRPr="00B82B8D" w:rsidRDefault="00A10FAF" w:rsidP="006D3D8D">
            <w:pPr>
              <w:rPr>
                <w:lang w:val="fr-FR"/>
              </w:rPr>
            </w:pPr>
            <w:r w:rsidRPr="00B82B8D">
              <w:rPr>
                <w:lang w:val="fr-FR"/>
              </w:rPr>
              <w:t>prostitution</w:t>
            </w:r>
          </w:p>
        </w:tc>
        <w:tc>
          <w:tcPr>
            <w:tcW w:w="3071" w:type="dxa"/>
          </w:tcPr>
          <w:p w:rsidR="00A10FAF" w:rsidRPr="00B82B8D" w:rsidRDefault="00B82B8D" w:rsidP="006D3D8D">
            <w:pPr>
              <w:cnfStyle w:val="000000000000" w:firstRow="0" w:lastRow="0" w:firstColumn="0" w:lastColumn="0" w:oddVBand="0" w:evenVBand="0" w:oddHBand="0" w:evenHBand="0" w:firstRowFirstColumn="0" w:firstRowLastColumn="0" w:lastRowFirstColumn="0" w:lastRowLastColumn="0"/>
              <w:rPr>
                <w:lang w:val="fr-FR"/>
              </w:rPr>
            </w:pPr>
            <w:r>
              <w:rPr>
                <w:lang w:val="fr-FR"/>
              </w:rPr>
              <w:t>affaire avec une prostituée mineure</w:t>
            </w:r>
          </w:p>
          <w:p w:rsidR="00A10FAF" w:rsidRPr="00B82B8D" w:rsidRDefault="00A10FAF" w:rsidP="006D3D8D">
            <w:pPr>
              <w:cnfStyle w:val="000000000000" w:firstRow="0" w:lastRow="0" w:firstColumn="0" w:lastColumn="0" w:oddVBand="0" w:evenVBand="0" w:oddHBand="0" w:evenHBand="0" w:firstRowFirstColumn="0" w:firstRowLastColumn="0" w:lastRowFirstColumn="0" w:lastRowLastColumn="0"/>
              <w:rPr>
                <w:lang w:val="fr-FR"/>
              </w:rPr>
            </w:pPr>
          </w:p>
        </w:tc>
        <w:tc>
          <w:tcPr>
            <w:tcW w:w="3071" w:type="dxa"/>
          </w:tcPr>
          <w:p w:rsidR="00A10FAF" w:rsidRPr="0081411F" w:rsidRDefault="0081411F" w:rsidP="006D3D8D">
            <w:pPr>
              <w:cnfStyle w:val="000000000000" w:firstRow="0" w:lastRow="0" w:firstColumn="0" w:lastColumn="0" w:oddVBand="0" w:evenVBand="0" w:oddHBand="0" w:evenHBand="0" w:firstRowFirstColumn="0" w:firstRowLastColumn="0" w:lastRowFirstColumn="0" w:lastRowLastColumn="0"/>
            </w:pPr>
            <w:r w:rsidRPr="0081411F">
              <w:t>Prostitution in Frankreich üblich, hat sich beim Alter d</w:t>
            </w:r>
            <w:r>
              <w:t>er Prostituierten lediglich verrechnet</w:t>
            </w:r>
          </w:p>
        </w:tc>
      </w:tr>
      <w:tr w:rsidR="00A10FAF" w:rsidRPr="00B82B8D" w:rsidTr="006D3D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A10FAF" w:rsidRPr="00B82B8D" w:rsidRDefault="007F27C2" w:rsidP="006D3D8D">
            <w:pPr>
              <w:rPr>
                <w:lang w:val="fr-FR"/>
              </w:rPr>
            </w:pPr>
            <w:r>
              <w:rPr>
                <w:lang w:val="fr-FR"/>
              </w:rPr>
              <w:t>C</w:t>
            </w:r>
            <w:r w:rsidR="00A10FAF" w:rsidRPr="00B82B8D">
              <w:rPr>
                <w:lang w:val="fr-FR"/>
              </w:rPr>
              <w:t>oupe du monde</w:t>
            </w:r>
          </w:p>
        </w:tc>
        <w:tc>
          <w:tcPr>
            <w:tcW w:w="3071" w:type="dxa"/>
          </w:tcPr>
          <w:p w:rsidR="00A10FAF" w:rsidRPr="00B82B8D" w:rsidRDefault="00B82B8D" w:rsidP="006D3D8D">
            <w:pPr>
              <w:cnfStyle w:val="000000100000" w:firstRow="0" w:lastRow="0" w:firstColumn="0" w:lastColumn="0" w:oddVBand="0" w:evenVBand="0" w:oddHBand="1" w:evenHBand="0" w:firstRowFirstColumn="0" w:firstRowLastColumn="0" w:lastRowFirstColumn="0" w:lastRowLastColumn="0"/>
              <w:rPr>
                <w:lang w:val="fr-FR"/>
              </w:rPr>
            </w:pPr>
            <w:r>
              <w:rPr>
                <w:lang w:val="fr-FR"/>
              </w:rPr>
              <w:t>la coupe du monde ratée</w:t>
            </w:r>
          </w:p>
          <w:p w:rsidR="00A10FAF" w:rsidRPr="00B82B8D" w:rsidRDefault="00B82B8D" w:rsidP="006D3D8D">
            <w:pPr>
              <w:cnfStyle w:val="000000100000" w:firstRow="0" w:lastRow="0" w:firstColumn="0" w:lastColumn="0" w:oddVBand="0" w:evenVBand="0" w:oddHBand="1" w:evenHBand="0" w:firstRowFirstColumn="0" w:firstRowLastColumn="0" w:lastRowFirstColumn="0" w:lastRowLastColumn="0"/>
              <w:rPr>
                <w:lang w:val="fr-FR"/>
              </w:rPr>
            </w:pPr>
            <w:r>
              <w:rPr>
                <w:lang w:val="fr-FR"/>
              </w:rPr>
              <w:t>(critique de son comportement et de sa rébellion)</w:t>
            </w:r>
          </w:p>
          <w:p w:rsidR="00A10FAF" w:rsidRPr="00B82B8D" w:rsidRDefault="00A10FAF" w:rsidP="006D3D8D">
            <w:pPr>
              <w:cnfStyle w:val="000000100000" w:firstRow="0" w:lastRow="0" w:firstColumn="0" w:lastColumn="0" w:oddVBand="0" w:evenVBand="0" w:oddHBand="1" w:evenHBand="0" w:firstRowFirstColumn="0" w:firstRowLastColumn="0" w:lastRowFirstColumn="0" w:lastRowLastColumn="0"/>
              <w:rPr>
                <w:lang w:val="fr-FR"/>
              </w:rPr>
            </w:pPr>
          </w:p>
        </w:tc>
        <w:tc>
          <w:tcPr>
            <w:tcW w:w="3071" w:type="dxa"/>
          </w:tcPr>
          <w:p w:rsidR="00A10FAF" w:rsidRPr="00B82B8D" w:rsidRDefault="0081411F" w:rsidP="006D3D8D">
            <w:pPr>
              <w:cnfStyle w:val="000000100000" w:firstRow="0" w:lastRow="0" w:firstColumn="0" w:lastColumn="0" w:oddVBand="0" w:evenVBand="0" w:oddHBand="1" w:evenHBand="0" w:firstRowFirstColumn="0" w:firstRowLastColumn="0" w:lastRowFirstColumn="0" w:lastRowLastColumn="0"/>
              <w:rPr>
                <w:lang w:val="fr-FR"/>
              </w:rPr>
            </w:pPr>
            <w:r>
              <w:rPr>
                <w:lang w:val="fr-FR"/>
              </w:rPr>
              <w:t>Rebellion ist typisch französisch</w:t>
            </w:r>
          </w:p>
        </w:tc>
      </w:tr>
      <w:tr w:rsidR="00A10FAF" w:rsidRPr="0081411F" w:rsidTr="006D3D8D">
        <w:tc>
          <w:tcPr>
            <w:cnfStyle w:val="001000000000" w:firstRow="0" w:lastRow="0" w:firstColumn="1" w:lastColumn="0" w:oddVBand="0" w:evenVBand="0" w:oddHBand="0" w:evenHBand="0" w:firstRowFirstColumn="0" w:firstRowLastColumn="0" w:lastRowFirstColumn="0" w:lastRowLastColumn="0"/>
            <w:tcW w:w="3070" w:type="dxa"/>
          </w:tcPr>
          <w:p w:rsidR="00A10FAF" w:rsidRPr="00B82B8D" w:rsidRDefault="00A10FAF" w:rsidP="006D3D8D">
            <w:pPr>
              <w:rPr>
                <w:lang w:val="fr-FR"/>
              </w:rPr>
            </w:pPr>
            <w:r w:rsidRPr="00B82B8D">
              <w:rPr>
                <w:lang w:val="fr-FR"/>
              </w:rPr>
              <w:t>popularité</w:t>
            </w:r>
          </w:p>
        </w:tc>
        <w:tc>
          <w:tcPr>
            <w:tcW w:w="3071" w:type="dxa"/>
          </w:tcPr>
          <w:p w:rsidR="00A10FAF" w:rsidRDefault="00B82B8D" w:rsidP="006D3D8D">
            <w:pPr>
              <w:cnfStyle w:val="000000000000" w:firstRow="0" w:lastRow="0" w:firstColumn="0" w:lastColumn="0" w:oddVBand="0" w:evenVBand="0" w:oddHBand="0" w:evenHBand="0" w:firstRowFirstColumn="0" w:firstRowLastColumn="0" w:lastRowFirstColumn="0" w:lastRowLastColumn="0"/>
              <w:rPr>
                <w:lang w:val="fr-FR"/>
              </w:rPr>
            </w:pPr>
            <w:r>
              <w:rPr>
                <w:lang w:val="fr-FR"/>
              </w:rPr>
              <w:t>ancien chouchou</w:t>
            </w:r>
          </w:p>
          <w:p w:rsidR="00B82B8D" w:rsidRPr="00B82B8D" w:rsidRDefault="00B82B8D" w:rsidP="006D3D8D">
            <w:pPr>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 xml:space="preserve">ancien protégé du </w:t>
            </w:r>
            <w:r w:rsidR="0081411F">
              <w:rPr>
                <w:lang w:val="fr-FR"/>
              </w:rPr>
              <w:t>public</w:t>
            </w:r>
            <w:r>
              <w:rPr>
                <w:lang w:val="fr-FR"/>
              </w:rPr>
              <w:t xml:space="preserve"> français</w:t>
            </w:r>
          </w:p>
          <w:p w:rsidR="00A10FAF" w:rsidRPr="00B82B8D" w:rsidRDefault="0081411F" w:rsidP="006D3D8D">
            <w:pPr>
              <w:cnfStyle w:val="000000000000" w:firstRow="0" w:lastRow="0" w:firstColumn="0" w:lastColumn="0" w:oddVBand="0" w:evenVBand="0" w:oddHBand="0" w:evenHBand="0" w:firstRowFirstColumn="0" w:firstRowLastColumn="0" w:lastRowFirstColumn="0" w:lastRowLastColumn="0"/>
              <w:rPr>
                <w:lang w:val="fr-FR"/>
              </w:rPr>
            </w:pPr>
            <w:r>
              <w:rPr>
                <w:lang w:val="fr-FR"/>
              </w:rPr>
              <w:t>but : reconquérir le public français</w:t>
            </w:r>
          </w:p>
          <w:p w:rsidR="00A10FAF" w:rsidRPr="00B82B8D" w:rsidRDefault="00A10FAF" w:rsidP="006D3D8D">
            <w:pPr>
              <w:cnfStyle w:val="000000000000" w:firstRow="0" w:lastRow="0" w:firstColumn="0" w:lastColumn="0" w:oddVBand="0" w:evenVBand="0" w:oddHBand="0" w:evenHBand="0" w:firstRowFirstColumn="0" w:firstRowLastColumn="0" w:lastRowFirstColumn="0" w:lastRowLastColumn="0"/>
              <w:rPr>
                <w:lang w:val="fr-FR"/>
              </w:rPr>
            </w:pPr>
          </w:p>
        </w:tc>
        <w:tc>
          <w:tcPr>
            <w:tcW w:w="3071" w:type="dxa"/>
          </w:tcPr>
          <w:p w:rsidR="00A10FAF" w:rsidRPr="0081411F" w:rsidRDefault="0081411F" w:rsidP="006D3D8D">
            <w:pPr>
              <w:cnfStyle w:val="000000000000" w:firstRow="0" w:lastRow="0" w:firstColumn="0" w:lastColumn="0" w:oddVBand="0" w:evenVBand="0" w:oddHBand="0" w:evenHBand="0" w:firstRowFirstColumn="0" w:firstRowLastColumn="0" w:lastRowFirstColumn="0" w:lastRowLastColumn="0"/>
            </w:pPr>
            <w:r w:rsidRPr="0081411F">
              <w:lastRenderedPageBreak/>
              <w:t xml:space="preserve">französischer Akzent ist </w:t>
            </w:r>
            <w:r w:rsidRPr="0081411F">
              <w:lastRenderedPageBreak/>
              <w:t>beliebt</w:t>
            </w:r>
          </w:p>
          <w:p w:rsidR="0081411F" w:rsidRPr="0081411F" w:rsidRDefault="0081411F" w:rsidP="006D3D8D">
            <w:pPr>
              <w:cnfStyle w:val="000000000000" w:firstRow="0" w:lastRow="0" w:firstColumn="0" w:lastColumn="0" w:oddVBand="0" w:evenVBand="0" w:oddHBand="0" w:evenHBand="0" w:firstRowFirstColumn="0" w:firstRowLastColumn="0" w:lastRowFirstColumn="0" w:lastRowLastColumn="0"/>
            </w:pPr>
            <w:r w:rsidRPr="0081411F">
              <w:t>entspricht dem Klischee eines Franzosen</w:t>
            </w:r>
          </w:p>
          <w:p w:rsidR="0081411F" w:rsidRPr="0081411F" w:rsidRDefault="0081411F" w:rsidP="006D3D8D">
            <w:pPr>
              <w:cnfStyle w:val="000000000000" w:firstRow="0" w:lastRow="0" w:firstColumn="0" w:lastColumn="0" w:oddVBand="0" w:evenVBand="0" w:oddHBand="0" w:evenHBand="0" w:firstRowFirstColumn="0" w:firstRowLastColumn="0" w:lastRowFirstColumn="0" w:lastRowLastColumn="0"/>
            </w:pPr>
            <w:r>
              <w:t>spielt sehr gut Fußball und ist ein Fan der deutschen Nationalmannschaft</w:t>
            </w:r>
          </w:p>
        </w:tc>
      </w:tr>
    </w:tbl>
    <w:p w:rsidR="00A10FAF" w:rsidRDefault="0025120E" w:rsidP="00A10FAF">
      <w:r>
        <w:rPr>
          <w:noProof/>
          <w:lang w:eastAsia="de-DE"/>
        </w:rPr>
        <w:lastRenderedPageBreak/>
        <w:pict>
          <v:shape id="_x0000_s1036" type="#_x0000_t75" style="position:absolute;margin-left:-14.6pt;margin-top:10.95pt;width:17pt;height:35.45pt;z-index:251769856;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36" DrawAspect="Content" ObjectID="_1470748882" r:id="rId33"/>
        </w:pict>
      </w:r>
    </w:p>
    <w:p w:rsidR="007A71A2" w:rsidRPr="002A7B3F" w:rsidRDefault="00A8773D" w:rsidP="00A10FAF">
      <w:pPr>
        <w:rPr>
          <w:lang w:val="fr-FR"/>
        </w:rPr>
      </w:pPr>
      <w:r w:rsidRPr="002A7B3F">
        <w:rPr>
          <w:b/>
          <w:lang w:val="fr-FR"/>
        </w:rPr>
        <w:t>Etape no. 5 - Vocabulaire</w:t>
      </w:r>
    </w:p>
    <w:p w:rsidR="007A71A2" w:rsidRPr="00AD63F5" w:rsidRDefault="003C28E1" w:rsidP="007A71A2">
      <w:pPr>
        <w:rPr>
          <w:lang w:val="fr-FR"/>
        </w:rPr>
      </w:pPr>
      <w:r>
        <w:rPr>
          <w:b/>
          <w:noProof/>
          <w:lang w:eastAsia="de-DE"/>
        </w:rPr>
        <mc:AlternateContent>
          <mc:Choice Requires="wps">
            <w:drawing>
              <wp:anchor distT="0" distB="0" distL="114300" distR="114300" simplePos="0" relativeHeight="251760640" behindDoc="0" locked="0" layoutInCell="1" allowOverlap="1">
                <wp:simplePos x="0" y="0"/>
                <wp:positionH relativeFrom="column">
                  <wp:posOffset>614045</wp:posOffset>
                </wp:positionH>
                <wp:positionV relativeFrom="paragraph">
                  <wp:posOffset>297180</wp:posOffset>
                </wp:positionV>
                <wp:extent cx="1442720" cy="672465"/>
                <wp:effectExtent l="0" t="0" r="0" b="8890"/>
                <wp:wrapNone/>
                <wp:docPr id="1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9" o:spid="_x0000_s1026" style="position:absolute;margin-left:48.35pt;margin-top:23.4pt;width:113.6pt;height:52.95pt;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sidR="007A71A2" w:rsidRPr="00EC20B6">
        <w:rPr>
          <w:b/>
          <w:lang w:val="fr-FR"/>
        </w:rPr>
        <w:t>1.</w:t>
      </w:r>
      <w:r w:rsidR="007A71A2" w:rsidRPr="00EC20B6">
        <w:rPr>
          <w:lang w:val="fr-FR"/>
        </w:rPr>
        <w:t xml:space="preserve"> F</w:t>
      </w:r>
      <w:r w:rsidR="007A71A2" w:rsidRPr="006B681D">
        <w:rPr>
          <w:lang w:val="fr-FR"/>
        </w:rPr>
        <w:t xml:space="preserve">aites un remue-méninge tout autour du vocabulaire thématique «le foot». </w:t>
      </w:r>
      <w:r w:rsidR="00BF3C74" w:rsidRPr="00AD63F5">
        <w:rPr>
          <w:lang w:val="fr-FR"/>
        </w:rPr>
        <w:t>Si nécessaire, servez-vous d’un dictionnaire bilingue.</w:t>
      </w:r>
    </w:p>
    <w:p w:rsidR="007A71A2" w:rsidRPr="00AD63F5" w:rsidRDefault="003C28E1" w:rsidP="007A71A2">
      <w:pPr>
        <w:pStyle w:val="Listenabsatz"/>
        <w:rPr>
          <w:lang w:val="fr-FR"/>
        </w:rPr>
      </w:pPr>
      <w:r>
        <w:rPr>
          <w:noProof/>
          <w:lang w:eastAsia="de-DE"/>
        </w:rPr>
        <mc:AlternateContent>
          <mc:Choice Requires="wps">
            <w:drawing>
              <wp:anchor distT="0" distB="0" distL="114300" distR="114300" simplePos="0" relativeHeight="251755520" behindDoc="0" locked="0" layoutInCell="1" allowOverlap="1">
                <wp:simplePos x="0" y="0"/>
                <wp:positionH relativeFrom="column">
                  <wp:posOffset>3819525</wp:posOffset>
                </wp:positionH>
                <wp:positionV relativeFrom="paragraph">
                  <wp:posOffset>75565</wp:posOffset>
                </wp:positionV>
                <wp:extent cx="1442720" cy="672465"/>
                <wp:effectExtent l="0" t="0" r="0" b="15875"/>
                <wp:wrapNone/>
                <wp:docPr id="17"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8" o:spid="_x0000_s1026" style="position:absolute;margin-left:300.75pt;margin-top:5.95pt;width:113.6pt;height:52.95pt;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744256" behindDoc="0" locked="0" layoutInCell="1" allowOverlap="1">
                <wp:simplePos x="0" y="0"/>
                <wp:positionH relativeFrom="column">
                  <wp:posOffset>1791335</wp:posOffset>
                </wp:positionH>
                <wp:positionV relativeFrom="paragraph">
                  <wp:posOffset>186690</wp:posOffset>
                </wp:positionV>
                <wp:extent cx="2275840" cy="2336800"/>
                <wp:effectExtent l="0" t="0" r="1270" b="0"/>
                <wp:wrapNone/>
                <wp:docPr id="30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840" cy="2336800"/>
                        </a:xfrm>
                        <a:prstGeom prst="rect">
                          <a:avLst/>
                        </a:prstGeom>
                        <a:solidFill>
                          <a:srgbClr val="FFFFFF"/>
                        </a:solidFill>
                        <a:ln w="9525">
                          <a:noFill/>
                          <a:miter lim="800000"/>
                          <a:headEnd/>
                          <a:tailEnd/>
                        </a:ln>
                      </wps:spPr>
                      <wps:txbx>
                        <w:txbxContent>
                          <w:p w:rsidR="00175A12" w:rsidRDefault="00175A12" w:rsidP="007A71A2">
                            <w:pPr>
                              <w:jc w:val="center"/>
                            </w:pPr>
                            <w:r>
                              <w:rPr>
                                <w:noProof/>
                                <w:lang w:eastAsia="de-DE"/>
                              </w:rPr>
                              <w:drawing>
                                <wp:inline distT="0" distB="0" distL="0" distR="0">
                                  <wp:extent cx="2093258" cy="2093258"/>
                                  <wp:effectExtent l="0" t="0" r="0" b="0"/>
                                  <wp:docPr id="317" name="Grafik 317" descr="C:\Users\bial\AppData\Local\Microsoft\Windows\Temporary Internet Files\Content.IE5\LV39IDUY\MC90043487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al\AppData\Local\Microsoft\Windows\Temporary Internet Files\Content.IE5\LV39IDUY\MC900434870[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2960" cy="2092960"/>
                                          </a:xfrm>
                                          <a:prstGeom prst="rect">
                                            <a:avLst/>
                                          </a:prstGeom>
                                          <a:noFill/>
                                          <a:ln>
                                            <a:noFill/>
                                          </a:ln>
                                        </pic:spPr>
                                      </pic:pic>
                                    </a:graphicData>
                                  </a:graphic>
                                </wp:inline>
                              </w:drawing>
                            </w:r>
                          </w:p>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80" type="#_x0000_t202" style="position:absolute;left:0;text-align:left;margin-left:141.05pt;margin-top:14.7pt;width:179.2pt;height:184pt;z-index:251744256;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" stroked="f">
                <v:textbox style="mso-fit-shape-to-text:t">
                  <w:txbxContent>
                    <w:p w:rsidR="00175A12" w:rsidRDefault="00175A12" w:rsidP="007A71A2">
                      <w:pPr>
                        <w:jc w:val="center"/>
                      </w:pPr>
                      <w:r>
                        <w:rPr>
                          <w:noProof/>
                          <w:lang w:eastAsia="de-DE"/>
                        </w:rPr>
                        <w:drawing>
                          <wp:inline distT="0" distB="0" distL="0" distR="0">
                            <wp:extent cx="2093258" cy="2093258"/>
                            <wp:effectExtent l="0" t="0" r="0" b="0"/>
                            <wp:docPr id="317" name="Grafik 317" descr="C:\Users\bial\AppData\Local\Microsoft\Windows\Temporary Internet Files\Content.IE5\LV39IDUY\MC90043487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al\AppData\Local\Microsoft\Windows\Temporary Internet Files\Content.IE5\LV39IDUY\MC900434870[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2960" cy="2092960"/>
                                    </a:xfrm>
                                    <a:prstGeom prst="rect">
                                      <a:avLst/>
                                    </a:prstGeom>
                                    <a:noFill/>
                                    <a:ln>
                                      <a:noFill/>
                                    </a:ln>
                                  </pic:spPr>
                                </pic:pic>
                              </a:graphicData>
                            </a:graphic>
                          </wp:inline>
                        </w:drawing>
                      </w:r>
                    </w:p>
                  </w:txbxContent>
                </v:textbox>
              </v:shape>
            </w:pict>
          </mc:Fallback>
        </mc:AlternateContent>
      </w:r>
      <w:r w:rsidR="00C26D68">
        <w:rPr>
          <w:lang w:val="fr-FR"/>
        </w:rPr>
        <w:t>schülerabhängige Antworten</w:t>
      </w:r>
    </w:p>
    <w:p w:rsidR="007A71A2" w:rsidRPr="00AD63F5" w:rsidRDefault="003C28E1" w:rsidP="007A71A2">
      <w:pPr>
        <w:pStyle w:val="Listenabsatz"/>
        <w:rPr>
          <w:lang w:val="fr-FR"/>
        </w:rPr>
      </w:pPr>
      <w:r>
        <w:rPr>
          <w:noProof/>
          <w:lang w:eastAsia="de-DE"/>
        </w:rPr>
        <mc:AlternateContent>
          <mc:Choice Requires="wps">
            <w:drawing>
              <wp:anchor distT="0" distB="0" distL="114300" distR="114300" simplePos="0" relativeHeight="251759616" behindDoc="0" locked="0" layoutInCell="1" allowOverlap="1">
                <wp:simplePos x="0" y="0"/>
                <wp:positionH relativeFrom="column">
                  <wp:posOffset>345440</wp:posOffset>
                </wp:positionH>
                <wp:positionV relativeFrom="paragraph">
                  <wp:posOffset>85725</wp:posOffset>
                </wp:positionV>
                <wp:extent cx="1442720" cy="672465"/>
                <wp:effectExtent l="0" t="0" r="0" b="10160"/>
                <wp:wrapNone/>
                <wp:docPr id="16"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6" o:spid="_x0000_s1026" style="position:absolute;margin-left:27.2pt;margin-top:6.75pt;width:113.6pt;height:52.95pt;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752448" behindDoc="0" locked="0" layoutInCell="1" allowOverlap="1">
                <wp:simplePos x="0" y="0"/>
                <wp:positionH relativeFrom="column">
                  <wp:posOffset>-161290</wp:posOffset>
                </wp:positionH>
                <wp:positionV relativeFrom="paragraph">
                  <wp:posOffset>180340</wp:posOffset>
                </wp:positionV>
                <wp:extent cx="1442720" cy="645160"/>
                <wp:effectExtent l="0" t="12065" r="0" b="0"/>
                <wp:wrapNone/>
                <wp:docPr id="15"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5" o:spid="_x0000_s1026" style="position:absolute;margin-left:-12.7pt;margin-top:14.2pt;width:113.6pt;height:50.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747328" behindDoc="0" locked="0" layoutInCell="1" allowOverlap="1">
                <wp:simplePos x="0" y="0"/>
                <wp:positionH relativeFrom="column">
                  <wp:posOffset>403860</wp:posOffset>
                </wp:positionH>
                <wp:positionV relativeFrom="paragraph">
                  <wp:posOffset>185420</wp:posOffset>
                </wp:positionV>
                <wp:extent cx="2397760" cy="1348740"/>
                <wp:effectExtent l="0" t="45720" r="0" b="0"/>
                <wp:wrapNone/>
                <wp:docPr id="14"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4" o:spid="_x0000_s1026" style="position:absolute;margin-left:31.8pt;margin-top:14.6pt;width:188.8pt;height:106.2pt;rotation:468980fd;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7A71A2" w:rsidRPr="00AD63F5" w:rsidRDefault="003C28E1" w:rsidP="007A71A2">
      <w:pPr>
        <w:pStyle w:val="Listenabsatz"/>
        <w:rPr>
          <w:lang w:val="fr-FR"/>
        </w:rPr>
      </w:pPr>
      <w:r>
        <w:rPr>
          <w:noProof/>
          <w:lang w:eastAsia="de-DE"/>
        </w:rPr>
        <mc:AlternateContent>
          <mc:Choice Requires="wps">
            <w:drawing>
              <wp:anchor distT="0" distB="0" distL="114300" distR="114300" simplePos="0" relativeHeight="251754496" behindDoc="0" locked="0" layoutInCell="1" allowOverlap="1">
                <wp:simplePos x="0" y="0"/>
                <wp:positionH relativeFrom="column">
                  <wp:posOffset>4419600</wp:posOffset>
                </wp:positionH>
                <wp:positionV relativeFrom="paragraph">
                  <wp:posOffset>73660</wp:posOffset>
                </wp:positionV>
                <wp:extent cx="1442720" cy="645160"/>
                <wp:effectExtent l="0" t="15875" r="0" b="0"/>
                <wp:wrapNone/>
                <wp:docPr id="13"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3" o:spid="_x0000_s1026" style="position:absolute;margin-left:348pt;margin-top:5.8pt;width:113.6pt;height:50.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746304" behindDoc="0" locked="0" layoutInCell="1" allowOverlap="1">
                <wp:simplePos x="0" y="0"/>
                <wp:positionH relativeFrom="column">
                  <wp:posOffset>2985770</wp:posOffset>
                </wp:positionH>
                <wp:positionV relativeFrom="paragraph">
                  <wp:posOffset>74295</wp:posOffset>
                </wp:positionV>
                <wp:extent cx="2397760" cy="1348740"/>
                <wp:effectExtent l="0" t="45085" r="0" b="0"/>
                <wp:wrapNone/>
                <wp:docPr id="12"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style="position:absolute;margin-left:235.1pt;margin-top:5.85pt;width:188.8pt;height:106.2pt;rotation:468980fd;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7A71A2" w:rsidRPr="00AD63F5" w:rsidRDefault="003C28E1" w:rsidP="007A71A2">
      <w:pPr>
        <w:pStyle w:val="Listenabsatz"/>
        <w:rPr>
          <w:lang w:val="fr-FR"/>
        </w:rPr>
      </w:pPr>
      <w:r>
        <w:rPr>
          <w:noProof/>
          <w:lang w:eastAsia="de-DE"/>
        </w:rPr>
        <mc:AlternateContent>
          <mc:Choice Requires="wps">
            <w:drawing>
              <wp:anchor distT="0" distB="0" distL="114300" distR="114300" simplePos="0" relativeHeight="251756544" behindDoc="0" locked="0" layoutInCell="1" allowOverlap="1">
                <wp:simplePos x="0" y="0"/>
                <wp:positionH relativeFrom="column">
                  <wp:posOffset>4154170</wp:posOffset>
                </wp:positionH>
                <wp:positionV relativeFrom="paragraph">
                  <wp:posOffset>74295</wp:posOffset>
                </wp:positionV>
                <wp:extent cx="1442720" cy="672465"/>
                <wp:effectExtent l="0" t="0" r="0" b="10160"/>
                <wp:wrapNone/>
                <wp:docPr id="11"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1" o:spid="_x0000_s1026" style="position:absolute;margin-left:327.1pt;margin-top:5.85pt;width:113.6pt;height:52.95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751424" behindDoc="0" locked="0" layoutInCell="1" allowOverlap="1">
                <wp:simplePos x="0" y="0"/>
                <wp:positionH relativeFrom="column">
                  <wp:posOffset>-340360</wp:posOffset>
                </wp:positionH>
                <wp:positionV relativeFrom="paragraph">
                  <wp:posOffset>159385</wp:posOffset>
                </wp:positionV>
                <wp:extent cx="1442720" cy="645160"/>
                <wp:effectExtent l="0" t="12065" r="0" b="0"/>
                <wp:wrapNone/>
                <wp:docPr id="10"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0" o:spid="_x0000_s1026" style="position:absolute;margin-left:-26.8pt;margin-top:12.55pt;width:113.6pt;height:50.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748352" behindDoc="0" locked="0" layoutInCell="1" allowOverlap="1">
                <wp:simplePos x="0" y="0"/>
                <wp:positionH relativeFrom="column">
                  <wp:posOffset>157480</wp:posOffset>
                </wp:positionH>
                <wp:positionV relativeFrom="paragraph">
                  <wp:posOffset>173355</wp:posOffset>
                </wp:positionV>
                <wp:extent cx="2397760" cy="1348740"/>
                <wp:effectExtent l="0" t="45085" r="0" b="0"/>
                <wp:wrapNone/>
                <wp:docPr id="8"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9" o:spid="_x0000_s1026" style="position:absolute;margin-left:12.4pt;margin-top:13.65pt;width:188.8pt;height:106.2pt;rotation:468980fd;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7A71A2" w:rsidRPr="00AD63F5" w:rsidRDefault="003C28E1" w:rsidP="007A71A2">
      <w:pPr>
        <w:pStyle w:val="Listenabsatz"/>
        <w:rPr>
          <w:lang w:val="fr-FR"/>
        </w:rPr>
      </w:pPr>
      <w:r>
        <w:rPr>
          <w:noProof/>
          <w:lang w:eastAsia="de-DE"/>
        </w:rPr>
        <mc:AlternateContent>
          <mc:Choice Requires="wps">
            <w:drawing>
              <wp:anchor distT="0" distB="0" distL="114300" distR="114300" simplePos="0" relativeHeight="251758592" behindDoc="0" locked="0" layoutInCell="1" allowOverlap="1">
                <wp:simplePos x="0" y="0"/>
                <wp:positionH relativeFrom="column">
                  <wp:posOffset>309880</wp:posOffset>
                </wp:positionH>
                <wp:positionV relativeFrom="paragraph">
                  <wp:posOffset>52705</wp:posOffset>
                </wp:positionV>
                <wp:extent cx="1442720" cy="672465"/>
                <wp:effectExtent l="0" t="0" r="0" b="16510"/>
                <wp:wrapNone/>
                <wp:docPr id="7"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58" o:spid="_x0000_s1026" style="position:absolute;margin-left:24.4pt;margin-top:4.15pt;width:113.6pt;height:52.95pt;flip: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p>
    <w:p w:rsidR="007A71A2" w:rsidRPr="00AD63F5" w:rsidRDefault="003C28E1" w:rsidP="007A71A2">
      <w:pPr>
        <w:pStyle w:val="Listenabsatz"/>
        <w:rPr>
          <w:lang w:val="fr-FR"/>
        </w:rPr>
      </w:pPr>
      <w:r>
        <w:rPr>
          <w:noProof/>
          <w:lang w:eastAsia="de-DE"/>
        </w:rPr>
        <mc:AlternateContent>
          <mc:Choice Requires="wps">
            <w:drawing>
              <wp:anchor distT="0" distB="0" distL="114300" distR="114300" simplePos="0" relativeHeight="251750400" behindDoc="0" locked="0" layoutInCell="1" allowOverlap="1">
                <wp:simplePos x="0" y="0"/>
                <wp:positionH relativeFrom="column">
                  <wp:posOffset>-461645</wp:posOffset>
                </wp:positionH>
                <wp:positionV relativeFrom="paragraph">
                  <wp:posOffset>309880</wp:posOffset>
                </wp:positionV>
                <wp:extent cx="1442720" cy="645160"/>
                <wp:effectExtent l="0" t="12065" r="0" b="0"/>
                <wp:wrapNone/>
                <wp:docPr id="6"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57" o:spid="_x0000_s1026" style="position:absolute;margin-left:-36.35pt;margin-top:24.4pt;width:113.6pt;height:50.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757568" behindDoc="0" locked="0" layoutInCell="1" allowOverlap="1">
                <wp:simplePos x="0" y="0"/>
                <wp:positionH relativeFrom="column">
                  <wp:posOffset>3949065</wp:posOffset>
                </wp:positionH>
                <wp:positionV relativeFrom="paragraph">
                  <wp:posOffset>219075</wp:posOffset>
                </wp:positionV>
                <wp:extent cx="1442720" cy="672465"/>
                <wp:effectExtent l="0" t="0" r="0" b="15875"/>
                <wp:wrapNone/>
                <wp:docPr id="5"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442720" cy="672465"/>
                        </a:xfrm>
                        <a:custGeom>
                          <a:avLst/>
                          <a:gdLst>
                            <a:gd name="T0" fmla="*/ 211635 w 1442720"/>
                            <a:gd name="T1" fmla="*/ 98315 h 672465"/>
                            <a:gd name="T2" fmla="*/ 692978 w 1442720"/>
                            <a:gd name="T3" fmla="*/ 260 h 672465"/>
                            <a:gd name="T4" fmla="*/ 1124401 w 1442720"/>
                            <a:gd name="T5" fmla="*/ 57377 h 672465"/>
                            <a:gd name="T6" fmla="*/ 0 60000 65536"/>
                            <a:gd name="T7" fmla="*/ 0 60000 65536"/>
                            <a:gd name="T8" fmla="*/ 0 60000 65536"/>
                          </a:gdLst>
                          <a:ahLst/>
                          <a:cxnLst>
                            <a:cxn ang="T6">
                              <a:pos x="T0" y="T1"/>
                            </a:cxn>
                            <a:cxn ang="T7">
                              <a:pos x="T2" y="T3"/>
                            </a:cxn>
                            <a:cxn ang="T8">
                              <a:pos x="T4" y="T5"/>
                            </a:cxn>
                          </a:cxnLst>
                          <a:rect l="0" t="0" r="r" b="b"/>
                          <a:pathLst>
                            <a:path w="1442720" h="672465" stroke="0">
                              <a:moveTo>
                                <a:pt x="211635" y="98315"/>
                              </a:moveTo>
                              <a:cubicBezTo>
                                <a:pt x="339940" y="38593"/>
                                <a:pt x="511793" y="3585"/>
                                <a:pt x="692978" y="260"/>
                              </a:cubicBezTo>
                              <a:cubicBezTo>
                                <a:pt x="846153" y="-2551"/>
                                <a:pt x="997267" y="17455"/>
                                <a:pt x="1124401" y="57377"/>
                              </a:cubicBezTo>
                              <a:lnTo>
                                <a:pt x="721360" y="336233"/>
                              </a:lnTo>
                              <a:lnTo>
                                <a:pt x="211635" y="98315"/>
                              </a:lnTo>
                              <a:close/>
                            </a:path>
                            <a:path w="1442720" h="672465" fill="none">
                              <a:moveTo>
                                <a:pt x="211635" y="98315"/>
                              </a:moveTo>
                              <a:cubicBezTo>
                                <a:pt x="339940" y="38593"/>
                                <a:pt x="511793" y="3585"/>
                                <a:pt x="692978" y="260"/>
                              </a:cubicBezTo>
                              <a:cubicBezTo>
                                <a:pt x="846153" y="-2551"/>
                                <a:pt x="997267" y="17455"/>
                                <a:pt x="1124401" y="57377"/>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56" o:spid="_x0000_s1026" style="position:absolute;margin-left:310.95pt;margin-top:17.25pt;width:113.6pt;height:52.95pt;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7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" path="m211635,98315nsc339940,38593,511793,3585,692978,260v153175,-2811,304289,17195,431423,57117l721360,336233,211635,98315xem211635,98315nfc339940,38593,511793,3585,692978,260v153175,-2811,304289,17195,431423,57117e" filled="f" strokecolor="#4579b8 [3044]">
                <v:path arrowok="t" o:connecttype="custom" o:connectlocs="211635,98315;692978,260;1124401,57377" o:connectangles="0,0,0"/>
              </v:shape>
            </w:pict>
          </mc:Fallback>
        </mc:AlternateContent>
      </w:r>
      <w:r>
        <w:rPr>
          <w:noProof/>
          <w:lang w:eastAsia="de-DE"/>
        </w:rPr>
        <mc:AlternateContent>
          <mc:Choice Requires="wps">
            <w:drawing>
              <wp:anchor distT="0" distB="0" distL="114300" distR="114300" simplePos="0" relativeHeight="251753472" behindDoc="0" locked="0" layoutInCell="1" allowOverlap="1">
                <wp:simplePos x="0" y="0"/>
                <wp:positionH relativeFrom="column">
                  <wp:posOffset>4662170</wp:posOffset>
                </wp:positionH>
                <wp:positionV relativeFrom="paragraph">
                  <wp:posOffset>40640</wp:posOffset>
                </wp:positionV>
                <wp:extent cx="1442720" cy="645160"/>
                <wp:effectExtent l="0" t="9525" r="0" b="0"/>
                <wp:wrapNone/>
                <wp:docPr id="4"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2720" cy="645160"/>
                        </a:xfrm>
                        <a:custGeom>
                          <a:avLst/>
                          <a:gdLst>
                            <a:gd name="T0" fmla="*/ 222320 w 1442720"/>
                            <a:gd name="T1" fmla="*/ 89650 h 645160"/>
                            <a:gd name="T2" fmla="*/ 694129 w 1442720"/>
                            <a:gd name="T3" fmla="*/ 230 h 645160"/>
                            <a:gd name="T4" fmla="*/ 1112929 w 1442720"/>
                            <a:gd name="T5" fmla="*/ 51662 h 645160"/>
                            <a:gd name="T6" fmla="*/ 0 60000 65536"/>
                            <a:gd name="T7" fmla="*/ 0 60000 65536"/>
                            <a:gd name="T8" fmla="*/ 0 60000 65536"/>
                          </a:gdLst>
                          <a:ahLst/>
                          <a:cxnLst>
                            <a:cxn ang="T6">
                              <a:pos x="T0" y="T1"/>
                            </a:cxn>
                            <a:cxn ang="T7">
                              <a:pos x="T2" y="T3"/>
                            </a:cxn>
                            <a:cxn ang="T8">
                              <a:pos x="T4" y="T5"/>
                            </a:cxn>
                          </a:cxnLst>
                          <a:rect l="0" t="0" r="r" b="b"/>
                          <a:pathLst>
                            <a:path w="1442720" h="645160" stroke="0">
                              <a:moveTo>
                                <a:pt x="222320" y="89650"/>
                              </a:moveTo>
                              <a:cubicBezTo>
                                <a:pt x="349817" y="35026"/>
                                <a:pt x="517687" y="3211"/>
                                <a:pt x="694129" y="230"/>
                              </a:cubicBezTo>
                              <a:cubicBezTo>
                                <a:pt x="842229" y="-2272"/>
                                <a:pt x="988458" y="15686"/>
                                <a:pt x="1112929" y="51662"/>
                              </a:cubicBezTo>
                              <a:lnTo>
                                <a:pt x="721360" y="322580"/>
                              </a:lnTo>
                              <a:lnTo>
                                <a:pt x="222320" y="89650"/>
                              </a:lnTo>
                              <a:close/>
                            </a:path>
                            <a:path w="1442720" h="645160" fill="none">
                              <a:moveTo>
                                <a:pt x="222320" y="89650"/>
                              </a:moveTo>
                              <a:cubicBezTo>
                                <a:pt x="349817" y="35026"/>
                                <a:pt x="517687" y="3211"/>
                                <a:pt x="694129" y="230"/>
                              </a:cubicBezTo>
                              <a:cubicBezTo>
                                <a:pt x="842229" y="-2272"/>
                                <a:pt x="988458" y="15686"/>
                                <a:pt x="1112929" y="51662"/>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55" o:spid="_x0000_s1026" style="position:absolute;margin-left:367.1pt;margin-top:3.2pt;width:113.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2720,64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" path="m222320,89650nsc349817,35026,517687,3211,694129,230v148100,-2502,294329,15456,418800,51432l721360,322580,222320,89650xem222320,89650nfc349817,35026,517687,3211,694129,230v148100,-2502,294329,15456,418800,51432e" filled="f" strokecolor="#4579b8 [3044]">
                <v:path arrowok="t" o:connecttype="custom" o:connectlocs="222320,89650;694129,230;1112929,51662" o:connectangles="0,0,0"/>
              </v:shape>
            </w:pict>
          </mc:Fallback>
        </mc:AlternateContent>
      </w:r>
      <w:r>
        <w:rPr>
          <w:noProof/>
          <w:lang w:eastAsia="de-DE"/>
        </w:rPr>
        <mc:AlternateContent>
          <mc:Choice Requires="wps">
            <w:drawing>
              <wp:anchor distT="0" distB="0" distL="114300" distR="114300" simplePos="0" relativeHeight="251749376" behindDoc="0" locked="0" layoutInCell="1" allowOverlap="1">
                <wp:simplePos x="0" y="0"/>
                <wp:positionH relativeFrom="column">
                  <wp:posOffset>198120</wp:posOffset>
                </wp:positionH>
                <wp:positionV relativeFrom="paragraph">
                  <wp:posOffset>215265</wp:posOffset>
                </wp:positionV>
                <wp:extent cx="2397760" cy="1348740"/>
                <wp:effectExtent l="0" t="12700" r="0" b="0"/>
                <wp:wrapNone/>
                <wp:docPr id="3"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26" style="position:absolute;margin-left:15.6pt;margin-top:16.95pt;width:188.8pt;height:106.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r>
        <w:rPr>
          <w:noProof/>
          <w:lang w:eastAsia="de-DE"/>
        </w:rPr>
        <mc:AlternateContent>
          <mc:Choice Requires="wps">
            <w:drawing>
              <wp:anchor distT="0" distB="0" distL="114300" distR="114300" simplePos="0" relativeHeight="251745280" behindDoc="0" locked="0" layoutInCell="1" allowOverlap="1">
                <wp:simplePos x="0" y="0"/>
                <wp:positionH relativeFrom="column">
                  <wp:posOffset>3304540</wp:posOffset>
                </wp:positionH>
                <wp:positionV relativeFrom="paragraph">
                  <wp:posOffset>56515</wp:posOffset>
                </wp:positionV>
                <wp:extent cx="2397760" cy="1348740"/>
                <wp:effectExtent l="0" t="44450" r="0" b="0"/>
                <wp:wrapNone/>
                <wp:docPr id="2"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29364">
                          <a:off x="0" y="0"/>
                          <a:ext cx="2397760" cy="1348740"/>
                        </a:xfrm>
                        <a:custGeom>
                          <a:avLst/>
                          <a:gdLst>
                            <a:gd name="T0" fmla="*/ 276268 w 2397760"/>
                            <a:gd name="T1" fmla="*/ 243735 h 1348740"/>
                            <a:gd name="T2" fmla="*/ 1141975 w 2397760"/>
                            <a:gd name="T3" fmla="*/ 760 h 1348740"/>
                            <a:gd name="T4" fmla="*/ 1955166 w 2397760"/>
                            <a:gd name="T5" fmla="*/ 151110 h 1348740"/>
                            <a:gd name="T6" fmla="*/ 0 60000 65536"/>
                            <a:gd name="T7" fmla="*/ 0 60000 65536"/>
                            <a:gd name="T8" fmla="*/ 0 60000 65536"/>
                          </a:gdLst>
                          <a:ahLst/>
                          <a:cxnLst>
                            <a:cxn ang="T6">
                              <a:pos x="T0" y="T1"/>
                            </a:cxn>
                            <a:cxn ang="T7">
                              <a:pos x="T2" y="T3"/>
                            </a:cxn>
                            <a:cxn ang="T8">
                              <a:pos x="T4" y="T5"/>
                            </a:cxn>
                          </a:cxnLst>
                          <a:rect l="0" t="0" r="r" b="b"/>
                          <a:pathLst>
                            <a:path w="2397760" h="1348740" stroke="0">
                              <a:moveTo>
                                <a:pt x="276268" y="243735"/>
                              </a:moveTo>
                              <a:cubicBezTo>
                                <a:pt x="491348" y="97936"/>
                                <a:pt x="805540" y="9752"/>
                                <a:pt x="1141975" y="760"/>
                              </a:cubicBezTo>
                              <a:cubicBezTo>
                                <a:pt x="1436694" y="-7118"/>
                                <a:pt x="1726228" y="46414"/>
                                <a:pt x="1955166" y="151110"/>
                              </a:cubicBezTo>
                              <a:lnTo>
                                <a:pt x="1198880" y="674370"/>
                              </a:lnTo>
                              <a:lnTo>
                                <a:pt x="276268" y="243735"/>
                              </a:lnTo>
                              <a:close/>
                            </a:path>
                            <a:path w="2397760" h="1348740" fill="none">
                              <a:moveTo>
                                <a:pt x="276268" y="243735"/>
                              </a:moveTo>
                              <a:cubicBezTo>
                                <a:pt x="491348" y="97936"/>
                                <a:pt x="805540" y="9752"/>
                                <a:pt x="1141975" y="760"/>
                              </a:cubicBezTo>
                              <a:cubicBezTo>
                                <a:pt x="1436694" y="-7118"/>
                                <a:pt x="1726228" y="46414"/>
                                <a:pt x="1955166" y="151110"/>
                              </a:cubicBez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3" o:spid="_x0000_s1026" style="position:absolute;margin-left:260.2pt;margin-top:4.45pt;width:188.8pt;height:106.2pt;rotation:468980fd;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7760,134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" path="m276268,243735nsc491348,97936,805540,9752,1141975,760v294719,-7878,584253,45654,813191,150350l1198880,674370,276268,243735xem276268,243735nfc491348,97936,805540,9752,1141975,760v294719,-7878,584253,45654,813191,150350e" filled="f" strokecolor="#4579b8 [3044]">
                <v:path arrowok="t" o:connecttype="custom" o:connectlocs="276268,243735;1141975,760;1955166,151110" o:connectangles="0,0,0"/>
              </v:shape>
            </w:pict>
          </mc:Fallback>
        </mc:AlternateContent>
      </w:r>
    </w:p>
    <w:p w:rsidR="007A71A2" w:rsidRPr="00AD63F5" w:rsidRDefault="007A71A2" w:rsidP="00A10FAF">
      <w:pPr>
        <w:rPr>
          <w:lang w:val="fr-FR"/>
        </w:rPr>
      </w:pPr>
    </w:p>
    <w:p w:rsidR="007A71A2" w:rsidRDefault="007A71A2" w:rsidP="00A10FAF">
      <w:pPr>
        <w:pStyle w:val="Listenabsatz"/>
        <w:ind w:left="0"/>
        <w:rPr>
          <w:b/>
          <w:lang w:val="fr-FR"/>
        </w:rPr>
      </w:pPr>
    </w:p>
    <w:p w:rsidR="007A71A2" w:rsidRDefault="007A71A2" w:rsidP="00A10FAF">
      <w:pPr>
        <w:pStyle w:val="Listenabsatz"/>
        <w:ind w:left="0"/>
        <w:rPr>
          <w:b/>
          <w:lang w:val="fr-FR"/>
        </w:rPr>
      </w:pPr>
    </w:p>
    <w:p w:rsidR="007A71A2" w:rsidRDefault="007A71A2" w:rsidP="00A10FAF">
      <w:pPr>
        <w:pStyle w:val="Listenabsatz"/>
        <w:ind w:left="0"/>
        <w:rPr>
          <w:b/>
          <w:lang w:val="fr-FR"/>
        </w:rPr>
      </w:pPr>
    </w:p>
    <w:p w:rsidR="007A71A2" w:rsidRDefault="007A71A2" w:rsidP="00A10FAF">
      <w:pPr>
        <w:pStyle w:val="Listenabsatz"/>
        <w:ind w:left="0"/>
        <w:rPr>
          <w:lang w:val="fr-FR"/>
        </w:rPr>
      </w:pPr>
    </w:p>
    <w:p w:rsidR="007A71A2" w:rsidRDefault="007A71A2" w:rsidP="00A10FAF">
      <w:pPr>
        <w:pStyle w:val="Listenabsatz"/>
        <w:ind w:left="0"/>
        <w:rPr>
          <w:lang w:val="fr-FR"/>
        </w:rPr>
      </w:pPr>
    </w:p>
    <w:p w:rsidR="00A10FAF" w:rsidRPr="00A55388" w:rsidRDefault="00A10FAF" w:rsidP="00A10FAF">
      <w:pPr>
        <w:pStyle w:val="Listenabsatz"/>
        <w:ind w:left="0"/>
        <w:rPr>
          <w:sz w:val="36"/>
          <w:lang w:val="fr-FR"/>
        </w:rPr>
      </w:pPr>
      <w:r w:rsidRPr="00A55388">
        <w:rPr>
          <w:lang w:val="fr-FR"/>
        </w:rPr>
        <w:t xml:space="preserve">a) Cherchez dans le texte français l’équivalent des expressions suivantes: </w:t>
      </w:r>
      <w:r w:rsidRPr="00404AA0">
        <w:rPr>
          <w:sz w:val="36"/>
          <w:lang w:val="en-US"/>
        </w:rPr>
        <w:sym w:font="Webdings" w:char="F0D1"/>
      </w:r>
      <w:r w:rsidRPr="00A55388">
        <w:rPr>
          <w:sz w:val="36"/>
          <w:lang w:val="fr-FR"/>
        </w:rPr>
        <w:t xml:space="preserve"> </w:t>
      </w:r>
    </w:p>
    <w:tbl>
      <w:tblPr>
        <w:tblStyle w:val="Tabellenraster"/>
        <w:tblW w:w="0" w:type="auto"/>
        <w:tblLook w:val="04A0" w:firstRow="1" w:lastRow="0" w:firstColumn="1" w:lastColumn="0" w:noHBand="0" w:noVBand="1"/>
      </w:tblPr>
      <w:tblGrid>
        <w:gridCol w:w="2235"/>
        <w:gridCol w:w="6977"/>
      </w:tblGrid>
      <w:tr w:rsidR="00290629" w:rsidRPr="00A10FAF"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t>Fans</w:t>
            </w:r>
          </w:p>
        </w:tc>
        <w:tc>
          <w:tcPr>
            <w:tcW w:w="6977" w:type="dxa"/>
            <w:vAlign w:val="center"/>
          </w:tcPr>
          <w:p w:rsidR="00290629" w:rsidRPr="00AE79A6" w:rsidRDefault="00290629" w:rsidP="007A71A2">
            <w:pPr>
              <w:rPr>
                <w:i/>
                <w:lang w:val="fr-FR"/>
              </w:rPr>
            </w:pPr>
            <w:r w:rsidRPr="00AE79A6">
              <w:rPr>
                <w:i/>
                <w:lang w:val="fr-FR"/>
              </w:rPr>
              <w:t>supporters</w:t>
            </w:r>
          </w:p>
        </w:tc>
      </w:tr>
      <w:tr w:rsidR="00290629" w:rsidRPr="00A10FAF"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t>Weltmeisterschaft</w:t>
            </w:r>
          </w:p>
        </w:tc>
        <w:tc>
          <w:tcPr>
            <w:tcW w:w="6977" w:type="dxa"/>
            <w:vAlign w:val="center"/>
          </w:tcPr>
          <w:p w:rsidR="00290629" w:rsidRPr="00AE79A6" w:rsidRDefault="00290629" w:rsidP="007A71A2">
            <w:pPr>
              <w:rPr>
                <w:i/>
                <w:lang w:val="fr-FR"/>
              </w:rPr>
            </w:pPr>
            <w:r w:rsidRPr="00AE79A6">
              <w:rPr>
                <w:i/>
                <w:lang w:val="fr-FR"/>
              </w:rPr>
              <w:t>coupe du monde</w:t>
            </w:r>
          </w:p>
        </w:tc>
      </w:tr>
      <w:tr w:rsidR="00290629"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lang w:val="en-US"/>
              </w:rPr>
              <w:t>Lie</w:t>
            </w:r>
            <w:r w:rsidRPr="007A71A2">
              <w:rPr>
                <w:b/>
              </w:rPr>
              <w:t>bling</w:t>
            </w:r>
          </w:p>
        </w:tc>
        <w:tc>
          <w:tcPr>
            <w:tcW w:w="6977" w:type="dxa"/>
            <w:vAlign w:val="center"/>
          </w:tcPr>
          <w:p w:rsidR="00290629" w:rsidRPr="00AE79A6" w:rsidRDefault="00290629" w:rsidP="007A71A2">
            <w:pPr>
              <w:rPr>
                <w:i/>
                <w:lang w:val="fr-FR"/>
              </w:rPr>
            </w:pPr>
            <w:r w:rsidRPr="00AE79A6">
              <w:rPr>
                <w:i/>
                <w:lang w:val="fr-FR"/>
              </w:rPr>
              <w:t>chouchou, coqueluche</w:t>
            </w:r>
          </w:p>
        </w:tc>
      </w:tr>
      <w:tr w:rsidR="00290629"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rPr>
              <w:t>Konvertierung zum Islam</w:t>
            </w:r>
          </w:p>
        </w:tc>
        <w:tc>
          <w:tcPr>
            <w:tcW w:w="6977" w:type="dxa"/>
            <w:vAlign w:val="center"/>
          </w:tcPr>
          <w:p w:rsidR="00290629" w:rsidRPr="00AE79A6" w:rsidRDefault="00AE79A6" w:rsidP="007A71A2">
            <w:pPr>
              <w:rPr>
                <w:i/>
                <w:lang w:val="fr-FR"/>
              </w:rPr>
            </w:pPr>
            <w:r>
              <w:rPr>
                <w:i/>
                <w:lang w:val="fr-FR"/>
              </w:rPr>
              <w:t>c</w:t>
            </w:r>
            <w:r w:rsidR="00290629" w:rsidRPr="00AE79A6">
              <w:rPr>
                <w:i/>
                <w:lang w:val="fr-FR"/>
              </w:rPr>
              <w:t>onversion à l’Islam</w:t>
            </w:r>
          </w:p>
        </w:tc>
      </w:tr>
      <w:tr w:rsidR="00290629"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rPr>
              <w:t>minderjährig</w:t>
            </w:r>
          </w:p>
        </w:tc>
        <w:tc>
          <w:tcPr>
            <w:tcW w:w="6977" w:type="dxa"/>
            <w:vAlign w:val="center"/>
          </w:tcPr>
          <w:p w:rsidR="00290629" w:rsidRPr="00AE79A6" w:rsidRDefault="00290629" w:rsidP="007A71A2">
            <w:pPr>
              <w:rPr>
                <w:i/>
                <w:lang w:val="fr-FR"/>
              </w:rPr>
            </w:pPr>
            <w:r w:rsidRPr="00AE79A6">
              <w:rPr>
                <w:i/>
                <w:lang w:val="fr-FR"/>
              </w:rPr>
              <w:t>mineur(e)</w:t>
            </w:r>
          </w:p>
        </w:tc>
      </w:tr>
      <w:tr w:rsidR="00290629"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rPr>
              <w:t>zurückgewinnen</w:t>
            </w:r>
          </w:p>
        </w:tc>
        <w:tc>
          <w:tcPr>
            <w:tcW w:w="6977" w:type="dxa"/>
            <w:vAlign w:val="center"/>
          </w:tcPr>
          <w:p w:rsidR="00290629" w:rsidRPr="00AE79A6" w:rsidRDefault="00AE79A6" w:rsidP="007A71A2">
            <w:pPr>
              <w:rPr>
                <w:i/>
                <w:lang w:val="fr-FR"/>
              </w:rPr>
            </w:pPr>
            <w:r w:rsidRPr="00AE79A6">
              <w:rPr>
                <w:i/>
                <w:lang w:val="fr-FR"/>
              </w:rPr>
              <w:t>reconquérir</w:t>
            </w:r>
          </w:p>
        </w:tc>
      </w:tr>
      <w:tr w:rsidR="00290629"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rPr>
              <w:t>angreifen</w:t>
            </w:r>
          </w:p>
        </w:tc>
        <w:tc>
          <w:tcPr>
            <w:tcW w:w="6977" w:type="dxa"/>
            <w:vAlign w:val="center"/>
          </w:tcPr>
          <w:p w:rsidR="00290629" w:rsidRPr="00AE79A6" w:rsidRDefault="00AE79A6" w:rsidP="007A71A2">
            <w:pPr>
              <w:rPr>
                <w:i/>
                <w:lang w:val="fr-FR"/>
              </w:rPr>
            </w:pPr>
            <w:r>
              <w:rPr>
                <w:i/>
                <w:lang w:val="fr-FR"/>
              </w:rPr>
              <w:t>a</w:t>
            </w:r>
            <w:r w:rsidR="00290629" w:rsidRPr="00AE79A6">
              <w:rPr>
                <w:i/>
                <w:lang w:val="fr-FR"/>
              </w:rPr>
              <w:t>ttaquer</w:t>
            </w:r>
          </w:p>
        </w:tc>
      </w:tr>
      <w:tr w:rsidR="00290629"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rPr>
              <w:t>Tor schießen</w:t>
            </w:r>
          </w:p>
        </w:tc>
        <w:tc>
          <w:tcPr>
            <w:tcW w:w="6977" w:type="dxa"/>
            <w:vAlign w:val="center"/>
          </w:tcPr>
          <w:p w:rsidR="00290629" w:rsidRPr="00AE79A6" w:rsidRDefault="00290629" w:rsidP="007A71A2">
            <w:pPr>
              <w:rPr>
                <w:i/>
                <w:lang w:val="fr-FR"/>
              </w:rPr>
            </w:pPr>
            <w:r w:rsidRPr="00AE79A6">
              <w:rPr>
                <w:i/>
                <w:lang w:val="fr-FR"/>
              </w:rPr>
              <w:t xml:space="preserve">marquer </w:t>
            </w:r>
          </w:p>
        </w:tc>
      </w:tr>
      <w:tr w:rsidR="00290629"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rPr>
              <w:t>muslimisch</w:t>
            </w:r>
          </w:p>
        </w:tc>
        <w:tc>
          <w:tcPr>
            <w:tcW w:w="6977" w:type="dxa"/>
            <w:vAlign w:val="center"/>
          </w:tcPr>
          <w:p w:rsidR="00290629" w:rsidRPr="00AE79A6" w:rsidRDefault="00290629" w:rsidP="007A71A2">
            <w:pPr>
              <w:rPr>
                <w:i/>
                <w:lang w:val="fr-FR"/>
              </w:rPr>
            </w:pPr>
            <w:r w:rsidRPr="00AE79A6">
              <w:rPr>
                <w:i/>
                <w:lang w:val="fr-FR"/>
              </w:rPr>
              <w:t>musulman(e)</w:t>
            </w:r>
          </w:p>
        </w:tc>
      </w:tr>
      <w:tr w:rsidR="00290629" w:rsidRPr="005F274D"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t>frz. Nationalmannschaft</w:t>
            </w:r>
          </w:p>
        </w:tc>
        <w:tc>
          <w:tcPr>
            <w:tcW w:w="6977" w:type="dxa"/>
            <w:vAlign w:val="center"/>
          </w:tcPr>
          <w:p w:rsidR="00290629" w:rsidRPr="00AE79A6" w:rsidRDefault="00290629" w:rsidP="007A71A2">
            <w:pPr>
              <w:rPr>
                <w:i/>
                <w:lang w:val="fr-FR"/>
              </w:rPr>
            </w:pPr>
            <w:r w:rsidRPr="00AE79A6">
              <w:rPr>
                <w:i/>
                <w:lang w:val="fr-FR"/>
              </w:rPr>
              <w:t>l’équipe de France</w:t>
            </w:r>
          </w:p>
        </w:tc>
      </w:tr>
      <w:tr w:rsidR="00290629" w:rsidRPr="005F274D"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t>nerven</w:t>
            </w:r>
          </w:p>
        </w:tc>
        <w:tc>
          <w:tcPr>
            <w:tcW w:w="6977" w:type="dxa"/>
            <w:vAlign w:val="center"/>
          </w:tcPr>
          <w:p w:rsidR="00290629" w:rsidRPr="00AE79A6" w:rsidRDefault="00290629" w:rsidP="007A71A2">
            <w:pPr>
              <w:rPr>
                <w:i/>
                <w:lang w:val="fr-FR"/>
              </w:rPr>
            </w:pPr>
            <w:r w:rsidRPr="00AE79A6">
              <w:rPr>
                <w:i/>
                <w:lang w:val="fr-FR"/>
              </w:rPr>
              <w:t>agacer</w:t>
            </w:r>
          </w:p>
        </w:tc>
      </w:tr>
      <w:tr w:rsidR="00290629" w:rsidRPr="005F274D"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lastRenderedPageBreak/>
              <w:t>voranschreiten</w:t>
            </w:r>
          </w:p>
        </w:tc>
        <w:tc>
          <w:tcPr>
            <w:tcW w:w="6977" w:type="dxa"/>
            <w:vAlign w:val="center"/>
          </w:tcPr>
          <w:p w:rsidR="00290629" w:rsidRPr="00AE79A6" w:rsidRDefault="00290629" w:rsidP="007A71A2">
            <w:pPr>
              <w:rPr>
                <w:i/>
                <w:lang w:val="fr-FR"/>
              </w:rPr>
            </w:pPr>
            <w:r w:rsidRPr="00AE79A6">
              <w:rPr>
                <w:i/>
                <w:lang w:val="fr-FR"/>
              </w:rPr>
              <w:t>avancer</w:t>
            </w:r>
          </w:p>
        </w:tc>
      </w:tr>
      <w:tr w:rsidR="00290629" w:rsidRPr="005F274D"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t>Bayern München</w:t>
            </w:r>
          </w:p>
        </w:tc>
        <w:tc>
          <w:tcPr>
            <w:tcW w:w="6977" w:type="dxa"/>
            <w:vAlign w:val="center"/>
          </w:tcPr>
          <w:p w:rsidR="00290629" w:rsidRPr="00AE79A6" w:rsidRDefault="00290629" w:rsidP="007A71A2">
            <w:pPr>
              <w:rPr>
                <w:i/>
                <w:lang w:val="fr-FR"/>
              </w:rPr>
            </w:pPr>
            <w:r w:rsidRPr="00AE79A6">
              <w:rPr>
                <w:i/>
                <w:lang w:val="fr-FR"/>
              </w:rPr>
              <w:t>Bayern Munich</w:t>
            </w:r>
          </w:p>
        </w:tc>
      </w:tr>
      <w:tr w:rsidR="00290629" w:rsidRPr="005F274D"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t>Freispruch beantragen</w:t>
            </w:r>
          </w:p>
        </w:tc>
        <w:tc>
          <w:tcPr>
            <w:tcW w:w="6977" w:type="dxa"/>
            <w:vAlign w:val="center"/>
          </w:tcPr>
          <w:p w:rsidR="00290629" w:rsidRPr="00AE79A6" w:rsidRDefault="00290629" w:rsidP="007A71A2">
            <w:pPr>
              <w:rPr>
                <w:i/>
                <w:lang w:val="fr-FR"/>
              </w:rPr>
            </w:pPr>
            <w:r w:rsidRPr="00AE79A6">
              <w:rPr>
                <w:i/>
                <w:lang w:val="fr-FR"/>
              </w:rPr>
              <w:t>requérir un non-lieu</w:t>
            </w:r>
          </w:p>
        </w:tc>
      </w:tr>
      <w:tr w:rsidR="00290629" w:rsidRPr="005F274D" w:rsidTr="007A71A2">
        <w:trPr>
          <w:trHeight w:val="537"/>
        </w:trPr>
        <w:tc>
          <w:tcPr>
            <w:tcW w:w="2235" w:type="dxa"/>
            <w:shd w:val="clear" w:color="auto" w:fill="B8CCE4" w:themeFill="accent1" w:themeFillTint="66"/>
            <w:vAlign w:val="center"/>
          </w:tcPr>
          <w:p w:rsidR="00290629" w:rsidRPr="007A71A2" w:rsidRDefault="00290629" w:rsidP="007A71A2">
            <w:pPr>
              <w:rPr>
                <w:b/>
                <w:lang w:val="en-US"/>
              </w:rPr>
            </w:pPr>
            <w:r w:rsidRPr="007A71A2">
              <w:rPr>
                <w:b/>
                <w:lang w:val="en-US"/>
              </w:rPr>
              <w:t>Prostituierte</w:t>
            </w:r>
          </w:p>
        </w:tc>
        <w:tc>
          <w:tcPr>
            <w:tcW w:w="6977" w:type="dxa"/>
            <w:vAlign w:val="center"/>
          </w:tcPr>
          <w:p w:rsidR="00290629" w:rsidRPr="00AE79A6" w:rsidRDefault="00AE79A6" w:rsidP="007A71A2">
            <w:pPr>
              <w:rPr>
                <w:i/>
                <w:lang w:val="fr-FR"/>
              </w:rPr>
            </w:pPr>
            <w:r>
              <w:rPr>
                <w:i/>
                <w:lang w:val="fr-FR"/>
              </w:rPr>
              <w:t>p</w:t>
            </w:r>
            <w:r w:rsidR="00290629" w:rsidRPr="00AE79A6">
              <w:rPr>
                <w:i/>
                <w:lang w:val="fr-FR"/>
              </w:rPr>
              <w:t>rostituée</w:t>
            </w:r>
          </w:p>
        </w:tc>
      </w:tr>
      <w:tr w:rsidR="00290629" w:rsidRPr="005F274D" w:rsidTr="007A71A2">
        <w:trPr>
          <w:trHeight w:val="537"/>
        </w:trPr>
        <w:tc>
          <w:tcPr>
            <w:tcW w:w="2235" w:type="dxa"/>
            <w:shd w:val="clear" w:color="auto" w:fill="B8CCE4" w:themeFill="accent1" w:themeFillTint="66"/>
            <w:vAlign w:val="center"/>
          </w:tcPr>
          <w:p w:rsidR="00290629" w:rsidRPr="007A71A2" w:rsidRDefault="00290629" w:rsidP="007A71A2">
            <w:pPr>
              <w:rPr>
                <w:b/>
              </w:rPr>
            </w:pPr>
            <w:r w:rsidRPr="007A71A2">
              <w:rPr>
                <w:b/>
              </w:rPr>
              <w:t>blaues Trikot (der frz. Nationalmannschaft)</w:t>
            </w:r>
          </w:p>
        </w:tc>
        <w:tc>
          <w:tcPr>
            <w:tcW w:w="6977" w:type="dxa"/>
            <w:vAlign w:val="center"/>
          </w:tcPr>
          <w:p w:rsidR="00290629" w:rsidRPr="00AE79A6" w:rsidRDefault="00290629" w:rsidP="007A71A2">
            <w:pPr>
              <w:rPr>
                <w:i/>
                <w:lang w:val="fr-FR"/>
              </w:rPr>
            </w:pPr>
            <w:r w:rsidRPr="00AE79A6">
              <w:rPr>
                <w:i/>
                <w:lang w:val="fr-FR"/>
              </w:rPr>
              <w:t>maillot bleu</w:t>
            </w:r>
          </w:p>
        </w:tc>
      </w:tr>
    </w:tbl>
    <w:p w:rsidR="00290629" w:rsidRDefault="00290629" w:rsidP="001B2820"/>
    <w:p w:rsidR="00A10FAF" w:rsidRPr="00AE79A6" w:rsidRDefault="00A10FAF" w:rsidP="00A10FAF">
      <w:pPr>
        <w:spacing w:after="0" w:line="240" w:lineRule="auto"/>
        <w:ind w:left="284" w:hanging="284"/>
        <w:rPr>
          <w:lang w:val="fr-FR"/>
        </w:rPr>
      </w:pPr>
      <w:r w:rsidRPr="00AE79A6">
        <w:rPr>
          <w:lang w:val="fr-FR"/>
        </w:rPr>
        <w:t xml:space="preserve">b) Soulignez dans le texte français les mots/les expressions/les constructions qui pourraient vous être utiles pour exprimer en français les informations allemandes. Notez-les ainsi que leurs </w:t>
      </w:r>
      <w:r w:rsidR="00AE79A6" w:rsidRPr="00AE79A6">
        <w:rPr>
          <w:lang w:val="fr-FR"/>
        </w:rPr>
        <w:t>é</w:t>
      </w:r>
      <w:r w:rsidRPr="00AE79A6">
        <w:rPr>
          <w:lang w:val="fr-FR"/>
        </w:rPr>
        <w:t xml:space="preserve">quivalents allemands </w:t>
      </w:r>
      <w:r w:rsidRPr="00AE79A6">
        <w:rPr>
          <w:lang w:val="fr-FR"/>
        </w:rPr>
        <w:sym w:font="Webdings" w:char="F0D1"/>
      </w:r>
      <w:r w:rsidRPr="00AE79A6">
        <w:rPr>
          <w:lang w:val="fr-FR"/>
        </w:rPr>
        <w:sym w:font="Webdings" w:char="F0D1"/>
      </w:r>
      <w:r w:rsidRPr="00AE79A6">
        <w:rPr>
          <w:lang w:val="fr-FR"/>
        </w:rPr>
        <w:t>.</w:t>
      </w:r>
    </w:p>
    <w:p w:rsidR="00A10FAF" w:rsidRPr="00404AA0" w:rsidRDefault="00A10FAF" w:rsidP="00A10FAF">
      <w:pPr>
        <w:spacing w:after="0" w:line="240" w:lineRule="auto"/>
        <w:ind w:left="284" w:hanging="284"/>
        <w:rPr>
          <w:lang w:val="en-US"/>
        </w:rPr>
      </w:pPr>
    </w:p>
    <w:tbl>
      <w:tblPr>
        <w:tblStyle w:val="Tabellenraster"/>
        <w:tblW w:w="0" w:type="auto"/>
        <w:tblLook w:val="04A0" w:firstRow="1" w:lastRow="0" w:firstColumn="1" w:lastColumn="0" w:noHBand="0" w:noVBand="1"/>
      </w:tblPr>
      <w:tblGrid>
        <w:gridCol w:w="3652"/>
        <w:gridCol w:w="5560"/>
      </w:tblGrid>
      <w:tr w:rsidR="00A10FAF" w:rsidRPr="0059438D" w:rsidTr="006D3D8D">
        <w:tc>
          <w:tcPr>
            <w:tcW w:w="3652" w:type="dxa"/>
            <w:shd w:val="clear" w:color="auto" w:fill="B8CCE4" w:themeFill="accent1" w:themeFillTint="66"/>
          </w:tcPr>
          <w:p w:rsidR="00A10FAF" w:rsidRPr="0059438D" w:rsidRDefault="00A10FAF" w:rsidP="006D3D8D">
            <w:pPr>
              <w:rPr>
                <w:b/>
              </w:rPr>
            </w:pPr>
            <w:r w:rsidRPr="0059438D">
              <w:rPr>
                <w:b/>
              </w:rPr>
              <w:t>Expressions françaises</w:t>
            </w:r>
          </w:p>
        </w:tc>
        <w:tc>
          <w:tcPr>
            <w:tcW w:w="5560" w:type="dxa"/>
          </w:tcPr>
          <w:p w:rsidR="00A10FAF" w:rsidRPr="0059438D" w:rsidRDefault="00A10FAF" w:rsidP="006D3D8D">
            <w:pPr>
              <w:rPr>
                <w:b/>
                <w:i/>
              </w:rPr>
            </w:pPr>
            <w:r w:rsidRPr="0059438D">
              <w:rPr>
                <w:b/>
                <w:i/>
              </w:rPr>
              <w:t>Équivalents allemands</w:t>
            </w:r>
          </w:p>
        </w:tc>
      </w:tr>
      <w:tr w:rsidR="00A10FAF" w:rsidTr="006D3D8D">
        <w:tc>
          <w:tcPr>
            <w:tcW w:w="3652" w:type="dxa"/>
            <w:shd w:val="clear" w:color="auto" w:fill="B8CCE4" w:themeFill="accent1" w:themeFillTint="66"/>
          </w:tcPr>
          <w:p w:rsidR="00A10FAF" w:rsidRDefault="00A10FAF" w:rsidP="006D3D8D">
            <w:r>
              <w:t>wie oben</w:t>
            </w:r>
          </w:p>
        </w:tc>
        <w:tc>
          <w:tcPr>
            <w:tcW w:w="5560" w:type="dxa"/>
          </w:tcPr>
          <w:p w:rsidR="00A10FAF" w:rsidRPr="00404AA0" w:rsidRDefault="00A10FAF" w:rsidP="006D3D8D">
            <w:pPr>
              <w:rPr>
                <w:i/>
              </w:rPr>
            </w:pPr>
            <w:r>
              <w:rPr>
                <w:i/>
              </w:rPr>
              <w:t>wie oben</w:t>
            </w:r>
          </w:p>
        </w:tc>
      </w:tr>
      <w:tr w:rsidR="00A10FAF" w:rsidTr="006D3D8D">
        <w:tc>
          <w:tcPr>
            <w:tcW w:w="3652" w:type="dxa"/>
            <w:shd w:val="clear" w:color="auto" w:fill="B8CCE4" w:themeFill="accent1" w:themeFillTint="66"/>
          </w:tcPr>
          <w:p w:rsidR="00A10FAF" w:rsidRDefault="00A10FAF" w:rsidP="006D3D8D">
            <w:r>
              <w:t>…</w:t>
            </w:r>
          </w:p>
        </w:tc>
        <w:tc>
          <w:tcPr>
            <w:tcW w:w="5560" w:type="dxa"/>
          </w:tcPr>
          <w:p w:rsidR="00A10FAF" w:rsidRPr="00404AA0" w:rsidRDefault="00A10FAF" w:rsidP="006D3D8D">
            <w:pPr>
              <w:rPr>
                <w:i/>
              </w:rPr>
            </w:pPr>
            <w:r>
              <w:rPr>
                <w:i/>
              </w:rPr>
              <w:t>…</w:t>
            </w:r>
          </w:p>
        </w:tc>
      </w:tr>
    </w:tbl>
    <w:p w:rsidR="007A71A2" w:rsidRDefault="0025120E" w:rsidP="001B2820">
      <w:r>
        <w:rPr>
          <w:noProof/>
          <w:lang w:eastAsia="de-DE"/>
        </w:rPr>
        <w:pict>
          <v:shape id="_x0000_s1037" type="#_x0000_t75" style="position:absolute;margin-left:-4.6pt;margin-top:17.3pt;width:17pt;height:35.45pt;z-index:251770880;mso-position-horizontal-relative:text;mso-position-vertical-relative:text" wrapcoords="15347 0 0 4320 -568 5130 11937 8640 15916 12960 15916 19170 17053 21330 17621 21330 21600 21330 21600 1350 18189 0 15347 0">
            <v:imagedata r:id="rId17" o:title=""/>
            <w10:wrap type="tight"/>
          </v:shape>
          <o:OLEObject Type="Embed" ProgID="Visio.Drawing.11" ShapeID="_x0000_s1037" DrawAspect="Content" ObjectID="_1470748883" r:id="rId34"/>
        </w:pict>
      </w:r>
    </w:p>
    <w:p w:rsidR="00A10FAF" w:rsidRDefault="00546F5F" w:rsidP="001B2820">
      <w:r w:rsidRPr="001325F0">
        <w:rPr>
          <w:b/>
          <w:lang w:val="en-US"/>
        </w:rPr>
        <w:t xml:space="preserve">Etape no. </w:t>
      </w:r>
      <w:r>
        <w:rPr>
          <w:b/>
          <w:lang w:val="en-US"/>
        </w:rPr>
        <w:t>6</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3"/>
        <w:gridCol w:w="7767"/>
      </w:tblGrid>
      <w:tr w:rsidR="007A71A2" w:rsidRPr="0025120E" w:rsidTr="00086640">
        <w:tc>
          <w:tcPr>
            <w:tcW w:w="1101" w:type="dxa"/>
          </w:tcPr>
          <w:p w:rsidR="007A71A2" w:rsidRDefault="007A71A2" w:rsidP="00086640">
            <w:pPr>
              <w:rPr>
                <w:b/>
                <w:lang w:val="fr-FR"/>
              </w:rPr>
            </w:pPr>
            <w:r>
              <w:rPr>
                <w:noProof/>
                <w:lang w:eastAsia="de-DE"/>
              </w:rPr>
              <w:drawing>
                <wp:inline distT="0" distB="0" distL="0" distR="0" wp14:anchorId="2EA45EDE" wp14:editId="72D84815">
                  <wp:extent cx="455553" cy="343879"/>
                  <wp:effectExtent l="0" t="0" r="1905" b="0"/>
                  <wp:docPr id="318" name="Grafik 318"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295" cy="345949"/>
                          </a:xfrm>
                          <a:prstGeom prst="rect">
                            <a:avLst/>
                          </a:prstGeom>
                          <a:noFill/>
                          <a:ln>
                            <a:noFill/>
                          </a:ln>
                        </pic:spPr>
                      </pic:pic>
                    </a:graphicData>
                  </a:graphic>
                </wp:inline>
              </w:drawing>
            </w:r>
          </w:p>
        </w:tc>
        <w:tc>
          <w:tcPr>
            <w:tcW w:w="8111" w:type="dxa"/>
            <w:vAlign w:val="center"/>
          </w:tcPr>
          <w:p w:rsidR="007A71A2" w:rsidRDefault="00BF3C74" w:rsidP="00086640">
            <w:pPr>
              <w:tabs>
                <w:tab w:val="left" w:pos="284"/>
              </w:tabs>
              <w:rPr>
                <w:b/>
                <w:lang w:val="fr-FR"/>
              </w:rPr>
            </w:pPr>
            <w:r w:rsidRPr="00AD63F5">
              <w:rPr>
                <w:b/>
                <w:lang w:val="fr-FR"/>
              </w:rPr>
              <w:t>Option -</w:t>
            </w:r>
            <w:r w:rsidRPr="00AD63F5">
              <w:rPr>
                <w:lang w:val="fr-FR"/>
              </w:rPr>
              <w:t xml:space="preserve"> </w:t>
            </w:r>
            <w:r w:rsidRPr="00AD63F5">
              <w:rPr>
                <w:b/>
                <w:lang w:val="fr-FR"/>
              </w:rPr>
              <w:t>Expressions utiles pour la médiation</w:t>
            </w:r>
            <w:r w:rsidR="007A71A2" w:rsidRPr="002F1AB1">
              <w:rPr>
                <w:b/>
                <w:lang w:val="fr-FR"/>
              </w:rPr>
              <w:t xml:space="preserve"> </w:t>
            </w:r>
          </w:p>
        </w:tc>
      </w:tr>
    </w:tbl>
    <w:p w:rsidR="007A71A2" w:rsidRDefault="007A71A2" w:rsidP="001B2820">
      <w:pPr>
        <w:rPr>
          <w:lang w:val="fr-FR"/>
        </w:rPr>
      </w:pPr>
    </w:p>
    <w:p w:rsidR="008F7D86" w:rsidRPr="00264152" w:rsidRDefault="00BF3C74" w:rsidP="008F7D86">
      <w:pPr>
        <w:spacing w:before="240"/>
        <w:rPr>
          <w:lang w:val="en-US"/>
        </w:rPr>
      </w:pPr>
      <w:r w:rsidRPr="00AD63F5">
        <w:rPr>
          <w:lang w:val="fr-FR"/>
        </w:rPr>
        <w:t>Pour exprimer des opinions divergentes</w:t>
      </w:r>
      <w:r w:rsidR="00887888">
        <w:rPr>
          <w:lang w:val="fr-FR"/>
        </w:rPr>
        <w:t>,</w:t>
      </w:r>
      <w:r w:rsidRPr="00AD63F5">
        <w:rPr>
          <w:lang w:val="fr-FR"/>
        </w:rPr>
        <w:t xml:space="preserve"> on a besoin d’un certain lexique. </w:t>
      </w:r>
      <w:r w:rsidR="008F7D86" w:rsidRPr="00264152">
        <w:rPr>
          <w:lang w:val="en-US"/>
        </w:rPr>
        <w:t xml:space="preserve">Notez l’équivalent des expressions soulignées dans le contexte donné: </w:t>
      </w:r>
    </w:p>
    <w:tbl>
      <w:tblPr>
        <w:tblStyle w:val="MittleresRaster2-Akzent1"/>
        <w:tblW w:w="0" w:type="auto"/>
        <w:tblLook w:val="04A0" w:firstRow="1" w:lastRow="0" w:firstColumn="1" w:lastColumn="0" w:noHBand="0" w:noVBand="1"/>
      </w:tblPr>
      <w:tblGrid>
        <w:gridCol w:w="4691"/>
        <w:gridCol w:w="2086"/>
        <w:gridCol w:w="2511"/>
      </w:tblGrid>
      <w:tr w:rsidR="008F7D86" w:rsidTr="008F7D86">
        <w:trPr>
          <w:cnfStyle w:val="100000000000" w:firstRow="1" w:lastRow="0" w:firstColumn="0" w:lastColumn="0" w:oddVBand="0" w:evenVBand="0" w:oddHBand="0" w:evenHBand="0" w:firstRowFirstColumn="0" w:firstRowLastColumn="0" w:lastRowFirstColumn="0" w:lastRowLastColumn="0"/>
          <w:trHeight w:val="806"/>
        </w:trPr>
        <w:tc>
          <w:tcPr>
            <w:cnfStyle w:val="001000000100" w:firstRow="0" w:lastRow="0" w:firstColumn="1" w:lastColumn="0" w:oddVBand="0" w:evenVBand="0" w:oddHBand="0" w:evenHBand="0" w:firstRowFirstColumn="1"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lang w:val="fr-FR"/>
              </w:rPr>
              <w:t xml:space="preserve">On lui </w:t>
            </w:r>
            <w:r w:rsidRPr="00AD63F5">
              <w:rPr>
                <w:u w:val="single"/>
                <w:lang w:val="fr-FR"/>
              </w:rPr>
              <w:t>pardonne</w:t>
            </w:r>
            <w:r w:rsidRPr="00AD63F5">
              <w:rPr>
                <w:lang w:val="fr-FR"/>
              </w:rPr>
              <w:t xml:space="preserve"> ses fautes.</w:t>
            </w:r>
          </w:p>
          <w:p w:rsidR="008F7D86" w:rsidRPr="00AD63F5" w:rsidRDefault="008F7D86" w:rsidP="00086640">
            <w:pPr>
              <w:spacing w:after="200" w:line="276" w:lineRule="auto"/>
              <w:rPr>
                <w:lang w:val="fr-FR"/>
              </w:rPr>
            </w:pPr>
          </w:p>
        </w:tc>
        <w:tc>
          <w:tcPr>
            <w:tcW w:w="2086" w:type="dxa"/>
            <w:vAlign w:val="center"/>
          </w:tcPr>
          <w:p w:rsidR="008F7D86" w:rsidRPr="00D5301A" w:rsidRDefault="008F7D86" w:rsidP="00086640">
            <w:pPr>
              <w:cnfStyle w:val="100000000000" w:firstRow="1" w:lastRow="0" w:firstColumn="0" w:lastColumn="0" w:oddVBand="0" w:evenVBand="0" w:oddHBand="0" w:evenHBand="0" w:firstRowFirstColumn="0" w:firstRowLastColumn="0" w:lastRowFirstColumn="0" w:lastRowLastColumn="0"/>
              <w:rPr>
                <w:b w:val="0"/>
                <w:lang w:val="en-US"/>
              </w:rPr>
            </w:pPr>
            <w:r w:rsidRPr="00D5301A">
              <w:rPr>
                <w:b w:val="0"/>
              </w:rPr>
              <w:t>pardonner qc à qn</w:t>
            </w:r>
          </w:p>
        </w:tc>
        <w:tc>
          <w:tcPr>
            <w:tcW w:w="2511" w:type="dxa"/>
            <w:vAlign w:val="center"/>
          </w:tcPr>
          <w:p w:rsidR="008F7D86" w:rsidRPr="00D5301A" w:rsidRDefault="008F7D86" w:rsidP="00086640">
            <w:pPr>
              <w:cnfStyle w:val="100000000000" w:firstRow="1" w:lastRow="0" w:firstColumn="0" w:lastColumn="0" w:oddVBand="0" w:evenVBand="0" w:oddHBand="0" w:evenHBand="0" w:firstRowFirstColumn="0" w:firstRowLastColumn="0" w:lastRowFirstColumn="0" w:lastRowLastColumn="0"/>
              <w:rPr>
                <w:b w:val="0"/>
                <w:lang w:val="en-US"/>
              </w:rPr>
            </w:pPr>
            <w:r w:rsidRPr="00D5301A">
              <w:rPr>
                <w:b w:val="0"/>
              </w:rPr>
              <w:t>jdm. etw.- verzeihen</w:t>
            </w:r>
          </w:p>
        </w:tc>
      </w:tr>
      <w:tr w:rsidR="008F7D86" w:rsidTr="008F7D86">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u w:val="single"/>
                <w:lang w:val="fr-FR"/>
              </w:rPr>
              <w:t>D’un côté</w:t>
            </w:r>
            <w:r w:rsidRPr="00AD63F5">
              <w:rPr>
                <w:lang w:val="fr-FR"/>
              </w:rPr>
              <w:t xml:space="preserve"> </w:t>
            </w:r>
            <w:r w:rsidR="00803A41">
              <w:rPr>
                <w:b w:val="0"/>
                <w:lang w:val="fr-FR"/>
              </w:rPr>
              <w:t>,</w:t>
            </w:r>
            <w:r w:rsidRPr="00AD63F5">
              <w:rPr>
                <w:lang w:val="fr-FR"/>
              </w:rPr>
              <w:t xml:space="preserve">on l’apprécie, </w:t>
            </w:r>
            <w:r w:rsidRPr="00AD63F5">
              <w:rPr>
                <w:u w:val="single"/>
                <w:lang w:val="fr-FR"/>
              </w:rPr>
              <w:t>de l’autre</w:t>
            </w:r>
            <w:r w:rsidRPr="00AD63F5">
              <w:rPr>
                <w:lang w:val="fr-FR"/>
              </w:rPr>
              <w:t xml:space="preserve"> </w:t>
            </w:r>
            <w:r w:rsidR="00803A41">
              <w:rPr>
                <w:b w:val="0"/>
                <w:lang w:val="fr-FR"/>
              </w:rPr>
              <w:t>,</w:t>
            </w:r>
            <w:r w:rsidRPr="00AD63F5">
              <w:rPr>
                <w:lang w:val="fr-FR"/>
              </w:rPr>
              <w:t>on le craint.</w:t>
            </w:r>
          </w:p>
        </w:tc>
        <w:tc>
          <w:tcPr>
            <w:tcW w:w="2086" w:type="dxa"/>
            <w:vAlign w:val="center"/>
          </w:tcPr>
          <w:p w:rsidR="008F7D86" w:rsidRPr="00D5301A"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t>d</w:t>
            </w:r>
            <w:r w:rsidRPr="00D5301A">
              <w:t>’un côté … de l’autre</w:t>
            </w:r>
          </w:p>
        </w:tc>
        <w:tc>
          <w:tcPr>
            <w:tcW w:w="2511" w:type="dxa"/>
            <w:vAlign w:val="center"/>
          </w:tcPr>
          <w:p w:rsidR="008F7D86" w:rsidRPr="00D5301A"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sidRPr="00D5301A">
              <w:t>einerseits … andererseits</w:t>
            </w:r>
          </w:p>
        </w:tc>
      </w:tr>
      <w:tr w:rsidR="008F7D86" w:rsidTr="008F7D86">
        <w:trPr>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lang w:val="fr-FR"/>
              </w:rPr>
              <w:t xml:space="preserve">On </w:t>
            </w:r>
            <w:r w:rsidRPr="00AD63F5">
              <w:rPr>
                <w:u w:val="single"/>
                <w:lang w:val="fr-FR"/>
              </w:rPr>
              <w:t>apprécie</w:t>
            </w:r>
            <w:r w:rsidRPr="00AD63F5">
              <w:rPr>
                <w:lang w:val="fr-FR"/>
              </w:rPr>
              <w:t xml:space="preserve"> beaucoup ses qualités humaines. </w:t>
            </w:r>
          </w:p>
          <w:p w:rsidR="008F7D86" w:rsidRPr="00AD63F5" w:rsidRDefault="008F7D86" w:rsidP="00086640">
            <w:pPr>
              <w:spacing w:after="200" w:line="276" w:lineRule="auto"/>
              <w:rPr>
                <w:lang w:val="fr-FR"/>
              </w:rPr>
            </w:pPr>
          </w:p>
        </w:tc>
        <w:tc>
          <w:tcPr>
            <w:tcW w:w="2086"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apprécier qn</w:t>
            </w:r>
          </w:p>
        </w:tc>
        <w:tc>
          <w:tcPr>
            <w:tcW w:w="2511"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etw. wertschätzen</w:t>
            </w:r>
          </w:p>
        </w:tc>
      </w:tr>
      <w:tr w:rsidR="008F7D86" w:rsidTr="008F7D86">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lang w:val="fr-FR"/>
              </w:rPr>
              <w:t xml:space="preserve">On </w:t>
            </w:r>
            <w:r w:rsidRPr="00AD63F5">
              <w:rPr>
                <w:u w:val="single"/>
                <w:lang w:val="fr-FR"/>
              </w:rPr>
              <w:t>condamne</w:t>
            </w:r>
            <w:r w:rsidRPr="00AD63F5">
              <w:rPr>
                <w:lang w:val="fr-FR"/>
              </w:rPr>
              <w:t xml:space="preserve"> son comportement à l’égard de ses amis. </w:t>
            </w:r>
          </w:p>
          <w:p w:rsidR="008F7D86" w:rsidRPr="00AD63F5" w:rsidRDefault="008F7D86" w:rsidP="00086640">
            <w:pPr>
              <w:spacing w:after="200" w:line="276" w:lineRule="auto"/>
              <w:rPr>
                <w:lang w:val="fr-FR"/>
              </w:rPr>
            </w:pPr>
          </w:p>
        </w:tc>
        <w:tc>
          <w:tcPr>
            <w:tcW w:w="2086"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condamner qc</w:t>
            </w:r>
          </w:p>
        </w:tc>
        <w:tc>
          <w:tcPr>
            <w:tcW w:w="2511"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etw. verurteilen</w:t>
            </w:r>
          </w:p>
        </w:tc>
      </w:tr>
      <w:tr w:rsidR="008F7D86" w:rsidTr="008F7D86">
        <w:trPr>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D5301A" w:rsidRDefault="008F7D86" w:rsidP="00086640">
            <w:pPr>
              <w:rPr>
                <w:b w:val="0"/>
                <w:lang w:val="en-US"/>
              </w:rPr>
            </w:pPr>
            <w:r w:rsidRPr="00D5301A">
              <w:rPr>
                <w:b w:val="0"/>
                <w:lang w:val="en-US"/>
              </w:rPr>
              <w:t xml:space="preserve">On </w:t>
            </w:r>
            <w:r w:rsidRPr="00D5301A">
              <w:rPr>
                <w:b w:val="0"/>
                <w:u w:val="single"/>
                <w:lang w:val="en-US"/>
              </w:rPr>
              <w:t>juge</w:t>
            </w:r>
            <w:r w:rsidRPr="00D5301A">
              <w:rPr>
                <w:b w:val="0"/>
                <w:lang w:val="en-US"/>
              </w:rPr>
              <w:t xml:space="preserve"> son caractère. </w:t>
            </w:r>
          </w:p>
          <w:p w:rsidR="008F7D86" w:rsidRPr="00D5301A" w:rsidRDefault="008F7D86" w:rsidP="00086640">
            <w:pPr>
              <w:rPr>
                <w:b w:val="0"/>
                <w:lang w:val="en-US"/>
              </w:rPr>
            </w:pPr>
          </w:p>
        </w:tc>
        <w:tc>
          <w:tcPr>
            <w:tcW w:w="2086"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juger qc</w:t>
            </w:r>
          </w:p>
        </w:tc>
        <w:tc>
          <w:tcPr>
            <w:tcW w:w="2511"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etw. beurteilen</w:t>
            </w:r>
          </w:p>
        </w:tc>
      </w:tr>
      <w:tr w:rsidR="008F7D86" w:rsidTr="008F7D86">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lang w:val="fr-FR"/>
              </w:rPr>
              <w:lastRenderedPageBreak/>
              <w:t xml:space="preserve">On </w:t>
            </w:r>
            <w:r w:rsidRPr="00AD63F5">
              <w:rPr>
                <w:u w:val="single"/>
                <w:lang w:val="fr-FR"/>
              </w:rPr>
              <w:t>critique</w:t>
            </w:r>
            <w:r w:rsidRPr="00AD63F5">
              <w:rPr>
                <w:lang w:val="fr-FR"/>
              </w:rPr>
              <w:t xml:space="preserve"> sévèrement son attitude envers ses compatriotes. </w:t>
            </w:r>
          </w:p>
          <w:p w:rsidR="008F7D86" w:rsidRPr="00AD63F5" w:rsidRDefault="008F7D86" w:rsidP="00086640">
            <w:pPr>
              <w:spacing w:after="200" w:line="276" w:lineRule="auto"/>
              <w:rPr>
                <w:lang w:val="fr-FR"/>
              </w:rPr>
            </w:pPr>
          </w:p>
        </w:tc>
        <w:tc>
          <w:tcPr>
            <w:tcW w:w="2086"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critiquer qc</w:t>
            </w:r>
          </w:p>
        </w:tc>
        <w:tc>
          <w:tcPr>
            <w:tcW w:w="2511"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etw. kritisieren</w:t>
            </w:r>
          </w:p>
        </w:tc>
      </w:tr>
      <w:tr w:rsidR="008F7D86" w:rsidTr="008F7D86">
        <w:trPr>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lang w:val="fr-FR"/>
              </w:rPr>
              <w:t xml:space="preserve">On lui </w:t>
            </w:r>
            <w:r w:rsidRPr="00AD63F5">
              <w:rPr>
                <w:u w:val="single"/>
                <w:lang w:val="fr-FR"/>
              </w:rPr>
              <w:t>reproche</w:t>
            </w:r>
            <w:r w:rsidRPr="00AD63F5">
              <w:rPr>
                <w:lang w:val="fr-FR"/>
              </w:rPr>
              <w:t xml:space="preserve"> ses excès. </w:t>
            </w:r>
          </w:p>
          <w:p w:rsidR="008F7D86" w:rsidRPr="00AD63F5" w:rsidRDefault="008F7D86" w:rsidP="00086640">
            <w:pPr>
              <w:spacing w:after="200" w:line="276" w:lineRule="auto"/>
              <w:rPr>
                <w:lang w:val="fr-FR"/>
              </w:rPr>
            </w:pPr>
          </w:p>
        </w:tc>
        <w:tc>
          <w:tcPr>
            <w:tcW w:w="2086"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reprocher qc à qn</w:t>
            </w:r>
          </w:p>
        </w:tc>
        <w:tc>
          <w:tcPr>
            <w:tcW w:w="2511"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jdm. etwas vorwerfen</w:t>
            </w:r>
          </w:p>
        </w:tc>
      </w:tr>
      <w:tr w:rsidR="008F7D86" w:rsidTr="008F7D86">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691" w:type="dxa"/>
            <w:vMerge w:val="restart"/>
            <w:vAlign w:val="center"/>
          </w:tcPr>
          <w:p w:rsidR="008F7D86" w:rsidRPr="00AD63F5" w:rsidRDefault="00BF3C74" w:rsidP="00086640">
            <w:pPr>
              <w:spacing w:after="200" w:line="276" w:lineRule="auto"/>
              <w:rPr>
                <w:lang w:val="fr-FR"/>
              </w:rPr>
            </w:pPr>
            <w:r w:rsidRPr="00AD63F5">
              <w:rPr>
                <w:u w:val="single"/>
                <w:lang w:val="fr-FR"/>
              </w:rPr>
              <w:t>Contrairement à</w:t>
            </w:r>
            <w:r w:rsidRPr="00AD63F5">
              <w:rPr>
                <w:lang w:val="fr-FR"/>
              </w:rPr>
              <w:t xml:space="preserve"> l’opinion générale, on </w:t>
            </w:r>
            <w:r w:rsidRPr="00AD63F5">
              <w:rPr>
                <w:u w:val="single"/>
                <w:lang w:val="fr-FR"/>
              </w:rPr>
              <w:t>accepte</w:t>
            </w:r>
            <w:r w:rsidRPr="00AD63F5">
              <w:rPr>
                <w:lang w:val="fr-FR"/>
              </w:rPr>
              <w:t xml:space="preserve"> ses faux-pas.</w:t>
            </w:r>
          </w:p>
          <w:p w:rsidR="008F7D86" w:rsidRPr="00AD63F5" w:rsidRDefault="008F7D86" w:rsidP="00086640">
            <w:pPr>
              <w:spacing w:after="200" w:line="276" w:lineRule="auto"/>
              <w:rPr>
                <w:lang w:val="fr-FR"/>
              </w:rPr>
            </w:pPr>
          </w:p>
        </w:tc>
        <w:tc>
          <w:tcPr>
            <w:tcW w:w="2086"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contrairement à</w:t>
            </w:r>
          </w:p>
        </w:tc>
        <w:tc>
          <w:tcPr>
            <w:tcW w:w="2511"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im Gegensatz zu…</w:t>
            </w:r>
          </w:p>
        </w:tc>
      </w:tr>
      <w:tr w:rsidR="008F7D86" w:rsidTr="008F7D86">
        <w:trPr>
          <w:trHeight w:val="806"/>
        </w:trPr>
        <w:tc>
          <w:tcPr>
            <w:cnfStyle w:val="001000000000" w:firstRow="0" w:lastRow="0" w:firstColumn="1" w:lastColumn="0" w:oddVBand="0" w:evenVBand="0" w:oddHBand="0" w:evenHBand="0" w:firstRowFirstColumn="0" w:firstRowLastColumn="0" w:lastRowFirstColumn="0" w:lastRowLastColumn="0"/>
            <w:tcW w:w="4691" w:type="dxa"/>
            <w:vMerge/>
            <w:vAlign w:val="center"/>
          </w:tcPr>
          <w:p w:rsidR="008F7D86" w:rsidRPr="00D5301A" w:rsidRDefault="008F7D86" w:rsidP="00086640">
            <w:pPr>
              <w:rPr>
                <w:b w:val="0"/>
                <w:u w:val="single"/>
                <w:lang w:val="en-US"/>
              </w:rPr>
            </w:pPr>
          </w:p>
        </w:tc>
        <w:tc>
          <w:tcPr>
            <w:tcW w:w="2086"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accepter qc</w:t>
            </w:r>
          </w:p>
        </w:tc>
        <w:tc>
          <w:tcPr>
            <w:tcW w:w="2511"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etw. hinnehmen/akzeptieren</w:t>
            </w:r>
          </w:p>
        </w:tc>
      </w:tr>
      <w:tr w:rsidR="008F7D86" w:rsidTr="008F7D86">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691" w:type="dxa"/>
            <w:vMerge w:val="restart"/>
            <w:vAlign w:val="center"/>
          </w:tcPr>
          <w:p w:rsidR="008F7D86" w:rsidRPr="00AD63F5" w:rsidRDefault="00BF3C74" w:rsidP="00086640">
            <w:pPr>
              <w:spacing w:after="200" w:line="276" w:lineRule="auto"/>
              <w:rPr>
                <w:lang w:val="fr-FR"/>
              </w:rPr>
            </w:pPr>
            <w:r w:rsidRPr="00AD63F5">
              <w:rPr>
                <w:u w:val="single"/>
                <w:lang w:val="fr-FR"/>
              </w:rPr>
              <w:t>Alors que</w:t>
            </w:r>
            <w:r w:rsidRPr="00AD63F5">
              <w:rPr>
                <w:lang w:val="fr-FR"/>
              </w:rPr>
              <w:t xml:space="preserve"> les uns </w:t>
            </w:r>
            <w:r w:rsidRPr="00AD63F5">
              <w:rPr>
                <w:u w:val="single"/>
                <w:lang w:val="fr-FR"/>
              </w:rPr>
              <w:t>préfèrent</w:t>
            </w:r>
            <w:r w:rsidRPr="00AD63F5">
              <w:rPr>
                <w:lang w:val="fr-FR"/>
              </w:rPr>
              <w:t xml:space="preserve"> le football, les autres </w:t>
            </w:r>
            <w:r w:rsidRPr="00AD63F5">
              <w:rPr>
                <w:u w:val="single"/>
                <w:lang w:val="fr-FR"/>
              </w:rPr>
              <w:t>adorent</w:t>
            </w:r>
            <w:r w:rsidRPr="00AD63F5">
              <w:rPr>
                <w:lang w:val="fr-FR"/>
              </w:rPr>
              <w:t xml:space="preserve"> le basket. </w:t>
            </w:r>
          </w:p>
          <w:p w:rsidR="008F7D86" w:rsidRPr="00AD63F5" w:rsidRDefault="008F7D86" w:rsidP="00086640">
            <w:pPr>
              <w:spacing w:after="200" w:line="276" w:lineRule="auto"/>
              <w:rPr>
                <w:u w:val="single"/>
                <w:lang w:val="fr-FR"/>
              </w:rPr>
            </w:pPr>
          </w:p>
        </w:tc>
        <w:tc>
          <w:tcPr>
            <w:tcW w:w="2086"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alors que</w:t>
            </w:r>
          </w:p>
        </w:tc>
        <w:tc>
          <w:tcPr>
            <w:tcW w:w="2511"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während</w:t>
            </w:r>
          </w:p>
        </w:tc>
      </w:tr>
      <w:tr w:rsidR="008F7D86" w:rsidTr="008F7D86">
        <w:trPr>
          <w:trHeight w:val="806"/>
        </w:trPr>
        <w:tc>
          <w:tcPr>
            <w:cnfStyle w:val="001000000000" w:firstRow="0" w:lastRow="0" w:firstColumn="1" w:lastColumn="0" w:oddVBand="0" w:evenVBand="0" w:oddHBand="0" w:evenHBand="0" w:firstRowFirstColumn="0" w:firstRowLastColumn="0" w:lastRowFirstColumn="0" w:lastRowLastColumn="0"/>
            <w:tcW w:w="4691" w:type="dxa"/>
            <w:vMerge/>
            <w:vAlign w:val="center"/>
          </w:tcPr>
          <w:p w:rsidR="008F7D86" w:rsidRPr="00D5301A" w:rsidRDefault="008F7D86" w:rsidP="00086640">
            <w:pPr>
              <w:rPr>
                <w:b w:val="0"/>
                <w:u w:val="single"/>
                <w:lang w:val="en-US"/>
              </w:rPr>
            </w:pPr>
          </w:p>
        </w:tc>
        <w:tc>
          <w:tcPr>
            <w:tcW w:w="2086"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préférer qc</w:t>
            </w:r>
          </w:p>
        </w:tc>
        <w:tc>
          <w:tcPr>
            <w:tcW w:w="2511"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etw. bevorzugen</w:t>
            </w:r>
          </w:p>
        </w:tc>
      </w:tr>
      <w:tr w:rsidR="008F7D86" w:rsidTr="008F7D86">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691" w:type="dxa"/>
            <w:vMerge/>
            <w:vAlign w:val="center"/>
          </w:tcPr>
          <w:p w:rsidR="008F7D86" w:rsidRPr="00D5301A" w:rsidRDefault="008F7D86" w:rsidP="00086640">
            <w:pPr>
              <w:rPr>
                <w:b w:val="0"/>
                <w:u w:val="single"/>
                <w:lang w:val="en-US"/>
              </w:rPr>
            </w:pPr>
          </w:p>
        </w:tc>
        <w:tc>
          <w:tcPr>
            <w:tcW w:w="2086"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adorer qc</w:t>
            </w:r>
          </w:p>
        </w:tc>
        <w:tc>
          <w:tcPr>
            <w:tcW w:w="2511"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etw. lieben</w:t>
            </w:r>
          </w:p>
        </w:tc>
      </w:tr>
      <w:tr w:rsidR="008F7D86" w:rsidTr="008F7D86">
        <w:trPr>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u w:val="single"/>
                <w:lang w:val="fr-FR"/>
              </w:rPr>
              <w:t>En comparaison avec</w:t>
            </w:r>
            <w:r w:rsidRPr="00AD63F5">
              <w:rPr>
                <w:lang w:val="fr-FR"/>
              </w:rPr>
              <w:t xml:space="preserve"> l’opinion générale </w:t>
            </w:r>
            <w:r w:rsidR="00803A41">
              <w:rPr>
                <w:b w:val="0"/>
                <w:lang w:val="fr-FR"/>
              </w:rPr>
              <w:t>,</w:t>
            </w:r>
            <w:r w:rsidRPr="00AD63F5">
              <w:rPr>
                <w:lang w:val="fr-FR"/>
              </w:rPr>
              <w:t xml:space="preserve">son avis reste minoritaire. </w:t>
            </w:r>
          </w:p>
          <w:p w:rsidR="008F7D86" w:rsidRPr="00AD63F5" w:rsidRDefault="008F7D86" w:rsidP="00086640">
            <w:pPr>
              <w:spacing w:after="200" w:line="276" w:lineRule="auto"/>
              <w:rPr>
                <w:u w:val="single"/>
                <w:lang w:val="fr-FR"/>
              </w:rPr>
            </w:pPr>
          </w:p>
        </w:tc>
        <w:tc>
          <w:tcPr>
            <w:tcW w:w="2086"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en comparaison avec</w:t>
            </w:r>
          </w:p>
        </w:tc>
        <w:tc>
          <w:tcPr>
            <w:tcW w:w="2511" w:type="dxa"/>
            <w:vAlign w:val="center"/>
          </w:tcPr>
          <w:p w:rsidR="008F7D86" w:rsidRDefault="008F7D86" w:rsidP="00086640">
            <w:pPr>
              <w:cnfStyle w:val="000000000000" w:firstRow="0" w:lastRow="0" w:firstColumn="0" w:lastColumn="0" w:oddVBand="0" w:evenVBand="0" w:oddHBand="0" w:evenHBand="0" w:firstRowFirstColumn="0" w:firstRowLastColumn="0" w:lastRowFirstColumn="0" w:lastRowLastColumn="0"/>
              <w:rPr>
                <w:lang w:val="en-US"/>
              </w:rPr>
            </w:pPr>
            <w:r>
              <w:rPr>
                <w:lang w:val="en-US"/>
              </w:rPr>
              <w:t>im Vergleich zu …</w:t>
            </w:r>
          </w:p>
        </w:tc>
      </w:tr>
      <w:tr w:rsidR="008F7D86" w:rsidTr="008F7D86">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4691" w:type="dxa"/>
            <w:vAlign w:val="center"/>
          </w:tcPr>
          <w:p w:rsidR="008F7D86" w:rsidRPr="00AD63F5" w:rsidRDefault="00BF3C74" w:rsidP="00086640">
            <w:pPr>
              <w:spacing w:after="200" w:line="276" w:lineRule="auto"/>
              <w:rPr>
                <w:lang w:val="fr-FR"/>
              </w:rPr>
            </w:pPr>
            <w:r w:rsidRPr="00AD63F5">
              <w:rPr>
                <w:u w:val="single"/>
                <w:lang w:val="fr-FR"/>
              </w:rPr>
              <w:t>D’une part</w:t>
            </w:r>
            <w:r w:rsidRPr="00AD63F5">
              <w:rPr>
                <w:lang w:val="fr-FR"/>
              </w:rPr>
              <w:t xml:space="preserve"> il est populaire, </w:t>
            </w:r>
            <w:r w:rsidRPr="00AD63F5">
              <w:rPr>
                <w:u w:val="single"/>
                <w:lang w:val="fr-FR"/>
              </w:rPr>
              <w:t>d’autre part</w:t>
            </w:r>
            <w:r w:rsidRPr="00AD63F5">
              <w:rPr>
                <w:lang w:val="fr-FR"/>
              </w:rPr>
              <w:t xml:space="preserve"> il est détesté. </w:t>
            </w:r>
          </w:p>
          <w:p w:rsidR="008F7D86" w:rsidRPr="00AD63F5" w:rsidRDefault="008F7D86" w:rsidP="00086640">
            <w:pPr>
              <w:spacing w:after="200" w:line="276" w:lineRule="auto"/>
              <w:rPr>
                <w:u w:val="single"/>
                <w:lang w:val="fr-FR"/>
              </w:rPr>
            </w:pPr>
          </w:p>
        </w:tc>
        <w:tc>
          <w:tcPr>
            <w:tcW w:w="2086"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d’une part … d’autre part…</w:t>
            </w:r>
          </w:p>
        </w:tc>
        <w:tc>
          <w:tcPr>
            <w:tcW w:w="2511" w:type="dxa"/>
            <w:vAlign w:val="center"/>
          </w:tcPr>
          <w:p w:rsidR="008F7D86" w:rsidRDefault="008F7D86" w:rsidP="00086640">
            <w:pPr>
              <w:cnfStyle w:val="000000100000" w:firstRow="0" w:lastRow="0" w:firstColumn="0" w:lastColumn="0" w:oddVBand="0" w:evenVBand="0" w:oddHBand="1" w:evenHBand="0" w:firstRowFirstColumn="0" w:firstRowLastColumn="0" w:lastRowFirstColumn="0" w:lastRowLastColumn="0"/>
              <w:rPr>
                <w:lang w:val="en-US"/>
              </w:rPr>
            </w:pPr>
            <w:r>
              <w:rPr>
                <w:lang w:val="en-US"/>
              </w:rPr>
              <w:t>einerseits … andererseits …</w:t>
            </w:r>
          </w:p>
        </w:tc>
      </w:tr>
    </w:tbl>
    <w:p w:rsidR="008F7D86" w:rsidRPr="008F7D86" w:rsidRDefault="008F7D86" w:rsidP="001B2820">
      <w:pPr>
        <w:rPr>
          <w:lang w:val="en-US"/>
        </w:rPr>
      </w:pPr>
    </w:p>
    <w:p w:rsidR="008F7D86" w:rsidRPr="00C26D68" w:rsidRDefault="00C26D68" w:rsidP="00086640">
      <w:pPr>
        <w:pStyle w:val="Listenabsatz"/>
        <w:ind w:left="0"/>
        <w:rPr>
          <w:lang w:val="fr-FR"/>
        </w:rPr>
      </w:pPr>
      <w:r w:rsidRPr="00361001">
        <w:rPr>
          <w:b/>
          <w:lang w:val="fr-FR"/>
        </w:rPr>
        <w:t>1.</w:t>
      </w:r>
      <w:r w:rsidRPr="00C26D68">
        <w:rPr>
          <w:lang w:val="fr-FR"/>
        </w:rPr>
        <w:t xml:space="preserve"> </w:t>
      </w:r>
      <w:r w:rsidR="008F7D86" w:rsidRPr="00C26D68">
        <w:rPr>
          <w:lang w:val="fr-FR"/>
        </w:rPr>
        <w:t>Après la lecture des deux articles, vous répondez à votre ami/e français/e. Faites une esquisse de votre mél.</w:t>
      </w:r>
    </w:p>
    <w:p w:rsidR="008F7D86" w:rsidRDefault="008F7D86" w:rsidP="008F7D86">
      <w:pPr>
        <w:pStyle w:val="Listenabsatz"/>
        <w:ind w:left="0"/>
        <w:rPr>
          <w:lang w:val="fr-FR"/>
        </w:rPr>
      </w:pPr>
      <w:r w:rsidRPr="00D5301A">
        <w:rPr>
          <w:lang w:val="fr-FR"/>
        </w:rPr>
        <w:t>a)</w:t>
      </w:r>
      <w:r>
        <w:rPr>
          <w:i/>
          <w:lang w:val="fr-FR"/>
        </w:rPr>
        <w:t xml:space="preserve"> </w:t>
      </w:r>
      <w:r w:rsidRPr="00883E53">
        <w:rPr>
          <w:lang w:val="fr-FR"/>
        </w:rPr>
        <w:t xml:space="preserve">Notez </w:t>
      </w:r>
      <w:r>
        <w:rPr>
          <w:lang w:val="fr-FR"/>
        </w:rPr>
        <w:t xml:space="preserve">d’abord </w:t>
      </w:r>
      <w:r w:rsidRPr="00883E53">
        <w:rPr>
          <w:lang w:val="fr-FR"/>
        </w:rPr>
        <w:t>dans la grille les points essentiels dont vous voulez parler</w:t>
      </w:r>
      <w:r>
        <w:rPr>
          <w:lang w:val="fr-FR"/>
        </w:rPr>
        <w:t xml:space="preserve"> (</w:t>
      </w:r>
      <w:r w:rsidRPr="00404AA0">
        <w:rPr>
          <w:sz w:val="36"/>
          <w:lang w:val="en-US"/>
        </w:rPr>
        <w:sym w:font="Webdings" w:char="F0D1"/>
      </w:r>
      <w:r w:rsidR="00BF3C74" w:rsidRPr="00AD63F5">
        <w:rPr>
          <w:lang w:val="fr-FR"/>
        </w:rPr>
        <w:t>)</w:t>
      </w:r>
      <w:r w:rsidRPr="00883E53">
        <w:rPr>
          <w:lang w:val="fr-FR"/>
        </w:rPr>
        <w:t>.</w:t>
      </w:r>
    </w:p>
    <w:tbl>
      <w:tblPr>
        <w:tblStyle w:val="HellesRaster-Akzent11"/>
        <w:tblW w:w="0" w:type="auto"/>
        <w:tblLook w:val="04A0" w:firstRow="1" w:lastRow="0" w:firstColumn="1" w:lastColumn="0" w:noHBand="0" w:noVBand="1"/>
      </w:tblPr>
      <w:tblGrid>
        <w:gridCol w:w="2660"/>
        <w:gridCol w:w="6552"/>
      </w:tblGrid>
      <w:tr w:rsidR="008F7D86" w:rsidRPr="001D2B2C" w:rsidTr="000866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8F7D86" w:rsidRPr="001D2B2C" w:rsidRDefault="008F7D86" w:rsidP="00086640">
            <w:r>
              <w:t xml:space="preserve">Les points de critique </w:t>
            </w:r>
          </w:p>
        </w:tc>
        <w:tc>
          <w:tcPr>
            <w:tcW w:w="6552" w:type="dxa"/>
            <w:vAlign w:val="center"/>
          </w:tcPr>
          <w:p w:rsidR="008F7D86" w:rsidRPr="001D2B2C" w:rsidRDefault="008F7D86" w:rsidP="00086640">
            <w:pPr>
              <w:cnfStyle w:val="100000000000" w:firstRow="1" w:lastRow="0" w:firstColumn="0" w:lastColumn="0" w:oddVBand="0" w:evenVBand="0" w:oddHBand="0" w:evenHBand="0" w:firstRowFirstColumn="0" w:firstRowLastColumn="0" w:lastRowFirstColumn="0" w:lastRowLastColumn="0"/>
              <w:rPr>
                <w:i/>
                <w:lang w:val="fr-FR"/>
              </w:rPr>
            </w:pPr>
            <w:r>
              <w:t>Perception allemande</w:t>
            </w:r>
          </w:p>
        </w:tc>
      </w:tr>
      <w:tr w:rsidR="008F7D86" w:rsidRPr="0025120E" w:rsidTr="00086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8F7D86" w:rsidRPr="001D2B2C" w:rsidRDefault="008F7D86" w:rsidP="00086640">
            <w:r>
              <w:t>Islam</w:t>
            </w:r>
          </w:p>
        </w:tc>
        <w:tc>
          <w:tcPr>
            <w:tcW w:w="6552" w:type="dxa"/>
          </w:tcPr>
          <w:p w:rsidR="008F7D86" w:rsidRPr="0020272F" w:rsidRDefault="008F7D86" w:rsidP="00086640">
            <w:pPr>
              <w:pStyle w:val="Listenabsatz"/>
              <w:numPr>
                <w:ilvl w:val="0"/>
                <w:numId w:val="8"/>
              </w:numPr>
              <w:cnfStyle w:val="000000100000" w:firstRow="0" w:lastRow="0" w:firstColumn="0" w:lastColumn="0" w:oddVBand="0" w:evenVBand="0" w:oddHBand="1" w:evenHBand="0" w:firstRowFirstColumn="0" w:firstRowLastColumn="0" w:lastRowFirstColumn="0" w:lastRowLastColumn="0"/>
              <w:rPr>
                <w:i/>
                <w:lang w:val="fr-FR"/>
              </w:rPr>
            </w:pPr>
            <w:r>
              <w:rPr>
                <w:i/>
                <w:lang w:val="fr-FR"/>
              </w:rPr>
              <w:t>sa conversion n’est pas un problème et est comparée à un changement d’équipe</w:t>
            </w:r>
          </w:p>
        </w:tc>
      </w:tr>
      <w:tr w:rsidR="008F7D86" w:rsidRPr="0025120E" w:rsidTr="0008664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8F7D86" w:rsidRPr="003D5D7D" w:rsidRDefault="008F7D86" w:rsidP="00086640">
            <w:r>
              <w:rPr>
                <w:lang w:val="en-US"/>
              </w:rPr>
              <w:t>prostitution</w:t>
            </w:r>
          </w:p>
        </w:tc>
        <w:tc>
          <w:tcPr>
            <w:tcW w:w="6552" w:type="dxa"/>
          </w:tcPr>
          <w:p w:rsidR="008F7D86" w:rsidRPr="00883E53" w:rsidRDefault="008F7D86" w:rsidP="00086640">
            <w:pPr>
              <w:pStyle w:val="Listenabsatz"/>
              <w:numPr>
                <w:ilvl w:val="0"/>
                <w:numId w:val="8"/>
              </w:numPr>
              <w:cnfStyle w:val="000000010000" w:firstRow="0" w:lastRow="0" w:firstColumn="0" w:lastColumn="0" w:oddVBand="0" w:evenVBand="0" w:oddHBand="0" w:evenHBand="1" w:firstRowFirstColumn="0" w:firstRowLastColumn="0" w:lastRowFirstColumn="0" w:lastRowLastColumn="0"/>
              <w:rPr>
                <w:i/>
                <w:lang w:val="fr-FR"/>
              </w:rPr>
            </w:pPr>
            <w:r>
              <w:rPr>
                <w:i/>
                <w:lang w:val="fr-FR"/>
              </w:rPr>
              <w:t>sa relation avec une prostituée mineure lui est pardonnée parce que Houellebecq a « normalisé » la prostitution et parce que Ribéry a simplement mal calculé l’âge de la jeune fille</w:t>
            </w:r>
          </w:p>
        </w:tc>
      </w:tr>
      <w:tr w:rsidR="008F7D86" w:rsidRPr="0025120E" w:rsidTr="00086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8F7D86" w:rsidRPr="006D3D8D" w:rsidRDefault="008F7D86" w:rsidP="00086640">
            <w:r>
              <w:rPr>
                <w:lang w:val="en-US"/>
              </w:rPr>
              <w:t>Coupe du monde</w:t>
            </w:r>
          </w:p>
        </w:tc>
        <w:tc>
          <w:tcPr>
            <w:tcW w:w="6552" w:type="dxa"/>
            <w:vAlign w:val="center"/>
          </w:tcPr>
          <w:p w:rsidR="008F7D86" w:rsidRPr="00AD63F5" w:rsidRDefault="008F7D86" w:rsidP="00086640">
            <w:pPr>
              <w:pStyle w:val="Listenabsatz"/>
              <w:numPr>
                <w:ilvl w:val="0"/>
                <w:numId w:val="8"/>
              </w:numPr>
              <w:spacing w:after="200" w:line="276" w:lineRule="auto"/>
              <w:cnfStyle w:val="000000100000" w:firstRow="0" w:lastRow="0" w:firstColumn="0" w:lastColumn="0" w:oddVBand="0" w:evenVBand="0" w:oddHBand="1" w:evenHBand="0" w:firstRowFirstColumn="0" w:firstRowLastColumn="0" w:lastRowFirstColumn="0" w:lastRowLastColumn="0"/>
              <w:rPr>
                <w:i/>
                <w:lang w:val="fr-FR"/>
              </w:rPr>
            </w:pPr>
            <w:r w:rsidRPr="00883E53">
              <w:rPr>
                <w:i/>
                <w:lang w:val="fr-FR"/>
              </w:rPr>
              <w:t>sa rébellion pendant la Coupe du monde est considérée comme un trait de caractère typiquement français</w:t>
            </w:r>
          </w:p>
        </w:tc>
      </w:tr>
      <w:tr w:rsidR="008F7D86" w:rsidRPr="0025120E" w:rsidTr="0008664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Align w:val="center"/>
          </w:tcPr>
          <w:p w:rsidR="008F7D86" w:rsidRDefault="008F7D86" w:rsidP="00086640">
            <w:pPr>
              <w:rPr>
                <w:lang w:val="en-US"/>
              </w:rPr>
            </w:pPr>
            <w:r>
              <w:rPr>
                <w:lang w:val="en-US"/>
              </w:rPr>
              <w:t>popularité</w:t>
            </w:r>
          </w:p>
        </w:tc>
        <w:tc>
          <w:tcPr>
            <w:tcW w:w="6552" w:type="dxa"/>
            <w:vAlign w:val="center"/>
          </w:tcPr>
          <w:p w:rsidR="008F7D86" w:rsidRDefault="008F7D86" w:rsidP="00086640">
            <w:pPr>
              <w:pStyle w:val="Listenabsatz"/>
              <w:numPr>
                <w:ilvl w:val="0"/>
                <w:numId w:val="8"/>
              </w:numPr>
              <w:cnfStyle w:val="000000010000" w:firstRow="0" w:lastRow="0" w:firstColumn="0" w:lastColumn="0" w:oddVBand="0" w:evenVBand="0" w:oddHBand="0" w:evenHBand="1" w:firstRowFirstColumn="0" w:firstRowLastColumn="0" w:lastRowFirstColumn="0" w:lastRowLastColumn="0"/>
              <w:rPr>
                <w:i/>
                <w:lang w:val="fr-FR"/>
              </w:rPr>
            </w:pPr>
            <w:r>
              <w:rPr>
                <w:i/>
                <w:lang w:val="fr-FR"/>
              </w:rPr>
              <w:t>on aime beaucoup son accent français</w:t>
            </w:r>
          </w:p>
          <w:p w:rsidR="008F7D86" w:rsidRDefault="008F7D86" w:rsidP="00086640">
            <w:pPr>
              <w:pStyle w:val="Listenabsatz"/>
              <w:numPr>
                <w:ilvl w:val="0"/>
                <w:numId w:val="8"/>
              </w:numPr>
              <w:cnfStyle w:val="000000010000" w:firstRow="0" w:lastRow="0" w:firstColumn="0" w:lastColumn="0" w:oddVBand="0" w:evenVBand="0" w:oddHBand="0" w:evenHBand="1" w:firstRowFirstColumn="0" w:firstRowLastColumn="0" w:lastRowFirstColumn="0" w:lastRowLastColumn="0"/>
              <w:rPr>
                <w:i/>
                <w:lang w:val="fr-FR"/>
              </w:rPr>
            </w:pPr>
            <w:r>
              <w:rPr>
                <w:i/>
                <w:lang w:val="fr-FR"/>
              </w:rPr>
              <w:t>il correspond au cliché du Français typique</w:t>
            </w:r>
          </w:p>
          <w:p w:rsidR="008F7D86" w:rsidRDefault="008F7D86" w:rsidP="00086640">
            <w:pPr>
              <w:pStyle w:val="Listenabsatz"/>
              <w:numPr>
                <w:ilvl w:val="0"/>
                <w:numId w:val="8"/>
              </w:numPr>
              <w:cnfStyle w:val="000000010000" w:firstRow="0" w:lastRow="0" w:firstColumn="0" w:lastColumn="0" w:oddVBand="0" w:evenVBand="0" w:oddHBand="0" w:evenHBand="1" w:firstRowFirstColumn="0" w:firstRowLastColumn="0" w:lastRowFirstColumn="0" w:lastRowLastColumn="0"/>
              <w:rPr>
                <w:i/>
                <w:lang w:val="fr-FR"/>
              </w:rPr>
            </w:pPr>
            <w:r>
              <w:rPr>
                <w:i/>
                <w:lang w:val="fr-FR"/>
              </w:rPr>
              <w:lastRenderedPageBreak/>
              <w:t>on apprécie son jeu techniquement excellent, efficace, imaginatif et plein de légèreté</w:t>
            </w:r>
          </w:p>
          <w:p w:rsidR="008F7D86" w:rsidRPr="00AD63F5" w:rsidRDefault="008F7D86" w:rsidP="00086640">
            <w:pPr>
              <w:pStyle w:val="Listenabsatz"/>
              <w:numPr>
                <w:ilvl w:val="0"/>
                <w:numId w:val="8"/>
              </w:numPr>
              <w:spacing w:after="200" w:line="276" w:lineRule="auto"/>
              <w:cnfStyle w:val="000000010000" w:firstRow="0" w:lastRow="0" w:firstColumn="0" w:lastColumn="0" w:oddVBand="0" w:evenVBand="0" w:oddHBand="0" w:evenHBand="1" w:firstRowFirstColumn="0" w:firstRowLastColumn="0" w:lastRowFirstColumn="0" w:lastRowLastColumn="0"/>
              <w:rPr>
                <w:i/>
                <w:lang w:val="fr-FR"/>
              </w:rPr>
            </w:pPr>
            <w:r w:rsidRPr="00883E53">
              <w:rPr>
                <w:i/>
                <w:lang w:val="fr-FR"/>
              </w:rPr>
              <w:t>pour lui, l’Allemagne va gagner la Coupe de monde en 2014</w:t>
            </w:r>
          </w:p>
        </w:tc>
      </w:tr>
    </w:tbl>
    <w:p w:rsidR="008F7D86" w:rsidRDefault="008F7D86" w:rsidP="008F7D86">
      <w:pPr>
        <w:pStyle w:val="Listenabsatz"/>
        <w:ind w:left="0"/>
        <w:rPr>
          <w:i/>
          <w:lang w:val="fr-FR"/>
        </w:rPr>
      </w:pPr>
    </w:p>
    <w:p w:rsidR="008F7D86" w:rsidRPr="00AD63F5" w:rsidRDefault="00BF3C74" w:rsidP="008F7D86">
      <w:pPr>
        <w:pStyle w:val="Listenabsatz"/>
        <w:ind w:left="0"/>
        <w:rPr>
          <w:lang w:val="fr-FR"/>
        </w:rPr>
      </w:pPr>
      <w:r w:rsidRPr="00AD63F5">
        <w:rPr>
          <w:lang w:val="fr-FR"/>
        </w:rPr>
        <w:t xml:space="preserve">b) </w:t>
      </w:r>
      <w:r w:rsidR="00803A41">
        <w:rPr>
          <w:lang w:val="fr-FR"/>
        </w:rPr>
        <w:t>É</w:t>
      </w:r>
      <w:r w:rsidRPr="00AD63F5">
        <w:rPr>
          <w:lang w:val="fr-FR"/>
        </w:rPr>
        <w:t>crivez maintenant le mél à l’aide de la grille suivante (</w:t>
      </w:r>
      <w:r w:rsidR="008F7D86" w:rsidRPr="00404AA0">
        <w:rPr>
          <w:sz w:val="36"/>
          <w:lang w:val="en-US"/>
        </w:rPr>
        <w:sym w:font="Webdings" w:char="F0D1"/>
      </w:r>
      <w:r w:rsidRPr="00AD63F5">
        <w:rPr>
          <w:lang w:val="fr-FR"/>
        </w:rPr>
        <w:t>).</w:t>
      </w:r>
    </w:p>
    <w:tbl>
      <w:tblPr>
        <w:tblStyle w:val="Tabellenraster"/>
        <w:tblW w:w="0" w:type="auto"/>
        <w:tblLook w:val="04A0" w:firstRow="1" w:lastRow="0" w:firstColumn="1" w:lastColumn="0" w:noHBand="0" w:noVBand="1"/>
      </w:tblPr>
      <w:tblGrid>
        <w:gridCol w:w="3794"/>
        <w:gridCol w:w="5418"/>
      </w:tblGrid>
      <w:tr w:rsidR="004A7A90" w:rsidRPr="0025120E" w:rsidTr="00C64C43">
        <w:tc>
          <w:tcPr>
            <w:tcW w:w="3794" w:type="dxa"/>
            <w:shd w:val="clear" w:color="auto" w:fill="B8CCE4" w:themeFill="accent1" w:themeFillTint="66"/>
          </w:tcPr>
          <w:p w:rsidR="004A7A90" w:rsidRPr="001D2B2C" w:rsidRDefault="004A7A90" w:rsidP="00C64C43">
            <w:r w:rsidRPr="001D2B2C">
              <w:t xml:space="preserve">Sie bestätigen den Eingang der email mit dem französischen Artikel </w:t>
            </w:r>
          </w:p>
        </w:tc>
        <w:tc>
          <w:tcPr>
            <w:tcW w:w="5418" w:type="dxa"/>
          </w:tcPr>
          <w:p w:rsidR="004A7A90" w:rsidRPr="001D2B2C" w:rsidRDefault="004A7A90" w:rsidP="00C64C43">
            <w:pPr>
              <w:rPr>
                <w:i/>
                <w:lang w:val="fr-FR"/>
              </w:rPr>
            </w:pPr>
            <w:r w:rsidRPr="001D2B2C">
              <w:rPr>
                <w:i/>
                <w:lang w:val="fr-FR"/>
              </w:rPr>
              <w:t xml:space="preserve">Merci pour ton </w:t>
            </w:r>
            <w:r w:rsidR="00883E53">
              <w:rPr>
                <w:i/>
                <w:lang w:val="fr-FR"/>
              </w:rPr>
              <w:t>mél</w:t>
            </w:r>
            <w:r w:rsidRPr="001D2B2C">
              <w:rPr>
                <w:i/>
                <w:lang w:val="fr-FR"/>
              </w:rPr>
              <w:t xml:space="preserve"> et l‘article</w:t>
            </w:r>
            <w:r>
              <w:rPr>
                <w:i/>
                <w:lang w:val="fr-FR"/>
              </w:rPr>
              <w:t xml:space="preserve"> très intéressant sur Ribéry.</w:t>
            </w:r>
          </w:p>
        </w:tc>
      </w:tr>
      <w:tr w:rsidR="004A7A90" w:rsidRPr="0025120E" w:rsidTr="00C64C43">
        <w:tc>
          <w:tcPr>
            <w:tcW w:w="3794" w:type="dxa"/>
            <w:shd w:val="clear" w:color="auto" w:fill="B8CCE4" w:themeFill="accent1" w:themeFillTint="66"/>
          </w:tcPr>
          <w:p w:rsidR="004A7A90" w:rsidRPr="001D2B2C" w:rsidRDefault="004A7A90" w:rsidP="00C64C43">
            <w:r w:rsidRPr="001D2B2C">
              <w:t xml:space="preserve">Sie gehen auf </w:t>
            </w:r>
            <w:r>
              <w:t>die Hauptaussagen</w:t>
            </w:r>
            <w:r w:rsidRPr="001D2B2C">
              <w:t xml:space="preserve"> des Artikels ein.</w:t>
            </w:r>
          </w:p>
        </w:tc>
        <w:tc>
          <w:tcPr>
            <w:tcW w:w="5418" w:type="dxa"/>
          </w:tcPr>
          <w:p w:rsidR="004A7A90" w:rsidRPr="003D5D7D" w:rsidRDefault="004A7A90" w:rsidP="00C64C43">
            <w:pPr>
              <w:pStyle w:val="Listenabsatz"/>
              <w:numPr>
                <w:ilvl w:val="0"/>
                <w:numId w:val="7"/>
              </w:numPr>
              <w:rPr>
                <w:i/>
                <w:lang w:val="fr-FR"/>
              </w:rPr>
            </w:pPr>
            <w:r w:rsidRPr="003D5D7D">
              <w:rPr>
                <w:i/>
                <w:lang w:val="fr-FR"/>
              </w:rPr>
              <w:t>il n’est plus très populaire en France à cause de son comportement pendant la Coupe du monde 2010</w:t>
            </w:r>
          </w:p>
          <w:p w:rsidR="004A7A90" w:rsidRDefault="004A7A90" w:rsidP="00C64C43">
            <w:pPr>
              <w:pStyle w:val="Listenabsatz"/>
              <w:numPr>
                <w:ilvl w:val="0"/>
                <w:numId w:val="7"/>
              </w:numPr>
              <w:rPr>
                <w:i/>
                <w:lang w:val="fr-FR"/>
              </w:rPr>
            </w:pPr>
            <w:r w:rsidRPr="003D5D7D">
              <w:rPr>
                <w:i/>
                <w:lang w:val="fr-FR"/>
              </w:rPr>
              <w:t xml:space="preserve">il est critiqué à cause de sa relation avec une prostituée mineure et de sa conversion à l’Islam </w:t>
            </w:r>
          </w:p>
          <w:p w:rsidR="004A7A90" w:rsidRPr="003D5D7D" w:rsidRDefault="004A7A90" w:rsidP="00C64C43">
            <w:pPr>
              <w:pStyle w:val="Listenabsatz"/>
              <w:numPr>
                <w:ilvl w:val="0"/>
                <w:numId w:val="7"/>
              </w:numPr>
              <w:rPr>
                <w:i/>
                <w:lang w:val="fr-FR"/>
              </w:rPr>
            </w:pPr>
            <w:r>
              <w:rPr>
                <w:i/>
                <w:lang w:val="fr-FR"/>
              </w:rPr>
              <w:t>il ne comprend pas la critique</w:t>
            </w:r>
          </w:p>
          <w:p w:rsidR="004A7A90" w:rsidRPr="003D5D7D" w:rsidRDefault="004A7A90" w:rsidP="00C64C43">
            <w:pPr>
              <w:pStyle w:val="Listenabsatz"/>
              <w:numPr>
                <w:ilvl w:val="0"/>
                <w:numId w:val="7"/>
              </w:numPr>
              <w:rPr>
                <w:i/>
                <w:lang w:val="fr-FR"/>
              </w:rPr>
            </w:pPr>
            <w:r w:rsidRPr="003D5D7D">
              <w:rPr>
                <w:i/>
                <w:lang w:val="fr-FR"/>
              </w:rPr>
              <w:t xml:space="preserve">il </w:t>
            </w:r>
            <w:r>
              <w:rPr>
                <w:i/>
                <w:lang w:val="fr-FR"/>
              </w:rPr>
              <w:t>est très heureux de jouer au Bayern Munich et apprécie ses supporters</w:t>
            </w:r>
          </w:p>
          <w:p w:rsidR="004A7A90" w:rsidRPr="003D5D7D" w:rsidRDefault="004A7A90" w:rsidP="00C64C43">
            <w:pPr>
              <w:rPr>
                <w:i/>
                <w:lang w:val="fr-FR"/>
              </w:rPr>
            </w:pPr>
          </w:p>
        </w:tc>
      </w:tr>
      <w:tr w:rsidR="004A7A90" w:rsidRPr="0025120E" w:rsidTr="00C64C43">
        <w:tc>
          <w:tcPr>
            <w:tcW w:w="3794" w:type="dxa"/>
            <w:shd w:val="clear" w:color="auto" w:fill="B8CCE4" w:themeFill="accent1" w:themeFillTint="66"/>
          </w:tcPr>
          <w:p w:rsidR="004A7A90" w:rsidRPr="003D5D7D" w:rsidRDefault="004A7A90" w:rsidP="00C64C43">
            <w:r w:rsidRPr="003D5D7D">
              <w:t xml:space="preserve">Sie berichten, dass Sie einen deutschen Artikel </w:t>
            </w:r>
            <w:r>
              <w:t xml:space="preserve"> zu Ribéry </w:t>
            </w:r>
            <w:r w:rsidRPr="003D5D7D">
              <w:t>gefunden haben</w:t>
            </w:r>
            <w:r>
              <w:t xml:space="preserve">, der die deutsche Sichtweise darstellt </w:t>
            </w:r>
          </w:p>
        </w:tc>
        <w:tc>
          <w:tcPr>
            <w:tcW w:w="5418" w:type="dxa"/>
          </w:tcPr>
          <w:p w:rsidR="004A7A90" w:rsidRDefault="004A7A90" w:rsidP="00C64C43">
            <w:pPr>
              <w:rPr>
                <w:i/>
                <w:lang w:val="fr-FR"/>
              </w:rPr>
            </w:pPr>
            <w:r>
              <w:rPr>
                <w:i/>
                <w:lang w:val="fr-FR"/>
              </w:rPr>
              <w:t>J’ai trouvé un article dans la presse allemande qui présente une image tout à fait différente du footballeur.</w:t>
            </w:r>
          </w:p>
          <w:p w:rsidR="004A7A90" w:rsidRDefault="004A7A90" w:rsidP="00C64C43">
            <w:pPr>
              <w:pStyle w:val="Listenabsatz"/>
              <w:numPr>
                <w:ilvl w:val="0"/>
                <w:numId w:val="8"/>
              </w:numPr>
              <w:rPr>
                <w:i/>
                <w:lang w:val="fr-FR"/>
              </w:rPr>
            </w:pPr>
            <w:r>
              <w:rPr>
                <w:i/>
                <w:lang w:val="fr-FR"/>
              </w:rPr>
              <w:t>sa conversion n’est pas un problème et est comparée à un changement d’équipe</w:t>
            </w:r>
          </w:p>
          <w:p w:rsidR="004A7A90" w:rsidRDefault="004A7A90" w:rsidP="00C64C43">
            <w:pPr>
              <w:pStyle w:val="Listenabsatz"/>
              <w:numPr>
                <w:ilvl w:val="0"/>
                <w:numId w:val="8"/>
              </w:numPr>
              <w:rPr>
                <w:i/>
                <w:lang w:val="fr-FR"/>
              </w:rPr>
            </w:pPr>
            <w:r>
              <w:rPr>
                <w:i/>
                <w:lang w:val="fr-FR"/>
              </w:rPr>
              <w:t>sa relation avec une prostituée mineure lui est pardonnée parce que Hou</w:t>
            </w:r>
            <w:r w:rsidR="00887888">
              <w:rPr>
                <w:i/>
                <w:lang w:val="fr-FR"/>
              </w:rPr>
              <w:t>e</w:t>
            </w:r>
            <w:r>
              <w:rPr>
                <w:i/>
                <w:lang w:val="fr-FR"/>
              </w:rPr>
              <w:t>llebecq a « normalisé » la prostitution et parce que Ribéry a simplement mal calculé l’âge de la jeune fille</w:t>
            </w:r>
          </w:p>
          <w:p w:rsidR="004A7A90" w:rsidRDefault="004A7A90" w:rsidP="00C64C43">
            <w:pPr>
              <w:pStyle w:val="Listenabsatz"/>
              <w:numPr>
                <w:ilvl w:val="0"/>
                <w:numId w:val="8"/>
              </w:numPr>
              <w:rPr>
                <w:i/>
                <w:lang w:val="fr-FR"/>
              </w:rPr>
            </w:pPr>
            <w:r>
              <w:rPr>
                <w:i/>
                <w:lang w:val="fr-FR"/>
              </w:rPr>
              <w:t>sa rébellion pendant la Coupe du monde est considérée comme un trait de caractère typiquement français</w:t>
            </w:r>
          </w:p>
          <w:p w:rsidR="004A7A90" w:rsidRDefault="004A7A90" w:rsidP="00C64C43">
            <w:pPr>
              <w:pStyle w:val="Listenabsatz"/>
              <w:numPr>
                <w:ilvl w:val="0"/>
                <w:numId w:val="8"/>
              </w:numPr>
              <w:rPr>
                <w:i/>
                <w:lang w:val="fr-FR"/>
              </w:rPr>
            </w:pPr>
            <w:r>
              <w:rPr>
                <w:i/>
                <w:lang w:val="fr-FR"/>
              </w:rPr>
              <w:t>on aime beaucoup son accent français</w:t>
            </w:r>
          </w:p>
          <w:p w:rsidR="004A7A90" w:rsidRDefault="004A7A90" w:rsidP="00C64C43">
            <w:pPr>
              <w:pStyle w:val="Listenabsatz"/>
              <w:numPr>
                <w:ilvl w:val="0"/>
                <w:numId w:val="8"/>
              </w:numPr>
              <w:rPr>
                <w:i/>
                <w:lang w:val="fr-FR"/>
              </w:rPr>
            </w:pPr>
            <w:r>
              <w:rPr>
                <w:i/>
                <w:lang w:val="fr-FR"/>
              </w:rPr>
              <w:t>il correspond au cliché du Français typique</w:t>
            </w:r>
          </w:p>
          <w:p w:rsidR="004A7A90" w:rsidRDefault="004A7A90" w:rsidP="00C64C43">
            <w:pPr>
              <w:pStyle w:val="Listenabsatz"/>
              <w:numPr>
                <w:ilvl w:val="0"/>
                <w:numId w:val="8"/>
              </w:numPr>
              <w:rPr>
                <w:i/>
                <w:lang w:val="fr-FR"/>
              </w:rPr>
            </w:pPr>
            <w:r>
              <w:rPr>
                <w:i/>
                <w:lang w:val="fr-FR"/>
              </w:rPr>
              <w:t>on apprécie son jeu techniquement excellent, efficace, imaginatif et plein de légèreté</w:t>
            </w:r>
          </w:p>
          <w:p w:rsidR="004A7A90" w:rsidRPr="003D5D7D" w:rsidRDefault="004A7A90" w:rsidP="00C64C43">
            <w:pPr>
              <w:pStyle w:val="Listenabsatz"/>
              <w:numPr>
                <w:ilvl w:val="0"/>
                <w:numId w:val="8"/>
              </w:numPr>
              <w:rPr>
                <w:i/>
                <w:lang w:val="fr-FR"/>
              </w:rPr>
            </w:pPr>
            <w:r>
              <w:rPr>
                <w:i/>
                <w:lang w:val="fr-FR"/>
              </w:rPr>
              <w:t xml:space="preserve">pour lui, l’Allemagne va gagner la Coupe de monde en 2014 </w:t>
            </w:r>
          </w:p>
        </w:tc>
      </w:tr>
      <w:tr w:rsidR="004A7A90" w:rsidRPr="0025120E" w:rsidTr="00C64C43">
        <w:tc>
          <w:tcPr>
            <w:tcW w:w="3794" w:type="dxa"/>
            <w:shd w:val="clear" w:color="auto" w:fill="B8CCE4" w:themeFill="accent1" w:themeFillTint="66"/>
          </w:tcPr>
          <w:p w:rsidR="004A7A90" w:rsidRPr="006D3D8D" w:rsidRDefault="004A7A90" w:rsidP="00C64C43">
            <w:r w:rsidRPr="006D3D8D">
              <w:t xml:space="preserve">Schreiben Sie einen Abschlusssatz, in dem </w:t>
            </w:r>
            <w:r>
              <w:t>Sie Stellung zur Diskussion nehmen und verabschieden Sie sich.</w:t>
            </w:r>
          </w:p>
        </w:tc>
        <w:tc>
          <w:tcPr>
            <w:tcW w:w="5418" w:type="dxa"/>
          </w:tcPr>
          <w:p w:rsidR="004A7A90" w:rsidRPr="00AD63F5" w:rsidRDefault="00BF3C74" w:rsidP="00C64C43">
            <w:pPr>
              <w:spacing w:after="200" w:line="276" w:lineRule="auto"/>
              <w:rPr>
                <w:i/>
                <w:lang w:val="fr-FR"/>
              </w:rPr>
            </w:pPr>
            <w:r w:rsidRPr="00AD63F5">
              <w:rPr>
                <w:i/>
                <w:lang w:val="fr-FR"/>
              </w:rPr>
              <w:t>Moi, je pense que… (schülerabhängige Antworten)</w:t>
            </w:r>
          </w:p>
          <w:p w:rsidR="004A7A90" w:rsidRPr="00AD63F5" w:rsidRDefault="004A7A90" w:rsidP="00C64C43">
            <w:pPr>
              <w:spacing w:after="200" w:line="276" w:lineRule="auto"/>
              <w:rPr>
                <w:i/>
                <w:lang w:val="fr-FR"/>
              </w:rPr>
            </w:pPr>
          </w:p>
          <w:p w:rsidR="004A7A90" w:rsidRPr="00AD63F5" w:rsidRDefault="00BF3C74" w:rsidP="00C64C43">
            <w:pPr>
              <w:spacing w:after="200" w:line="276" w:lineRule="auto"/>
              <w:rPr>
                <w:i/>
                <w:lang w:val="fr-FR"/>
              </w:rPr>
            </w:pPr>
            <w:r w:rsidRPr="00AD63F5">
              <w:rPr>
                <w:i/>
                <w:lang w:val="fr-FR"/>
              </w:rPr>
              <w:t>A plus!</w:t>
            </w:r>
          </w:p>
        </w:tc>
      </w:tr>
    </w:tbl>
    <w:p w:rsidR="004A7A90" w:rsidRPr="00AD63F5" w:rsidRDefault="004A7A90" w:rsidP="001B2820">
      <w:pPr>
        <w:rPr>
          <w:lang w:val="fr-FR"/>
        </w:rPr>
      </w:pPr>
    </w:p>
    <w:p w:rsidR="008F7D86" w:rsidRPr="00126198" w:rsidRDefault="00C26D68" w:rsidP="001B2820">
      <w:pPr>
        <w:rPr>
          <w:lang w:val="fr-FR"/>
        </w:rPr>
      </w:pPr>
      <w:r w:rsidRPr="00126198">
        <w:rPr>
          <w:b/>
          <w:iCs/>
          <w:lang w:val="fr-FR"/>
        </w:rPr>
        <w:t xml:space="preserve">2. </w:t>
      </w:r>
      <w:r w:rsidRPr="00126198">
        <w:rPr>
          <w:iCs/>
          <w:lang w:val="fr-FR"/>
        </w:rPr>
        <w:t>Corrigez votre mél et envoyez-le enfin !!</w:t>
      </w:r>
      <w:r w:rsidR="00126198" w:rsidRPr="00126198">
        <w:rPr>
          <w:iCs/>
          <w:lang w:val="fr-FR"/>
        </w:rPr>
        <w:t xml:space="preserve"> </w:t>
      </w:r>
      <w:r w:rsidR="00126198" w:rsidRPr="00126198">
        <w:rPr>
          <w:i/>
          <w:iCs/>
          <w:lang w:val="fr-FR"/>
        </w:rPr>
        <w:t>Schülerabhängige Antworten</w:t>
      </w:r>
      <w:r w:rsidR="00126198" w:rsidRPr="00126198">
        <w:rPr>
          <w:iCs/>
          <w:lang w:val="fr-FR"/>
        </w:rPr>
        <w:t xml:space="preserve"> </w:t>
      </w:r>
    </w:p>
    <w:sectPr w:rsidR="008F7D86" w:rsidRPr="00126198" w:rsidSect="009F7733">
      <w:type w:val="continuous"/>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28C8B9" w15:done="0"/>
  <w15:commentEx w15:paraId="62A937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A12" w:rsidRDefault="00175A12" w:rsidP="00857CE4">
      <w:pPr>
        <w:spacing w:after="0" w:line="240" w:lineRule="auto"/>
      </w:pPr>
      <w:r>
        <w:separator/>
      </w:r>
    </w:p>
  </w:endnote>
  <w:endnote w:type="continuationSeparator" w:id="0">
    <w:p w:rsidR="00175A12" w:rsidRDefault="00175A12" w:rsidP="00857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French Script MT">
    <w:panose1 w:val="030204020406070406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0596"/>
      <w:docPartObj>
        <w:docPartGallery w:val="Page Numbers (Bottom of Page)"/>
        <w:docPartUnique/>
      </w:docPartObj>
    </w:sdtPr>
    <w:sdtEndPr/>
    <w:sdtContent>
      <w:p w:rsidR="00175A12" w:rsidRDefault="00175A12">
        <w:pPr>
          <w:pStyle w:val="Fuzeile"/>
          <w:jc w:val="center"/>
        </w:pPr>
        <w:r>
          <w:fldChar w:fldCharType="begin"/>
        </w:r>
        <w:r>
          <w:instrText xml:space="preserve"> PAGE   \* MERGEFORMAT </w:instrText>
        </w:r>
        <w:r>
          <w:fldChar w:fldCharType="separate"/>
        </w:r>
        <w:r w:rsidR="0025120E">
          <w:rPr>
            <w:noProof/>
          </w:rPr>
          <w:t>13</w:t>
        </w:r>
        <w:r>
          <w:rPr>
            <w:noProof/>
          </w:rPr>
          <w:fldChar w:fldCharType="end"/>
        </w:r>
      </w:p>
    </w:sdtContent>
  </w:sdt>
  <w:p w:rsidR="00175A12" w:rsidRDefault="00175A1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A12" w:rsidRDefault="00175A12" w:rsidP="00857CE4">
      <w:pPr>
        <w:spacing w:after="0" w:line="240" w:lineRule="auto"/>
      </w:pPr>
      <w:r>
        <w:separator/>
      </w:r>
    </w:p>
  </w:footnote>
  <w:footnote w:type="continuationSeparator" w:id="0">
    <w:p w:rsidR="00175A12" w:rsidRDefault="00175A12" w:rsidP="00857C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8093C"/>
    <w:multiLevelType w:val="hybridMultilevel"/>
    <w:tmpl w:val="7BD86CE0"/>
    <w:lvl w:ilvl="0" w:tplc="337A3136">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4962A59"/>
    <w:multiLevelType w:val="hybridMultilevel"/>
    <w:tmpl w:val="64743C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E282763"/>
    <w:multiLevelType w:val="hybridMultilevel"/>
    <w:tmpl w:val="F8183B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E5819B5"/>
    <w:multiLevelType w:val="hybridMultilevel"/>
    <w:tmpl w:val="BBD8F0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C01242D"/>
    <w:multiLevelType w:val="hybridMultilevel"/>
    <w:tmpl w:val="D2603CD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5A3328C"/>
    <w:multiLevelType w:val="hybridMultilevel"/>
    <w:tmpl w:val="A93E579A"/>
    <w:lvl w:ilvl="0" w:tplc="1624A980">
      <w:start w:val="1"/>
      <w:numFmt w:val="decimal"/>
      <w:lvlText w:val="%1."/>
      <w:lvlJc w:val="left"/>
      <w:pPr>
        <w:ind w:left="720" w:hanging="360"/>
      </w:pPr>
      <w:rPr>
        <w:rFonts w:hint="default"/>
        <w:lang w:val="en-U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68638F5"/>
    <w:multiLevelType w:val="hybridMultilevel"/>
    <w:tmpl w:val="AEFEB6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A2E09AB"/>
    <w:multiLevelType w:val="hybridMultilevel"/>
    <w:tmpl w:val="CC509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C367430"/>
    <w:multiLevelType w:val="hybridMultilevel"/>
    <w:tmpl w:val="4614E8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E403956"/>
    <w:multiLevelType w:val="hybridMultilevel"/>
    <w:tmpl w:val="64743C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F506B0D"/>
    <w:multiLevelType w:val="hybridMultilevel"/>
    <w:tmpl w:val="A634A786"/>
    <w:lvl w:ilvl="0" w:tplc="40C067C4">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0E807C0"/>
    <w:multiLevelType w:val="hybridMultilevel"/>
    <w:tmpl w:val="F8183B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6CB6E2B"/>
    <w:multiLevelType w:val="hybridMultilevel"/>
    <w:tmpl w:val="6A86EE82"/>
    <w:lvl w:ilvl="0" w:tplc="0407000F">
      <w:start w:val="1"/>
      <w:numFmt w:val="decimal"/>
      <w:pStyle w:val="berschrift1"/>
      <w:lvlText w:val="%1."/>
      <w:lvlJc w:val="left"/>
      <w:pPr>
        <w:ind w:left="720" w:hanging="360"/>
      </w:pPr>
      <w:rPr>
        <w:rFonts w:hint="default"/>
      </w:rPr>
    </w:lvl>
    <w:lvl w:ilvl="1" w:tplc="04070019" w:tentative="1">
      <w:start w:val="1"/>
      <w:numFmt w:val="lowerLetter"/>
      <w:pStyle w:val="berschrift2"/>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1D13E85"/>
    <w:multiLevelType w:val="hybridMultilevel"/>
    <w:tmpl w:val="5070281A"/>
    <w:lvl w:ilvl="0" w:tplc="B79456B8">
      <w:start w:val="1"/>
      <w:numFmt w:val="bullet"/>
      <w:lvlText w:val="•"/>
      <w:lvlJc w:val="left"/>
      <w:pPr>
        <w:tabs>
          <w:tab w:val="num" w:pos="720"/>
        </w:tabs>
        <w:ind w:left="720" w:hanging="360"/>
      </w:pPr>
      <w:rPr>
        <w:rFonts w:ascii="Times New Roman" w:hAnsi="Times New Roman" w:hint="default"/>
      </w:rPr>
    </w:lvl>
    <w:lvl w:ilvl="1" w:tplc="6422C0F0" w:tentative="1">
      <w:start w:val="1"/>
      <w:numFmt w:val="bullet"/>
      <w:lvlText w:val="•"/>
      <w:lvlJc w:val="left"/>
      <w:pPr>
        <w:tabs>
          <w:tab w:val="num" w:pos="1440"/>
        </w:tabs>
        <w:ind w:left="1440" w:hanging="360"/>
      </w:pPr>
      <w:rPr>
        <w:rFonts w:ascii="Times New Roman" w:hAnsi="Times New Roman" w:hint="default"/>
      </w:rPr>
    </w:lvl>
    <w:lvl w:ilvl="2" w:tplc="27345A1E" w:tentative="1">
      <w:start w:val="1"/>
      <w:numFmt w:val="bullet"/>
      <w:lvlText w:val="•"/>
      <w:lvlJc w:val="left"/>
      <w:pPr>
        <w:tabs>
          <w:tab w:val="num" w:pos="2160"/>
        </w:tabs>
        <w:ind w:left="2160" w:hanging="360"/>
      </w:pPr>
      <w:rPr>
        <w:rFonts w:ascii="Times New Roman" w:hAnsi="Times New Roman" w:hint="default"/>
      </w:rPr>
    </w:lvl>
    <w:lvl w:ilvl="3" w:tplc="B5646284" w:tentative="1">
      <w:start w:val="1"/>
      <w:numFmt w:val="bullet"/>
      <w:lvlText w:val="•"/>
      <w:lvlJc w:val="left"/>
      <w:pPr>
        <w:tabs>
          <w:tab w:val="num" w:pos="2880"/>
        </w:tabs>
        <w:ind w:left="2880" w:hanging="360"/>
      </w:pPr>
      <w:rPr>
        <w:rFonts w:ascii="Times New Roman" w:hAnsi="Times New Roman" w:hint="default"/>
      </w:rPr>
    </w:lvl>
    <w:lvl w:ilvl="4" w:tplc="BCA23B12" w:tentative="1">
      <w:start w:val="1"/>
      <w:numFmt w:val="bullet"/>
      <w:lvlText w:val="•"/>
      <w:lvlJc w:val="left"/>
      <w:pPr>
        <w:tabs>
          <w:tab w:val="num" w:pos="3600"/>
        </w:tabs>
        <w:ind w:left="3600" w:hanging="360"/>
      </w:pPr>
      <w:rPr>
        <w:rFonts w:ascii="Times New Roman" w:hAnsi="Times New Roman" w:hint="default"/>
      </w:rPr>
    </w:lvl>
    <w:lvl w:ilvl="5" w:tplc="8C3C6B46" w:tentative="1">
      <w:start w:val="1"/>
      <w:numFmt w:val="bullet"/>
      <w:lvlText w:val="•"/>
      <w:lvlJc w:val="left"/>
      <w:pPr>
        <w:tabs>
          <w:tab w:val="num" w:pos="4320"/>
        </w:tabs>
        <w:ind w:left="4320" w:hanging="360"/>
      </w:pPr>
      <w:rPr>
        <w:rFonts w:ascii="Times New Roman" w:hAnsi="Times New Roman" w:hint="default"/>
      </w:rPr>
    </w:lvl>
    <w:lvl w:ilvl="6" w:tplc="C4EAE3AE" w:tentative="1">
      <w:start w:val="1"/>
      <w:numFmt w:val="bullet"/>
      <w:lvlText w:val="•"/>
      <w:lvlJc w:val="left"/>
      <w:pPr>
        <w:tabs>
          <w:tab w:val="num" w:pos="5040"/>
        </w:tabs>
        <w:ind w:left="5040" w:hanging="360"/>
      </w:pPr>
      <w:rPr>
        <w:rFonts w:ascii="Times New Roman" w:hAnsi="Times New Roman" w:hint="default"/>
      </w:rPr>
    </w:lvl>
    <w:lvl w:ilvl="7" w:tplc="3880D670" w:tentative="1">
      <w:start w:val="1"/>
      <w:numFmt w:val="bullet"/>
      <w:lvlText w:val="•"/>
      <w:lvlJc w:val="left"/>
      <w:pPr>
        <w:tabs>
          <w:tab w:val="num" w:pos="5760"/>
        </w:tabs>
        <w:ind w:left="5760" w:hanging="360"/>
      </w:pPr>
      <w:rPr>
        <w:rFonts w:ascii="Times New Roman" w:hAnsi="Times New Roman" w:hint="default"/>
      </w:rPr>
    </w:lvl>
    <w:lvl w:ilvl="8" w:tplc="220CA6C0"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1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9"/>
  </w:num>
  <w:num w:numId="9">
    <w:abstractNumId w:val="14"/>
  </w:num>
  <w:num w:numId="10">
    <w:abstractNumId w:val="5"/>
  </w:num>
  <w:num w:numId="11">
    <w:abstractNumId w:val="8"/>
  </w:num>
  <w:num w:numId="12">
    <w:abstractNumId w:val="11"/>
  </w:num>
  <w:num w:numId="13">
    <w:abstractNumId w:val="6"/>
  </w:num>
  <w:num w:numId="14">
    <w:abstractNumId w:val="3"/>
  </w:num>
  <w:num w:numId="1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ique">
    <w15:presenceInfo w15:providerId="None" w15:userId="Moniq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88C"/>
    <w:rsid w:val="00053212"/>
    <w:rsid w:val="00063A1C"/>
    <w:rsid w:val="00065277"/>
    <w:rsid w:val="00086640"/>
    <w:rsid w:val="00100F32"/>
    <w:rsid w:val="00126198"/>
    <w:rsid w:val="001325F0"/>
    <w:rsid w:val="00143B8F"/>
    <w:rsid w:val="00145A3B"/>
    <w:rsid w:val="001575D3"/>
    <w:rsid w:val="00175A12"/>
    <w:rsid w:val="00191AB9"/>
    <w:rsid w:val="001A5B5D"/>
    <w:rsid w:val="001B2820"/>
    <w:rsid w:val="001D1598"/>
    <w:rsid w:val="001D2B2C"/>
    <w:rsid w:val="001D306C"/>
    <w:rsid w:val="001E6D03"/>
    <w:rsid w:val="001F51B1"/>
    <w:rsid w:val="001F78E8"/>
    <w:rsid w:val="0020272F"/>
    <w:rsid w:val="00207C70"/>
    <w:rsid w:val="002339F4"/>
    <w:rsid w:val="00247647"/>
    <w:rsid w:val="0025120E"/>
    <w:rsid w:val="00264152"/>
    <w:rsid w:val="00290629"/>
    <w:rsid w:val="002A7B3F"/>
    <w:rsid w:val="002B588B"/>
    <w:rsid w:val="002E2B22"/>
    <w:rsid w:val="002F1AB1"/>
    <w:rsid w:val="0030550C"/>
    <w:rsid w:val="00322E22"/>
    <w:rsid w:val="00361001"/>
    <w:rsid w:val="00372466"/>
    <w:rsid w:val="0038045D"/>
    <w:rsid w:val="00381F90"/>
    <w:rsid w:val="003821A6"/>
    <w:rsid w:val="003B417F"/>
    <w:rsid w:val="003C0920"/>
    <w:rsid w:val="003C28E1"/>
    <w:rsid w:val="003D1E6D"/>
    <w:rsid w:val="003D5D7D"/>
    <w:rsid w:val="003F31E3"/>
    <w:rsid w:val="00404AA0"/>
    <w:rsid w:val="00443687"/>
    <w:rsid w:val="00454645"/>
    <w:rsid w:val="0046521F"/>
    <w:rsid w:val="004828C8"/>
    <w:rsid w:val="004A201A"/>
    <w:rsid w:val="004A7A90"/>
    <w:rsid w:val="004C6180"/>
    <w:rsid w:val="004D5209"/>
    <w:rsid w:val="004F6FC5"/>
    <w:rsid w:val="00527690"/>
    <w:rsid w:val="00546F5F"/>
    <w:rsid w:val="00572E80"/>
    <w:rsid w:val="0059438D"/>
    <w:rsid w:val="005D096B"/>
    <w:rsid w:val="005F274D"/>
    <w:rsid w:val="006258C0"/>
    <w:rsid w:val="0067319F"/>
    <w:rsid w:val="006B206B"/>
    <w:rsid w:val="006B681D"/>
    <w:rsid w:val="006D3D8D"/>
    <w:rsid w:val="006E0579"/>
    <w:rsid w:val="0074000C"/>
    <w:rsid w:val="007628E2"/>
    <w:rsid w:val="00766ABB"/>
    <w:rsid w:val="00770CEF"/>
    <w:rsid w:val="00787CAB"/>
    <w:rsid w:val="007A71A2"/>
    <w:rsid w:val="007C4A55"/>
    <w:rsid w:val="007F27C2"/>
    <w:rsid w:val="00802150"/>
    <w:rsid w:val="00803A41"/>
    <w:rsid w:val="00811147"/>
    <w:rsid w:val="0081411F"/>
    <w:rsid w:val="0083635C"/>
    <w:rsid w:val="0085288C"/>
    <w:rsid w:val="0085325E"/>
    <w:rsid w:val="00857CE4"/>
    <w:rsid w:val="00864365"/>
    <w:rsid w:val="00883E53"/>
    <w:rsid w:val="00887888"/>
    <w:rsid w:val="008A3925"/>
    <w:rsid w:val="008D1286"/>
    <w:rsid w:val="008E6972"/>
    <w:rsid w:val="008F297E"/>
    <w:rsid w:val="008F7D86"/>
    <w:rsid w:val="009362CD"/>
    <w:rsid w:val="00992118"/>
    <w:rsid w:val="009E1471"/>
    <w:rsid w:val="009F7733"/>
    <w:rsid w:val="00A10FAF"/>
    <w:rsid w:val="00A236C4"/>
    <w:rsid w:val="00A37CAD"/>
    <w:rsid w:val="00A418FE"/>
    <w:rsid w:val="00A55388"/>
    <w:rsid w:val="00A8773D"/>
    <w:rsid w:val="00AB0CDF"/>
    <w:rsid w:val="00AD1D82"/>
    <w:rsid w:val="00AD63F5"/>
    <w:rsid w:val="00AE79A6"/>
    <w:rsid w:val="00B115B2"/>
    <w:rsid w:val="00B63331"/>
    <w:rsid w:val="00B76CB1"/>
    <w:rsid w:val="00B82B8D"/>
    <w:rsid w:val="00B8688D"/>
    <w:rsid w:val="00B877BB"/>
    <w:rsid w:val="00BA48E2"/>
    <w:rsid w:val="00BB21FF"/>
    <w:rsid w:val="00BF3C74"/>
    <w:rsid w:val="00C26D68"/>
    <w:rsid w:val="00C44F86"/>
    <w:rsid w:val="00C63419"/>
    <w:rsid w:val="00C64C43"/>
    <w:rsid w:val="00C65831"/>
    <w:rsid w:val="00C715C9"/>
    <w:rsid w:val="00CB6CBF"/>
    <w:rsid w:val="00D10B82"/>
    <w:rsid w:val="00D5301A"/>
    <w:rsid w:val="00D61697"/>
    <w:rsid w:val="00D746E5"/>
    <w:rsid w:val="00D86359"/>
    <w:rsid w:val="00D937F2"/>
    <w:rsid w:val="00DA2E2B"/>
    <w:rsid w:val="00E02A0E"/>
    <w:rsid w:val="00E10DA5"/>
    <w:rsid w:val="00E57FF2"/>
    <w:rsid w:val="00E6389A"/>
    <w:rsid w:val="00E80323"/>
    <w:rsid w:val="00E838D6"/>
    <w:rsid w:val="00EC20B6"/>
    <w:rsid w:val="00EC72DB"/>
    <w:rsid w:val="00EE4AE2"/>
    <w:rsid w:val="00F027EA"/>
    <w:rsid w:val="00F14966"/>
    <w:rsid w:val="00F45C39"/>
    <w:rsid w:val="00F719C3"/>
    <w:rsid w:val="00F90768"/>
    <w:rsid w:val="00F975F7"/>
    <w:rsid w:val="00FB1C77"/>
    <w:rsid w:val="00FC3E00"/>
    <w:rsid w:val="00FE17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1C"/>
  </w:style>
  <w:style w:type="paragraph" w:styleId="berschrift1">
    <w:name w:val="heading 1"/>
    <w:basedOn w:val="Standard"/>
    <w:next w:val="Textkrper"/>
    <w:link w:val="berschrift1Zchn"/>
    <w:qFormat/>
    <w:rsid w:val="009F7733"/>
    <w:pPr>
      <w:keepNext/>
      <w:widowControl w:val="0"/>
      <w:numPr>
        <w:numId w:val="2"/>
      </w:numPr>
      <w:suppressAutoHyphens/>
      <w:spacing w:before="240" w:after="120" w:line="240" w:lineRule="auto"/>
      <w:outlineLvl w:val="0"/>
    </w:pPr>
    <w:rPr>
      <w:rFonts w:ascii="Times New Roman" w:eastAsia="SimSun" w:hAnsi="Times New Roman" w:cs="Mangal"/>
      <w:b/>
      <w:bCs/>
      <w:kern w:val="2"/>
      <w:sz w:val="48"/>
      <w:szCs w:val="48"/>
      <w:lang w:eastAsia="hi-IN" w:bidi="hi-IN"/>
    </w:rPr>
  </w:style>
  <w:style w:type="paragraph" w:styleId="berschrift2">
    <w:name w:val="heading 2"/>
    <w:basedOn w:val="Standard"/>
    <w:next w:val="Textkrper"/>
    <w:link w:val="berschrift2Zchn"/>
    <w:semiHidden/>
    <w:unhideWhenUsed/>
    <w:qFormat/>
    <w:rsid w:val="009F7733"/>
    <w:pPr>
      <w:keepNext/>
      <w:widowControl w:val="0"/>
      <w:numPr>
        <w:ilvl w:val="1"/>
        <w:numId w:val="2"/>
      </w:numPr>
      <w:suppressAutoHyphens/>
      <w:spacing w:before="240" w:after="120" w:line="240" w:lineRule="auto"/>
      <w:outlineLvl w:val="1"/>
    </w:pPr>
    <w:rPr>
      <w:rFonts w:ascii="Times New Roman" w:eastAsia="SimSun" w:hAnsi="Times New Roman" w:cs="Mangal"/>
      <w:b/>
      <w:bCs/>
      <w:kern w:val="2"/>
      <w:sz w:val="36"/>
      <w:szCs w:val="36"/>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5288C"/>
    <w:pPr>
      <w:ind w:left="720"/>
      <w:contextualSpacing/>
    </w:pPr>
  </w:style>
  <w:style w:type="character" w:styleId="Kommentarzeichen">
    <w:name w:val="annotation reference"/>
    <w:basedOn w:val="Absatz-Standardschriftart"/>
    <w:uiPriority w:val="99"/>
    <w:semiHidden/>
    <w:unhideWhenUsed/>
    <w:rsid w:val="00B76CB1"/>
    <w:rPr>
      <w:sz w:val="16"/>
      <w:szCs w:val="16"/>
    </w:rPr>
  </w:style>
  <w:style w:type="paragraph" w:styleId="Kommentartext">
    <w:name w:val="annotation text"/>
    <w:basedOn w:val="Standard"/>
    <w:link w:val="KommentartextZchn"/>
    <w:uiPriority w:val="99"/>
    <w:semiHidden/>
    <w:unhideWhenUsed/>
    <w:rsid w:val="00B76CB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6CB1"/>
    <w:rPr>
      <w:sz w:val="20"/>
      <w:szCs w:val="20"/>
    </w:rPr>
  </w:style>
  <w:style w:type="paragraph" w:styleId="Kommentarthema">
    <w:name w:val="annotation subject"/>
    <w:basedOn w:val="Kommentartext"/>
    <w:next w:val="Kommentartext"/>
    <w:link w:val="KommentarthemaZchn"/>
    <w:uiPriority w:val="99"/>
    <w:semiHidden/>
    <w:unhideWhenUsed/>
    <w:rsid w:val="00B76CB1"/>
    <w:rPr>
      <w:b/>
      <w:bCs/>
    </w:rPr>
  </w:style>
  <w:style w:type="character" w:customStyle="1" w:styleId="KommentarthemaZchn">
    <w:name w:val="Kommentarthema Zchn"/>
    <w:basedOn w:val="KommentartextZchn"/>
    <w:link w:val="Kommentarthema"/>
    <w:uiPriority w:val="99"/>
    <w:semiHidden/>
    <w:rsid w:val="00B76CB1"/>
    <w:rPr>
      <w:b/>
      <w:bCs/>
      <w:sz w:val="20"/>
      <w:szCs w:val="20"/>
    </w:rPr>
  </w:style>
  <w:style w:type="paragraph" w:styleId="Sprechblasentext">
    <w:name w:val="Balloon Text"/>
    <w:basedOn w:val="Standard"/>
    <w:link w:val="SprechblasentextZchn"/>
    <w:uiPriority w:val="99"/>
    <w:semiHidden/>
    <w:unhideWhenUsed/>
    <w:rsid w:val="00B76C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6CB1"/>
    <w:rPr>
      <w:rFonts w:ascii="Tahoma" w:hAnsi="Tahoma" w:cs="Tahoma"/>
      <w:sz w:val="16"/>
      <w:szCs w:val="16"/>
    </w:rPr>
  </w:style>
  <w:style w:type="table" w:styleId="Tabellenraster">
    <w:name w:val="Table Grid"/>
    <w:basedOn w:val="NormaleTabelle"/>
    <w:uiPriority w:val="59"/>
    <w:rsid w:val="00C65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Raster2-Akzent1">
    <w:name w:val="Medium Grid 2 Accent 1"/>
    <w:basedOn w:val="NormaleTabelle"/>
    <w:uiPriority w:val="68"/>
    <w:rsid w:val="00C6583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berschrift1Zchn">
    <w:name w:val="Überschrift 1 Zchn"/>
    <w:basedOn w:val="Absatz-Standardschriftart"/>
    <w:link w:val="berschrift1"/>
    <w:rsid w:val="009F7733"/>
    <w:rPr>
      <w:rFonts w:ascii="Times New Roman" w:eastAsia="SimSun" w:hAnsi="Times New Roman" w:cs="Mangal"/>
      <w:b/>
      <w:bCs/>
      <w:kern w:val="2"/>
      <w:sz w:val="48"/>
      <w:szCs w:val="48"/>
      <w:lang w:eastAsia="hi-IN" w:bidi="hi-IN"/>
    </w:rPr>
  </w:style>
  <w:style w:type="character" w:customStyle="1" w:styleId="berschrift2Zchn">
    <w:name w:val="Überschrift 2 Zchn"/>
    <w:basedOn w:val="Absatz-Standardschriftart"/>
    <w:link w:val="berschrift2"/>
    <w:semiHidden/>
    <w:rsid w:val="009F7733"/>
    <w:rPr>
      <w:rFonts w:ascii="Times New Roman" w:eastAsia="SimSun" w:hAnsi="Times New Roman" w:cs="Mangal"/>
      <w:b/>
      <w:bCs/>
      <w:kern w:val="2"/>
      <w:sz w:val="36"/>
      <w:szCs w:val="36"/>
      <w:lang w:eastAsia="hi-IN" w:bidi="hi-IN"/>
    </w:rPr>
  </w:style>
  <w:style w:type="character" w:styleId="Hyperlink">
    <w:name w:val="Hyperlink"/>
    <w:unhideWhenUsed/>
    <w:rsid w:val="009F7733"/>
    <w:rPr>
      <w:color w:val="000080"/>
      <w:u w:val="single"/>
    </w:rPr>
  </w:style>
  <w:style w:type="paragraph" w:styleId="Textkrper">
    <w:name w:val="Body Text"/>
    <w:basedOn w:val="Standard"/>
    <w:link w:val="TextkrperZchn"/>
    <w:semiHidden/>
    <w:unhideWhenUsed/>
    <w:rsid w:val="009F7733"/>
    <w:pPr>
      <w:widowControl w:val="0"/>
      <w:suppressAutoHyphens/>
      <w:spacing w:after="120" w:line="240" w:lineRule="auto"/>
    </w:pPr>
    <w:rPr>
      <w:rFonts w:ascii="Times New Roman" w:eastAsia="SimSun" w:hAnsi="Times New Roman" w:cs="Mangal"/>
      <w:kern w:val="2"/>
      <w:sz w:val="24"/>
      <w:szCs w:val="24"/>
      <w:lang w:eastAsia="hi-IN" w:bidi="hi-IN"/>
    </w:rPr>
  </w:style>
  <w:style w:type="character" w:customStyle="1" w:styleId="TextkrperZchn">
    <w:name w:val="Textkörper Zchn"/>
    <w:basedOn w:val="Absatz-Standardschriftart"/>
    <w:link w:val="Textkrper"/>
    <w:semiHidden/>
    <w:rsid w:val="009F7733"/>
    <w:rPr>
      <w:rFonts w:ascii="Times New Roman" w:eastAsia="SimSun" w:hAnsi="Times New Roman" w:cs="Mangal"/>
      <w:kern w:val="2"/>
      <w:sz w:val="24"/>
      <w:szCs w:val="24"/>
      <w:lang w:eastAsia="hi-IN" w:bidi="hi-IN"/>
    </w:rPr>
  </w:style>
  <w:style w:type="character" w:styleId="Zeilennummer">
    <w:name w:val="line number"/>
    <w:basedOn w:val="Absatz-Standardschriftart"/>
    <w:uiPriority w:val="99"/>
    <w:semiHidden/>
    <w:unhideWhenUsed/>
    <w:rsid w:val="009F7733"/>
  </w:style>
  <w:style w:type="table" w:customStyle="1" w:styleId="HelleSchattierung-Akzent11">
    <w:name w:val="Helle Schattierung - Akzent 11"/>
    <w:basedOn w:val="NormaleTabelle"/>
    <w:uiPriority w:val="60"/>
    <w:rsid w:val="007F27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Untertitel">
    <w:name w:val="Subtitle"/>
    <w:basedOn w:val="Standard"/>
    <w:next w:val="Standard"/>
    <w:link w:val="UntertitelZchn"/>
    <w:uiPriority w:val="11"/>
    <w:qFormat/>
    <w:rsid w:val="007F27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7F27C2"/>
    <w:rPr>
      <w:rFonts w:asciiTheme="majorHAnsi" w:eastAsiaTheme="majorEastAsia" w:hAnsiTheme="majorHAnsi" w:cstheme="majorBidi"/>
      <w:i/>
      <w:iCs/>
      <w:color w:val="4F81BD" w:themeColor="accent1"/>
      <w:spacing w:val="15"/>
      <w:sz w:val="24"/>
      <w:szCs w:val="24"/>
    </w:rPr>
  </w:style>
  <w:style w:type="character" w:styleId="Hervorhebung">
    <w:name w:val="Emphasis"/>
    <w:qFormat/>
    <w:rsid w:val="006B681D"/>
    <w:rPr>
      <w:i/>
      <w:iCs/>
    </w:rPr>
  </w:style>
  <w:style w:type="table" w:customStyle="1" w:styleId="HellesRaster-Akzent11">
    <w:name w:val="Helles Raster - Akzent 11"/>
    <w:basedOn w:val="NormaleTabelle"/>
    <w:uiPriority w:val="62"/>
    <w:rsid w:val="0020272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ittlereListe2-Akzent1">
    <w:name w:val="Medium List 2 Accent 1"/>
    <w:basedOn w:val="NormaleTabelle"/>
    <w:uiPriority w:val="66"/>
    <w:rsid w:val="00D530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tandardWeb">
    <w:name w:val="Normal (Web)"/>
    <w:basedOn w:val="Standard"/>
    <w:uiPriority w:val="99"/>
    <w:semiHidden/>
    <w:unhideWhenUsed/>
    <w:rsid w:val="004F6FC5"/>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Kopfzeile">
    <w:name w:val="header"/>
    <w:basedOn w:val="Standard"/>
    <w:link w:val="KopfzeileZchn"/>
    <w:uiPriority w:val="99"/>
    <w:semiHidden/>
    <w:unhideWhenUsed/>
    <w:rsid w:val="00857C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57CE4"/>
  </w:style>
  <w:style w:type="paragraph" w:styleId="Fuzeile">
    <w:name w:val="footer"/>
    <w:basedOn w:val="Standard"/>
    <w:link w:val="FuzeileZchn"/>
    <w:uiPriority w:val="99"/>
    <w:unhideWhenUsed/>
    <w:rsid w:val="00857C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7C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1C"/>
  </w:style>
  <w:style w:type="paragraph" w:styleId="berschrift1">
    <w:name w:val="heading 1"/>
    <w:basedOn w:val="Standard"/>
    <w:next w:val="Textkrper"/>
    <w:link w:val="berschrift1Zchn"/>
    <w:qFormat/>
    <w:rsid w:val="009F7733"/>
    <w:pPr>
      <w:keepNext/>
      <w:widowControl w:val="0"/>
      <w:numPr>
        <w:numId w:val="2"/>
      </w:numPr>
      <w:suppressAutoHyphens/>
      <w:spacing w:before="240" w:after="120" w:line="240" w:lineRule="auto"/>
      <w:outlineLvl w:val="0"/>
    </w:pPr>
    <w:rPr>
      <w:rFonts w:ascii="Times New Roman" w:eastAsia="SimSun" w:hAnsi="Times New Roman" w:cs="Mangal"/>
      <w:b/>
      <w:bCs/>
      <w:kern w:val="2"/>
      <w:sz w:val="48"/>
      <w:szCs w:val="48"/>
      <w:lang w:eastAsia="hi-IN" w:bidi="hi-IN"/>
    </w:rPr>
  </w:style>
  <w:style w:type="paragraph" w:styleId="berschrift2">
    <w:name w:val="heading 2"/>
    <w:basedOn w:val="Standard"/>
    <w:next w:val="Textkrper"/>
    <w:link w:val="berschrift2Zchn"/>
    <w:semiHidden/>
    <w:unhideWhenUsed/>
    <w:qFormat/>
    <w:rsid w:val="009F7733"/>
    <w:pPr>
      <w:keepNext/>
      <w:widowControl w:val="0"/>
      <w:numPr>
        <w:ilvl w:val="1"/>
        <w:numId w:val="2"/>
      </w:numPr>
      <w:suppressAutoHyphens/>
      <w:spacing w:before="240" w:after="120" w:line="240" w:lineRule="auto"/>
      <w:outlineLvl w:val="1"/>
    </w:pPr>
    <w:rPr>
      <w:rFonts w:ascii="Times New Roman" w:eastAsia="SimSun" w:hAnsi="Times New Roman" w:cs="Mangal"/>
      <w:b/>
      <w:bCs/>
      <w:kern w:val="2"/>
      <w:sz w:val="36"/>
      <w:szCs w:val="36"/>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5288C"/>
    <w:pPr>
      <w:ind w:left="720"/>
      <w:contextualSpacing/>
    </w:pPr>
  </w:style>
  <w:style w:type="character" w:styleId="Kommentarzeichen">
    <w:name w:val="annotation reference"/>
    <w:basedOn w:val="Absatz-Standardschriftart"/>
    <w:uiPriority w:val="99"/>
    <w:semiHidden/>
    <w:unhideWhenUsed/>
    <w:rsid w:val="00B76CB1"/>
    <w:rPr>
      <w:sz w:val="16"/>
      <w:szCs w:val="16"/>
    </w:rPr>
  </w:style>
  <w:style w:type="paragraph" w:styleId="Kommentartext">
    <w:name w:val="annotation text"/>
    <w:basedOn w:val="Standard"/>
    <w:link w:val="KommentartextZchn"/>
    <w:uiPriority w:val="99"/>
    <w:semiHidden/>
    <w:unhideWhenUsed/>
    <w:rsid w:val="00B76CB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6CB1"/>
    <w:rPr>
      <w:sz w:val="20"/>
      <w:szCs w:val="20"/>
    </w:rPr>
  </w:style>
  <w:style w:type="paragraph" w:styleId="Kommentarthema">
    <w:name w:val="annotation subject"/>
    <w:basedOn w:val="Kommentartext"/>
    <w:next w:val="Kommentartext"/>
    <w:link w:val="KommentarthemaZchn"/>
    <w:uiPriority w:val="99"/>
    <w:semiHidden/>
    <w:unhideWhenUsed/>
    <w:rsid w:val="00B76CB1"/>
    <w:rPr>
      <w:b/>
      <w:bCs/>
    </w:rPr>
  </w:style>
  <w:style w:type="character" w:customStyle="1" w:styleId="KommentarthemaZchn">
    <w:name w:val="Kommentarthema Zchn"/>
    <w:basedOn w:val="KommentartextZchn"/>
    <w:link w:val="Kommentarthema"/>
    <w:uiPriority w:val="99"/>
    <w:semiHidden/>
    <w:rsid w:val="00B76CB1"/>
    <w:rPr>
      <w:b/>
      <w:bCs/>
      <w:sz w:val="20"/>
      <w:szCs w:val="20"/>
    </w:rPr>
  </w:style>
  <w:style w:type="paragraph" w:styleId="Sprechblasentext">
    <w:name w:val="Balloon Text"/>
    <w:basedOn w:val="Standard"/>
    <w:link w:val="SprechblasentextZchn"/>
    <w:uiPriority w:val="99"/>
    <w:semiHidden/>
    <w:unhideWhenUsed/>
    <w:rsid w:val="00B76C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6CB1"/>
    <w:rPr>
      <w:rFonts w:ascii="Tahoma" w:hAnsi="Tahoma" w:cs="Tahoma"/>
      <w:sz w:val="16"/>
      <w:szCs w:val="16"/>
    </w:rPr>
  </w:style>
  <w:style w:type="table" w:styleId="Tabellenraster">
    <w:name w:val="Table Grid"/>
    <w:basedOn w:val="NormaleTabelle"/>
    <w:uiPriority w:val="59"/>
    <w:rsid w:val="00C65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Raster2-Akzent1">
    <w:name w:val="Medium Grid 2 Accent 1"/>
    <w:basedOn w:val="NormaleTabelle"/>
    <w:uiPriority w:val="68"/>
    <w:rsid w:val="00C6583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berschrift1Zchn">
    <w:name w:val="Überschrift 1 Zchn"/>
    <w:basedOn w:val="Absatz-Standardschriftart"/>
    <w:link w:val="berschrift1"/>
    <w:rsid w:val="009F7733"/>
    <w:rPr>
      <w:rFonts w:ascii="Times New Roman" w:eastAsia="SimSun" w:hAnsi="Times New Roman" w:cs="Mangal"/>
      <w:b/>
      <w:bCs/>
      <w:kern w:val="2"/>
      <w:sz w:val="48"/>
      <w:szCs w:val="48"/>
      <w:lang w:eastAsia="hi-IN" w:bidi="hi-IN"/>
    </w:rPr>
  </w:style>
  <w:style w:type="character" w:customStyle="1" w:styleId="berschrift2Zchn">
    <w:name w:val="Überschrift 2 Zchn"/>
    <w:basedOn w:val="Absatz-Standardschriftart"/>
    <w:link w:val="berschrift2"/>
    <w:semiHidden/>
    <w:rsid w:val="009F7733"/>
    <w:rPr>
      <w:rFonts w:ascii="Times New Roman" w:eastAsia="SimSun" w:hAnsi="Times New Roman" w:cs="Mangal"/>
      <w:b/>
      <w:bCs/>
      <w:kern w:val="2"/>
      <w:sz w:val="36"/>
      <w:szCs w:val="36"/>
      <w:lang w:eastAsia="hi-IN" w:bidi="hi-IN"/>
    </w:rPr>
  </w:style>
  <w:style w:type="character" w:styleId="Hyperlink">
    <w:name w:val="Hyperlink"/>
    <w:unhideWhenUsed/>
    <w:rsid w:val="009F7733"/>
    <w:rPr>
      <w:color w:val="000080"/>
      <w:u w:val="single"/>
    </w:rPr>
  </w:style>
  <w:style w:type="paragraph" w:styleId="Textkrper">
    <w:name w:val="Body Text"/>
    <w:basedOn w:val="Standard"/>
    <w:link w:val="TextkrperZchn"/>
    <w:semiHidden/>
    <w:unhideWhenUsed/>
    <w:rsid w:val="009F7733"/>
    <w:pPr>
      <w:widowControl w:val="0"/>
      <w:suppressAutoHyphens/>
      <w:spacing w:after="120" w:line="240" w:lineRule="auto"/>
    </w:pPr>
    <w:rPr>
      <w:rFonts w:ascii="Times New Roman" w:eastAsia="SimSun" w:hAnsi="Times New Roman" w:cs="Mangal"/>
      <w:kern w:val="2"/>
      <w:sz w:val="24"/>
      <w:szCs w:val="24"/>
      <w:lang w:eastAsia="hi-IN" w:bidi="hi-IN"/>
    </w:rPr>
  </w:style>
  <w:style w:type="character" w:customStyle="1" w:styleId="TextkrperZchn">
    <w:name w:val="Textkörper Zchn"/>
    <w:basedOn w:val="Absatz-Standardschriftart"/>
    <w:link w:val="Textkrper"/>
    <w:semiHidden/>
    <w:rsid w:val="009F7733"/>
    <w:rPr>
      <w:rFonts w:ascii="Times New Roman" w:eastAsia="SimSun" w:hAnsi="Times New Roman" w:cs="Mangal"/>
      <w:kern w:val="2"/>
      <w:sz w:val="24"/>
      <w:szCs w:val="24"/>
      <w:lang w:eastAsia="hi-IN" w:bidi="hi-IN"/>
    </w:rPr>
  </w:style>
  <w:style w:type="character" w:styleId="Zeilennummer">
    <w:name w:val="line number"/>
    <w:basedOn w:val="Absatz-Standardschriftart"/>
    <w:uiPriority w:val="99"/>
    <w:semiHidden/>
    <w:unhideWhenUsed/>
    <w:rsid w:val="009F7733"/>
  </w:style>
  <w:style w:type="table" w:customStyle="1" w:styleId="HelleSchattierung-Akzent11">
    <w:name w:val="Helle Schattierung - Akzent 11"/>
    <w:basedOn w:val="NormaleTabelle"/>
    <w:uiPriority w:val="60"/>
    <w:rsid w:val="007F27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Untertitel">
    <w:name w:val="Subtitle"/>
    <w:basedOn w:val="Standard"/>
    <w:next w:val="Standard"/>
    <w:link w:val="UntertitelZchn"/>
    <w:uiPriority w:val="11"/>
    <w:qFormat/>
    <w:rsid w:val="007F27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7F27C2"/>
    <w:rPr>
      <w:rFonts w:asciiTheme="majorHAnsi" w:eastAsiaTheme="majorEastAsia" w:hAnsiTheme="majorHAnsi" w:cstheme="majorBidi"/>
      <w:i/>
      <w:iCs/>
      <w:color w:val="4F81BD" w:themeColor="accent1"/>
      <w:spacing w:val="15"/>
      <w:sz w:val="24"/>
      <w:szCs w:val="24"/>
    </w:rPr>
  </w:style>
  <w:style w:type="character" w:styleId="Hervorhebung">
    <w:name w:val="Emphasis"/>
    <w:qFormat/>
    <w:rsid w:val="006B681D"/>
    <w:rPr>
      <w:i/>
      <w:iCs/>
    </w:rPr>
  </w:style>
  <w:style w:type="table" w:customStyle="1" w:styleId="HellesRaster-Akzent11">
    <w:name w:val="Helles Raster - Akzent 11"/>
    <w:basedOn w:val="NormaleTabelle"/>
    <w:uiPriority w:val="62"/>
    <w:rsid w:val="0020272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ittlereListe2-Akzent1">
    <w:name w:val="Medium List 2 Accent 1"/>
    <w:basedOn w:val="NormaleTabelle"/>
    <w:uiPriority w:val="66"/>
    <w:rsid w:val="00D530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tandardWeb">
    <w:name w:val="Normal (Web)"/>
    <w:basedOn w:val="Standard"/>
    <w:uiPriority w:val="99"/>
    <w:semiHidden/>
    <w:unhideWhenUsed/>
    <w:rsid w:val="004F6FC5"/>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Kopfzeile">
    <w:name w:val="header"/>
    <w:basedOn w:val="Standard"/>
    <w:link w:val="KopfzeileZchn"/>
    <w:uiPriority w:val="99"/>
    <w:semiHidden/>
    <w:unhideWhenUsed/>
    <w:rsid w:val="00857C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57CE4"/>
  </w:style>
  <w:style w:type="paragraph" w:styleId="Fuzeile">
    <w:name w:val="footer"/>
    <w:basedOn w:val="Standard"/>
    <w:link w:val="FuzeileZchn"/>
    <w:uiPriority w:val="99"/>
    <w:unhideWhenUsed/>
    <w:rsid w:val="00857C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7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56951">
      <w:bodyDiv w:val="1"/>
      <w:marLeft w:val="0"/>
      <w:marRight w:val="0"/>
      <w:marTop w:val="0"/>
      <w:marBottom w:val="0"/>
      <w:divBdr>
        <w:top w:val="none" w:sz="0" w:space="0" w:color="auto"/>
        <w:left w:val="none" w:sz="0" w:space="0" w:color="auto"/>
        <w:bottom w:val="none" w:sz="0" w:space="0" w:color="auto"/>
        <w:right w:val="none" w:sz="0" w:space="0" w:color="auto"/>
      </w:divBdr>
      <w:divsChild>
        <w:div w:id="1547377973">
          <w:marLeft w:val="547"/>
          <w:marRight w:val="0"/>
          <w:marTop w:val="0"/>
          <w:marBottom w:val="0"/>
          <w:divBdr>
            <w:top w:val="none" w:sz="0" w:space="0" w:color="auto"/>
            <w:left w:val="none" w:sz="0" w:space="0" w:color="auto"/>
            <w:bottom w:val="none" w:sz="0" w:space="0" w:color="auto"/>
            <w:right w:val="none" w:sz="0" w:space="0" w:color="auto"/>
          </w:divBdr>
        </w:div>
      </w:divsChild>
    </w:div>
    <w:div w:id="258754146">
      <w:bodyDiv w:val="1"/>
      <w:marLeft w:val="0"/>
      <w:marRight w:val="0"/>
      <w:marTop w:val="0"/>
      <w:marBottom w:val="0"/>
      <w:divBdr>
        <w:top w:val="none" w:sz="0" w:space="0" w:color="auto"/>
        <w:left w:val="none" w:sz="0" w:space="0" w:color="auto"/>
        <w:bottom w:val="none" w:sz="0" w:space="0" w:color="auto"/>
        <w:right w:val="none" w:sz="0" w:space="0" w:color="auto"/>
      </w:divBdr>
      <w:divsChild>
        <w:div w:id="455878726">
          <w:marLeft w:val="547"/>
          <w:marRight w:val="0"/>
          <w:marTop w:val="0"/>
          <w:marBottom w:val="0"/>
          <w:divBdr>
            <w:top w:val="none" w:sz="0" w:space="0" w:color="auto"/>
            <w:left w:val="none" w:sz="0" w:space="0" w:color="auto"/>
            <w:bottom w:val="none" w:sz="0" w:space="0" w:color="auto"/>
            <w:right w:val="none" w:sz="0" w:space="0" w:color="auto"/>
          </w:divBdr>
        </w:div>
      </w:divsChild>
    </w:div>
    <w:div w:id="581723872">
      <w:bodyDiv w:val="1"/>
      <w:marLeft w:val="0"/>
      <w:marRight w:val="0"/>
      <w:marTop w:val="0"/>
      <w:marBottom w:val="0"/>
      <w:divBdr>
        <w:top w:val="none" w:sz="0" w:space="0" w:color="auto"/>
        <w:left w:val="none" w:sz="0" w:space="0" w:color="auto"/>
        <w:bottom w:val="none" w:sz="0" w:space="0" w:color="auto"/>
        <w:right w:val="none" w:sz="0" w:space="0" w:color="auto"/>
      </w:divBdr>
    </w:div>
    <w:div w:id="1072695847">
      <w:bodyDiv w:val="1"/>
      <w:marLeft w:val="0"/>
      <w:marRight w:val="0"/>
      <w:marTop w:val="0"/>
      <w:marBottom w:val="0"/>
      <w:divBdr>
        <w:top w:val="none" w:sz="0" w:space="0" w:color="auto"/>
        <w:left w:val="none" w:sz="0" w:space="0" w:color="auto"/>
        <w:bottom w:val="none" w:sz="0" w:space="0" w:color="auto"/>
        <w:right w:val="none" w:sz="0" w:space="0" w:color="auto"/>
      </w:divBdr>
    </w:div>
    <w:div w:id="1880822379">
      <w:bodyDiv w:val="1"/>
      <w:marLeft w:val="0"/>
      <w:marRight w:val="0"/>
      <w:marTop w:val="0"/>
      <w:marBottom w:val="0"/>
      <w:divBdr>
        <w:top w:val="none" w:sz="0" w:space="0" w:color="auto"/>
        <w:left w:val="none" w:sz="0" w:space="0" w:color="auto"/>
        <w:bottom w:val="none" w:sz="0" w:space="0" w:color="auto"/>
        <w:right w:val="none" w:sz="0" w:space="0" w:color="auto"/>
      </w:divBdr>
    </w:div>
    <w:div w:id="209415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oleObject" Target="embeddings/oleObject2.bin"/><Relationship Id="rId26" Type="http://schemas.openxmlformats.org/officeDocument/2006/relationships/image" Target="media/image50.png"/><Relationship Id="rId3" Type="http://schemas.openxmlformats.org/officeDocument/2006/relationships/styles" Target="styles.xml"/><Relationship Id="rId21" Type="http://schemas.openxmlformats.org/officeDocument/2006/relationships/hyperlink" Target="http://www.canalplus.fr/c-divertissement/pid1784-c-les-guignols.html?vid=927610" TargetMode="External"/><Relationship Id="rId34" Type="http://schemas.openxmlformats.org/officeDocument/2006/relationships/oleObject" Target="embeddings/oleObject11.bin"/><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3.emf"/><Relationship Id="rId25" Type="http://schemas.openxmlformats.org/officeDocument/2006/relationships/image" Target="media/image5.png"/><Relationship Id="rId33" Type="http://schemas.openxmlformats.org/officeDocument/2006/relationships/oleObject" Target="embeddings/oleObject10.bin"/><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http://www.gala.fr/l_actu/news_de_stars/franck_ribery_ma_conversion_a_l_islam_a_gene_beaucoup_de_personnes_248327" TargetMode="External"/><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oleObject" Target="embeddings/oleObject4.bin"/><Relationship Id="rId32" Type="http://schemas.openxmlformats.org/officeDocument/2006/relationships/oleObject" Target="embeddings/oleObject9.bin"/><Relationship Id="rId37" Type="http://schemas.microsoft.com/office/2011/relationships/people" Target="people.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image" Target="media/image4.wmf"/><Relationship Id="rId28" Type="http://schemas.openxmlformats.org/officeDocument/2006/relationships/image" Target="media/image6.emf"/><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1.xml"/><Relationship Id="rId31" Type="http://schemas.openxmlformats.org/officeDocument/2006/relationships/oleObject" Target="embeddings/oleObject8.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diagramColors" Target="diagrams/colors1.xml"/><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462B68-716E-4948-88B4-643075295A2E}" type="doc">
      <dgm:prSet loTypeId="urn:microsoft.com/office/officeart/2005/8/layout/chevron2" loCatId="list" qsTypeId="urn:microsoft.com/office/officeart/2005/8/quickstyle/simple1" qsCatId="simple" csTypeId="urn:microsoft.com/office/officeart/2005/8/colors/colorful4" csCatId="colorful" phldr="1"/>
      <dgm:spPr/>
      <dgm:t>
        <a:bodyPr/>
        <a:lstStyle/>
        <a:p>
          <a:endParaRPr lang="de-DE"/>
        </a:p>
      </dgm:t>
    </dgm:pt>
    <dgm:pt modelId="{94DD6E8A-C7A0-483A-A29B-28941DE39040}">
      <dgm:prSet phldrT="[Text]"/>
      <dgm:spPr/>
      <dgm:t>
        <a:bodyPr/>
        <a:lstStyle/>
        <a:p>
          <a:r>
            <a:rPr lang="en-US" b="1"/>
            <a:t>Etape no. 1:</a:t>
          </a:r>
          <a:endParaRPr lang="de-DE"/>
        </a:p>
      </dgm:t>
    </dgm:pt>
    <dgm:pt modelId="{E0159A0A-80D6-46BC-A77C-9EE7482D47D2}" type="parTrans" cxnId="{1966224D-A488-43B9-BE1A-4EAEAF2A468D}">
      <dgm:prSet/>
      <dgm:spPr/>
      <dgm:t>
        <a:bodyPr/>
        <a:lstStyle/>
        <a:p>
          <a:endParaRPr lang="de-DE"/>
        </a:p>
      </dgm:t>
    </dgm:pt>
    <dgm:pt modelId="{F3D9DE73-AF59-4D9F-8F9C-9048A86DA5D4}" type="sibTrans" cxnId="{1966224D-A488-43B9-BE1A-4EAEAF2A468D}">
      <dgm:prSet/>
      <dgm:spPr/>
      <dgm:t>
        <a:bodyPr/>
        <a:lstStyle/>
        <a:p>
          <a:endParaRPr lang="de-DE"/>
        </a:p>
      </dgm:t>
    </dgm:pt>
    <dgm:pt modelId="{4B8B6E6E-96DA-4A20-8DB9-245E1E6C3C0A}">
      <dgm:prSet phldrT="[Text]"/>
      <dgm:spPr/>
      <dgm:t>
        <a:bodyPr/>
        <a:lstStyle/>
        <a:p>
          <a:r>
            <a:rPr lang="en-US" b="1"/>
            <a:t>Etape no. 2:</a:t>
          </a:r>
          <a:r>
            <a:rPr lang="en-US"/>
            <a:t> </a:t>
          </a:r>
          <a:endParaRPr lang="de-DE"/>
        </a:p>
      </dgm:t>
    </dgm:pt>
    <dgm:pt modelId="{6A855B14-2362-455C-BA26-4B909E0050E2}" type="parTrans" cxnId="{132946B5-D025-464D-8CE9-574BA398C35C}">
      <dgm:prSet/>
      <dgm:spPr/>
      <dgm:t>
        <a:bodyPr/>
        <a:lstStyle/>
        <a:p>
          <a:endParaRPr lang="de-DE"/>
        </a:p>
      </dgm:t>
    </dgm:pt>
    <dgm:pt modelId="{F026A550-81CF-4964-B96B-0E624AA5037A}" type="sibTrans" cxnId="{132946B5-D025-464D-8CE9-574BA398C35C}">
      <dgm:prSet/>
      <dgm:spPr/>
      <dgm:t>
        <a:bodyPr/>
        <a:lstStyle/>
        <a:p>
          <a:endParaRPr lang="de-DE"/>
        </a:p>
      </dgm:t>
    </dgm:pt>
    <dgm:pt modelId="{7A66BB9D-6244-4347-AF18-C039866A3956}">
      <dgm:prSet phldrT="[Text]"/>
      <dgm:spPr/>
      <dgm:t>
        <a:bodyPr/>
        <a:lstStyle/>
        <a:p>
          <a:r>
            <a:rPr lang="en-US" b="1"/>
            <a:t>Etape no. 3:</a:t>
          </a:r>
          <a:r>
            <a:rPr lang="en-US"/>
            <a:t> </a:t>
          </a:r>
          <a:endParaRPr lang="de-DE"/>
        </a:p>
      </dgm:t>
    </dgm:pt>
    <dgm:pt modelId="{F80E06A9-2C04-4175-A6ED-53A480696719}" type="parTrans" cxnId="{0275FD0D-6EF5-4420-AC4A-0A27A7320BBB}">
      <dgm:prSet/>
      <dgm:spPr/>
      <dgm:t>
        <a:bodyPr/>
        <a:lstStyle/>
        <a:p>
          <a:endParaRPr lang="de-DE"/>
        </a:p>
      </dgm:t>
    </dgm:pt>
    <dgm:pt modelId="{A74B6DAE-F636-4889-BBBE-3F58FC2DC57E}" type="sibTrans" cxnId="{0275FD0D-6EF5-4420-AC4A-0A27A7320BBB}">
      <dgm:prSet/>
      <dgm:spPr/>
      <dgm:t>
        <a:bodyPr/>
        <a:lstStyle/>
        <a:p>
          <a:endParaRPr lang="de-DE"/>
        </a:p>
      </dgm:t>
    </dgm:pt>
    <dgm:pt modelId="{B4C9BCD9-1CB4-4136-B154-ECE5673ADE5B}">
      <dgm:prSet/>
      <dgm:spPr/>
      <dgm:t>
        <a:bodyPr/>
        <a:lstStyle/>
        <a:p>
          <a:r>
            <a:rPr lang="en-US" b="1"/>
            <a:t>Etape no. 4:</a:t>
          </a:r>
          <a:endParaRPr lang="de-DE"/>
        </a:p>
      </dgm:t>
    </dgm:pt>
    <dgm:pt modelId="{F9A35C12-8E58-4B45-8322-963803BCC1DC}" type="parTrans" cxnId="{3A2F80D4-3EA9-4716-9E71-B850AA6872C7}">
      <dgm:prSet/>
      <dgm:spPr/>
      <dgm:t>
        <a:bodyPr/>
        <a:lstStyle/>
        <a:p>
          <a:endParaRPr lang="de-DE"/>
        </a:p>
      </dgm:t>
    </dgm:pt>
    <dgm:pt modelId="{2C954780-EDC6-42BF-8E72-DE668125CDB1}" type="sibTrans" cxnId="{3A2F80D4-3EA9-4716-9E71-B850AA6872C7}">
      <dgm:prSet/>
      <dgm:spPr/>
      <dgm:t>
        <a:bodyPr/>
        <a:lstStyle/>
        <a:p>
          <a:endParaRPr lang="de-DE"/>
        </a:p>
      </dgm:t>
    </dgm:pt>
    <dgm:pt modelId="{7C35D539-181F-4F94-8F2E-40447B96323E}">
      <dgm:prSet custT="1"/>
      <dgm:spPr/>
      <dgm:t>
        <a:bodyPr/>
        <a:lstStyle/>
        <a:p>
          <a:r>
            <a:rPr lang="en-US" sz="1100"/>
            <a:t>lire et comprendre un texte français sur la perception de Ribéry en France</a:t>
          </a:r>
          <a:endParaRPr lang="de-DE" sz="1100"/>
        </a:p>
      </dgm:t>
    </dgm:pt>
    <dgm:pt modelId="{A46FA711-E89B-44B0-8EE1-B900F63CD7DA}" type="parTrans" cxnId="{72CF6808-C23E-4032-A942-38C2AFFFA866}">
      <dgm:prSet/>
      <dgm:spPr/>
      <dgm:t>
        <a:bodyPr/>
        <a:lstStyle/>
        <a:p>
          <a:endParaRPr lang="de-DE"/>
        </a:p>
      </dgm:t>
    </dgm:pt>
    <dgm:pt modelId="{C1D0C0CA-8725-4340-B959-BE18210BA3E4}" type="sibTrans" cxnId="{72CF6808-C23E-4032-A942-38C2AFFFA866}">
      <dgm:prSet/>
      <dgm:spPr/>
      <dgm:t>
        <a:bodyPr/>
        <a:lstStyle/>
        <a:p>
          <a:endParaRPr lang="de-DE"/>
        </a:p>
      </dgm:t>
    </dgm:pt>
    <dgm:pt modelId="{856F63C4-A67B-4627-BCCC-5B23B2A8BF46}">
      <dgm:prSet custT="1"/>
      <dgm:spPr/>
      <dgm:t>
        <a:bodyPr/>
        <a:lstStyle/>
        <a:p>
          <a:r>
            <a:rPr lang="en-US" sz="1100"/>
            <a:t>lire un texte allemand sur la perception de Ribéry en Allemagne</a:t>
          </a:r>
          <a:endParaRPr lang="de-DE" sz="1100"/>
        </a:p>
      </dgm:t>
    </dgm:pt>
    <dgm:pt modelId="{6F042007-9291-45BC-A6D6-D9F8066F3F22}" type="parTrans" cxnId="{6E8A1280-8A74-43CD-AC5F-A2670AB1BACD}">
      <dgm:prSet/>
      <dgm:spPr/>
      <dgm:t>
        <a:bodyPr/>
        <a:lstStyle/>
        <a:p>
          <a:endParaRPr lang="de-DE"/>
        </a:p>
      </dgm:t>
    </dgm:pt>
    <dgm:pt modelId="{EDA87D9B-58B0-4D15-BB05-C0312825E3DE}" type="sibTrans" cxnId="{6E8A1280-8A74-43CD-AC5F-A2670AB1BACD}">
      <dgm:prSet/>
      <dgm:spPr/>
      <dgm:t>
        <a:bodyPr/>
        <a:lstStyle/>
        <a:p>
          <a:endParaRPr lang="de-DE"/>
        </a:p>
      </dgm:t>
    </dgm:pt>
    <dgm:pt modelId="{7A246407-F5BE-4CAE-BC0C-9EBB2BA3BF0D}">
      <dgm:prSet custT="1"/>
      <dgm:spPr/>
      <dgm:t>
        <a:bodyPr/>
        <a:lstStyle/>
        <a:p>
          <a:r>
            <a:rPr lang="en-US" sz="1100"/>
            <a:t>souligner toutes les informations relatives à Ribéry dans le texte allemand</a:t>
          </a:r>
          <a:endParaRPr lang="de-DE" sz="1100"/>
        </a:p>
      </dgm:t>
    </dgm:pt>
    <dgm:pt modelId="{7A4A3330-A004-4B1E-AE39-E1F52751B2FD}" type="parTrans" cxnId="{2E1BD542-CB65-4574-B222-372E96E1F0F2}">
      <dgm:prSet/>
      <dgm:spPr/>
      <dgm:t>
        <a:bodyPr/>
        <a:lstStyle/>
        <a:p>
          <a:endParaRPr lang="de-DE"/>
        </a:p>
      </dgm:t>
    </dgm:pt>
    <dgm:pt modelId="{EED875CD-F6E7-4D68-8213-A7B4801CB2CE}" type="sibTrans" cxnId="{2E1BD542-CB65-4574-B222-372E96E1F0F2}">
      <dgm:prSet/>
      <dgm:spPr/>
      <dgm:t>
        <a:bodyPr/>
        <a:lstStyle/>
        <a:p>
          <a:endParaRPr lang="de-DE"/>
        </a:p>
      </dgm:t>
    </dgm:pt>
    <dgm:pt modelId="{B7B4E93C-9FE4-41EA-AD5D-98F41C7FDC62}">
      <dgm:prSet custT="1"/>
      <dgm:spPr/>
      <dgm:t>
        <a:bodyPr/>
        <a:lstStyle/>
        <a:p>
          <a:r>
            <a:rPr lang="en-US" sz="1100"/>
            <a:t>choisir les informations nécessaires pour votre ami/e</a:t>
          </a:r>
          <a:endParaRPr lang="de-DE" sz="1100"/>
        </a:p>
      </dgm:t>
    </dgm:pt>
    <dgm:pt modelId="{667AB387-85DD-4CB7-9E35-3DE2D798804E}" type="parTrans" cxnId="{7A733BB1-3D4A-44E0-A16A-13602D2FA91A}">
      <dgm:prSet/>
      <dgm:spPr/>
      <dgm:t>
        <a:bodyPr/>
        <a:lstStyle/>
        <a:p>
          <a:endParaRPr lang="de-DE"/>
        </a:p>
      </dgm:t>
    </dgm:pt>
    <dgm:pt modelId="{A1F7C46D-3E03-464A-B066-117D0A03552A}" type="sibTrans" cxnId="{7A733BB1-3D4A-44E0-A16A-13602D2FA91A}">
      <dgm:prSet/>
      <dgm:spPr/>
      <dgm:t>
        <a:bodyPr/>
        <a:lstStyle/>
        <a:p>
          <a:endParaRPr lang="de-DE"/>
        </a:p>
      </dgm:t>
    </dgm:pt>
    <dgm:pt modelId="{B2555C92-E08D-4004-881E-C5E1B8E4D82D}">
      <dgm:prSet/>
      <dgm:spPr/>
      <dgm:t>
        <a:bodyPr/>
        <a:lstStyle/>
        <a:p>
          <a:r>
            <a:rPr lang="en-US" b="1"/>
            <a:t>Etape no. 5:</a:t>
          </a:r>
          <a:endParaRPr lang="de-DE"/>
        </a:p>
      </dgm:t>
    </dgm:pt>
    <dgm:pt modelId="{C0633ED3-33EE-45A4-8E60-961BF180A687}" type="parTrans" cxnId="{26D5D7F2-597D-485A-8271-85C02068798B}">
      <dgm:prSet/>
      <dgm:spPr/>
      <dgm:t>
        <a:bodyPr/>
        <a:lstStyle/>
        <a:p>
          <a:endParaRPr lang="de-DE"/>
        </a:p>
      </dgm:t>
    </dgm:pt>
    <dgm:pt modelId="{6C4FD7D2-9D1A-4DAE-87A2-0AE9341E71CE}" type="sibTrans" cxnId="{26D5D7F2-597D-485A-8271-85C02068798B}">
      <dgm:prSet/>
      <dgm:spPr/>
      <dgm:t>
        <a:bodyPr/>
        <a:lstStyle/>
        <a:p>
          <a:endParaRPr lang="de-DE"/>
        </a:p>
      </dgm:t>
    </dgm:pt>
    <dgm:pt modelId="{EC947AFC-4045-4A51-9556-4184BFF40FA2}">
      <dgm:prSet custT="1"/>
      <dgm:spPr/>
      <dgm:t>
        <a:bodyPr/>
        <a:lstStyle/>
        <a:p>
          <a:r>
            <a:rPr lang="de-DE" sz="1100"/>
            <a:t>rappeler et systématiser le vocabulaire thématique à l’aide du texte français</a:t>
          </a:r>
          <a:r>
            <a:rPr lang="de-DE" sz="1100" i="1"/>
            <a:t> </a:t>
          </a:r>
          <a:endParaRPr lang="de-DE" sz="1100"/>
        </a:p>
      </dgm:t>
    </dgm:pt>
    <dgm:pt modelId="{30EEBC20-1F9C-49FF-BB87-4B2076D47D6D}" type="parTrans" cxnId="{7A8ACE0D-B2E4-403D-816B-C26B10181F92}">
      <dgm:prSet/>
      <dgm:spPr/>
      <dgm:t>
        <a:bodyPr/>
        <a:lstStyle/>
        <a:p>
          <a:endParaRPr lang="de-DE"/>
        </a:p>
      </dgm:t>
    </dgm:pt>
    <dgm:pt modelId="{0039AE72-4AFD-4D50-A4A1-3C24CE48C761}" type="sibTrans" cxnId="{7A8ACE0D-B2E4-403D-816B-C26B10181F92}">
      <dgm:prSet/>
      <dgm:spPr/>
      <dgm:t>
        <a:bodyPr/>
        <a:lstStyle/>
        <a:p>
          <a:endParaRPr lang="de-DE"/>
        </a:p>
      </dgm:t>
    </dgm:pt>
    <dgm:pt modelId="{A1034C16-41DA-49DF-8177-78B2F11BA77B}">
      <dgm:prSet/>
      <dgm:spPr/>
      <dgm:t>
        <a:bodyPr/>
        <a:lstStyle/>
        <a:p>
          <a:r>
            <a:rPr lang="en-US" b="1"/>
            <a:t>Etape no. 6:</a:t>
          </a:r>
          <a:r>
            <a:rPr lang="en-US"/>
            <a:t> </a:t>
          </a:r>
          <a:endParaRPr lang="de-DE"/>
        </a:p>
      </dgm:t>
    </dgm:pt>
    <dgm:pt modelId="{401A6C8C-B68E-4972-94D0-7351C77680F9}" type="parTrans" cxnId="{B722FCB6-53B0-4DE7-8A56-EA124E8B1989}">
      <dgm:prSet/>
      <dgm:spPr/>
      <dgm:t>
        <a:bodyPr/>
        <a:lstStyle/>
        <a:p>
          <a:endParaRPr lang="de-DE"/>
        </a:p>
      </dgm:t>
    </dgm:pt>
    <dgm:pt modelId="{920D28AF-CA2B-44C0-A69C-DE40550F6AF5}" type="sibTrans" cxnId="{B722FCB6-53B0-4DE7-8A56-EA124E8B1989}">
      <dgm:prSet/>
      <dgm:spPr/>
      <dgm:t>
        <a:bodyPr/>
        <a:lstStyle/>
        <a:p>
          <a:endParaRPr lang="de-DE"/>
        </a:p>
      </dgm:t>
    </dgm:pt>
    <dgm:pt modelId="{FDD5F0F0-86A3-42E5-ABD1-33443EFE9D77}">
      <dgm:prSet custT="1"/>
      <dgm:spPr/>
      <dgm:t>
        <a:bodyPr/>
        <a:lstStyle/>
        <a:p>
          <a:r>
            <a:rPr lang="en-US" sz="1100"/>
            <a:t>écrire une première esquisse d’un mél à votre ami/e</a:t>
          </a:r>
          <a:endParaRPr lang="de-DE" sz="1100"/>
        </a:p>
      </dgm:t>
    </dgm:pt>
    <dgm:pt modelId="{B169740F-9575-4096-945E-B94037D534D4}" type="parTrans" cxnId="{A0C2D907-622A-44B2-8580-4828C1E2BB89}">
      <dgm:prSet/>
      <dgm:spPr/>
      <dgm:t>
        <a:bodyPr/>
        <a:lstStyle/>
        <a:p>
          <a:endParaRPr lang="de-DE"/>
        </a:p>
      </dgm:t>
    </dgm:pt>
    <dgm:pt modelId="{12FB2C3A-4242-4BB0-9660-B507932546B2}" type="sibTrans" cxnId="{A0C2D907-622A-44B2-8580-4828C1E2BB89}">
      <dgm:prSet/>
      <dgm:spPr/>
      <dgm:t>
        <a:bodyPr/>
        <a:lstStyle/>
        <a:p>
          <a:endParaRPr lang="de-DE"/>
        </a:p>
      </dgm:t>
    </dgm:pt>
    <dgm:pt modelId="{B4F11E90-899E-4D3E-A164-832EFF8D18C0}">
      <dgm:prSet/>
      <dgm:spPr/>
      <dgm:t>
        <a:bodyPr/>
        <a:lstStyle/>
        <a:p>
          <a:r>
            <a:rPr lang="en-US" b="1"/>
            <a:t>Etape no. 7:</a:t>
          </a:r>
          <a:r>
            <a:rPr lang="en-US"/>
            <a:t> </a:t>
          </a:r>
          <a:endParaRPr lang="de-DE"/>
        </a:p>
      </dgm:t>
    </dgm:pt>
    <dgm:pt modelId="{1FF96AAB-73B1-43B0-A74C-F7FBBA2B6B3A}" type="parTrans" cxnId="{5CEE4897-DD5D-4EA1-90C9-2ACC2AFCD274}">
      <dgm:prSet/>
      <dgm:spPr/>
      <dgm:t>
        <a:bodyPr/>
        <a:lstStyle/>
        <a:p>
          <a:endParaRPr lang="de-DE"/>
        </a:p>
      </dgm:t>
    </dgm:pt>
    <dgm:pt modelId="{B20FAE89-17A5-435A-B1B5-1BD8525B3143}" type="sibTrans" cxnId="{5CEE4897-DD5D-4EA1-90C9-2ACC2AFCD274}">
      <dgm:prSet/>
      <dgm:spPr/>
      <dgm:t>
        <a:bodyPr/>
        <a:lstStyle/>
        <a:p>
          <a:endParaRPr lang="de-DE"/>
        </a:p>
      </dgm:t>
    </dgm:pt>
    <dgm:pt modelId="{17904365-F913-49E5-826B-8BEA00E5C48E}">
      <dgm:prSet custT="1"/>
      <dgm:spPr/>
      <dgm:t>
        <a:bodyPr/>
        <a:lstStyle/>
        <a:p>
          <a:r>
            <a:rPr lang="en-US" sz="1100"/>
            <a:t>retravailler votre email (structure et contenu)</a:t>
          </a:r>
          <a:endParaRPr lang="de-DE" sz="1100"/>
        </a:p>
      </dgm:t>
    </dgm:pt>
    <dgm:pt modelId="{2B4B5580-B05D-4D58-94A8-21A6584D81F1}" type="parTrans" cxnId="{C4ED8245-4266-46E3-A512-1ADD0BB30507}">
      <dgm:prSet/>
      <dgm:spPr/>
      <dgm:t>
        <a:bodyPr/>
        <a:lstStyle/>
        <a:p>
          <a:endParaRPr lang="de-DE"/>
        </a:p>
      </dgm:t>
    </dgm:pt>
    <dgm:pt modelId="{87CCAC51-F15A-4DF3-94F8-02BE3826ADF1}" type="sibTrans" cxnId="{C4ED8245-4266-46E3-A512-1ADD0BB30507}">
      <dgm:prSet/>
      <dgm:spPr/>
      <dgm:t>
        <a:bodyPr/>
        <a:lstStyle/>
        <a:p>
          <a:endParaRPr lang="de-DE"/>
        </a:p>
      </dgm:t>
    </dgm:pt>
    <dgm:pt modelId="{10FDFCF4-83F4-4082-B894-EC87E9D2830A}" type="pres">
      <dgm:prSet presAssocID="{55462B68-716E-4948-88B4-643075295A2E}" presName="linearFlow" presStyleCnt="0">
        <dgm:presLayoutVars>
          <dgm:dir/>
          <dgm:animLvl val="lvl"/>
          <dgm:resizeHandles val="exact"/>
        </dgm:presLayoutVars>
      </dgm:prSet>
      <dgm:spPr/>
      <dgm:t>
        <a:bodyPr/>
        <a:lstStyle/>
        <a:p>
          <a:endParaRPr lang="de-DE"/>
        </a:p>
      </dgm:t>
    </dgm:pt>
    <dgm:pt modelId="{27529CDB-CF94-4BE4-8939-14D49CD579FB}" type="pres">
      <dgm:prSet presAssocID="{94DD6E8A-C7A0-483A-A29B-28941DE39040}" presName="composite" presStyleCnt="0"/>
      <dgm:spPr/>
    </dgm:pt>
    <dgm:pt modelId="{204BE514-CE60-4D7B-A9AD-8C85EE43AD47}" type="pres">
      <dgm:prSet presAssocID="{94DD6E8A-C7A0-483A-A29B-28941DE39040}" presName="parentText" presStyleLbl="alignNode1" presStyleIdx="0" presStyleCnt="7">
        <dgm:presLayoutVars>
          <dgm:chMax val="1"/>
          <dgm:bulletEnabled val="1"/>
        </dgm:presLayoutVars>
      </dgm:prSet>
      <dgm:spPr/>
      <dgm:t>
        <a:bodyPr/>
        <a:lstStyle/>
        <a:p>
          <a:endParaRPr lang="de-DE"/>
        </a:p>
      </dgm:t>
    </dgm:pt>
    <dgm:pt modelId="{BB8243E5-4648-4634-99CC-BB5BC5A46779}" type="pres">
      <dgm:prSet presAssocID="{94DD6E8A-C7A0-483A-A29B-28941DE39040}" presName="descendantText" presStyleLbl="alignAcc1" presStyleIdx="0" presStyleCnt="7">
        <dgm:presLayoutVars>
          <dgm:bulletEnabled val="1"/>
        </dgm:presLayoutVars>
      </dgm:prSet>
      <dgm:spPr/>
      <dgm:t>
        <a:bodyPr/>
        <a:lstStyle/>
        <a:p>
          <a:endParaRPr lang="de-DE"/>
        </a:p>
      </dgm:t>
    </dgm:pt>
    <dgm:pt modelId="{787ABBFD-3C39-4A14-B1A2-D15392C9F48F}" type="pres">
      <dgm:prSet presAssocID="{F3D9DE73-AF59-4D9F-8F9C-9048A86DA5D4}" presName="sp" presStyleCnt="0"/>
      <dgm:spPr/>
    </dgm:pt>
    <dgm:pt modelId="{2CC7A97A-5F29-43D2-85B6-3FD1C5A08110}" type="pres">
      <dgm:prSet presAssocID="{4B8B6E6E-96DA-4A20-8DB9-245E1E6C3C0A}" presName="composite" presStyleCnt="0"/>
      <dgm:spPr/>
    </dgm:pt>
    <dgm:pt modelId="{7DBF12CF-BDCE-4243-B4DD-239B74953F5F}" type="pres">
      <dgm:prSet presAssocID="{4B8B6E6E-96DA-4A20-8DB9-245E1E6C3C0A}" presName="parentText" presStyleLbl="alignNode1" presStyleIdx="1" presStyleCnt="7">
        <dgm:presLayoutVars>
          <dgm:chMax val="1"/>
          <dgm:bulletEnabled val="1"/>
        </dgm:presLayoutVars>
      </dgm:prSet>
      <dgm:spPr/>
      <dgm:t>
        <a:bodyPr/>
        <a:lstStyle/>
        <a:p>
          <a:endParaRPr lang="de-DE"/>
        </a:p>
      </dgm:t>
    </dgm:pt>
    <dgm:pt modelId="{A67A805C-327A-4E35-A8B9-8F6E200F8AD5}" type="pres">
      <dgm:prSet presAssocID="{4B8B6E6E-96DA-4A20-8DB9-245E1E6C3C0A}" presName="descendantText" presStyleLbl="alignAcc1" presStyleIdx="1" presStyleCnt="7">
        <dgm:presLayoutVars>
          <dgm:bulletEnabled val="1"/>
        </dgm:presLayoutVars>
      </dgm:prSet>
      <dgm:spPr/>
      <dgm:t>
        <a:bodyPr/>
        <a:lstStyle/>
        <a:p>
          <a:endParaRPr lang="de-DE"/>
        </a:p>
      </dgm:t>
    </dgm:pt>
    <dgm:pt modelId="{ED43F610-FE9C-4030-9971-FBB0C9D6190D}" type="pres">
      <dgm:prSet presAssocID="{F026A550-81CF-4964-B96B-0E624AA5037A}" presName="sp" presStyleCnt="0"/>
      <dgm:spPr/>
    </dgm:pt>
    <dgm:pt modelId="{397A114B-8D6C-40F6-8B38-77778FFD2DEA}" type="pres">
      <dgm:prSet presAssocID="{7A66BB9D-6244-4347-AF18-C039866A3956}" presName="composite" presStyleCnt="0"/>
      <dgm:spPr/>
    </dgm:pt>
    <dgm:pt modelId="{C99365F8-F977-4EAB-925A-6FF80A8AFD09}" type="pres">
      <dgm:prSet presAssocID="{7A66BB9D-6244-4347-AF18-C039866A3956}" presName="parentText" presStyleLbl="alignNode1" presStyleIdx="2" presStyleCnt="7">
        <dgm:presLayoutVars>
          <dgm:chMax val="1"/>
          <dgm:bulletEnabled val="1"/>
        </dgm:presLayoutVars>
      </dgm:prSet>
      <dgm:spPr/>
      <dgm:t>
        <a:bodyPr/>
        <a:lstStyle/>
        <a:p>
          <a:endParaRPr lang="de-DE"/>
        </a:p>
      </dgm:t>
    </dgm:pt>
    <dgm:pt modelId="{A516414A-3159-40B5-823A-CEFD745C3DEB}" type="pres">
      <dgm:prSet presAssocID="{7A66BB9D-6244-4347-AF18-C039866A3956}" presName="descendantText" presStyleLbl="alignAcc1" presStyleIdx="2" presStyleCnt="7" custLinFactNeighborX="0">
        <dgm:presLayoutVars>
          <dgm:bulletEnabled val="1"/>
        </dgm:presLayoutVars>
      </dgm:prSet>
      <dgm:spPr/>
      <dgm:t>
        <a:bodyPr/>
        <a:lstStyle/>
        <a:p>
          <a:endParaRPr lang="de-DE"/>
        </a:p>
      </dgm:t>
    </dgm:pt>
    <dgm:pt modelId="{186B9AFA-8660-4AF0-849A-0D0BB076B870}" type="pres">
      <dgm:prSet presAssocID="{A74B6DAE-F636-4889-BBBE-3F58FC2DC57E}" presName="sp" presStyleCnt="0"/>
      <dgm:spPr/>
    </dgm:pt>
    <dgm:pt modelId="{06944E43-C75F-445D-86B4-574499646F36}" type="pres">
      <dgm:prSet presAssocID="{B4C9BCD9-1CB4-4136-B154-ECE5673ADE5B}" presName="composite" presStyleCnt="0"/>
      <dgm:spPr/>
    </dgm:pt>
    <dgm:pt modelId="{598F0510-EE02-45C1-B251-E1F676D6E81C}" type="pres">
      <dgm:prSet presAssocID="{B4C9BCD9-1CB4-4136-B154-ECE5673ADE5B}" presName="parentText" presStyleLbl="alignNode1" presStyleIdx="3" presStyleCnt="7">
        <dgm:presLayoutVars>
          <dgm:chMax val="1"/>
          <dgm:bulletEnabled val="1"/>
        </dgm:presLayoutVars>
      </dgm:prSet>
      <dgm:spPr/>
      <dgm:t>
        <a:bodyPr/>
        <a:lstStyle/>
        <a:p>
          <a:endParaRPr lang="de-DE"/>
        </a:p>
      </dgm:t>
    </dgm:pt>
    <dgm:pt modelId="{2E0B42CE-4A41-4681-A411-0AC27DC12ADF}" type="pres">
      <dgm:prSet presAssocID="{B4C9BCD9-1CB4-4136-B154-ECE5673ADE5B}" presName="descendantText" presStyleLbl="alignAcc1" presStyleIdx="3" presStyleCnt="7">
        <dgm:presLayoutVars>
          <dgm:bulletEnabled val="1"/>
        </dgm:presLayoutVars>
      </dgm:prSet>
      <dgm:spPr/>
      <dgm:t>
        <a:bodyPr/>
        <a:lstStyle/>
        <a:p>
          <a:endParaRPr lang="de-DE"/>
        </a:p>
      </dgm:t>
    </dgm:pt>
    <dgm:pt modelId="{B6BFC649-232C-404C-A5A0-5F5608345F8E}" type="pres">
      <dgm:prSet presAssocID="{2C954780-EDC6-42BF-8E72-DE668125CDB1}" presName="sp" presStyleCnt="0"/>
      <dgm:spPr/>
    </dgm:pt>
    <dgm:pt modelId="{2236E991-9089-438B-BCBD-58A128812AD6}" type="pres">
      <dgm:prSet presAssocID="{B2555C92-E08D-4004-881E-C5E1B8E4D82D}" presName="composite" presStyleCnt="0"/>
      <dgm:spPr/>
    </dgm:pt>
    <dgm:pt modelId="{6028E3B5-22D8-4BCB-8625-71454BEF3E19}" type="pres">
      <dgm:prSet presAssocID="{B2555C92-E08D-4004-881E-C5E1B8E4D82D}" presName="parentText" presStyleLbl="alignNode1" presStyleIdx="4" presStyleCnt="7">
        <dgm:presLayoutVars>
          <dgm:chMax val="1"/>
          <dgm:bulletEnabled val="1"/>
        </dgm:presLayoutVars>
      </dgm:prSet>
      <dgm:spPr/>
      <dgm:t>
        <a:bodyPr/>
        <a:lstStyle/>
        <a:p>
          <a:endParaRPr lang="de-DE"/>
        </a:p>
      </dgm:t>
    </dgm:pt>
    <dgm:pt modelId="{AEC20929-700D-4509-A889-848C4FBCEEC5}" type="pres">
      <dgm:prSet presAssocID="{B2555C92-E08D-4004-881E-C5E1B8E4D82D}" presName="descendantText" presStyleLbl="alignAcc1" presStyleIdx="4" presStyleCnt="7">
        <dgm:presLayoutVars>
          <dgm:bulletEnabled val="1"/>
        </dgm:presLayoutVars>
      </dgm:prSet>
      <dgm:spPr/>
      <dgm:t>
        <a:bodyPr/>
        <a:lstStyle/>
        <a:p>
          <a:endParaRPr lang="de-DE"/>
        </a:p>
      </dgm:t>
    </dgm:pt>
    <dgm:pt modelId="{46D9875F-C426-4202-BC13-FBC0DBF8767B}" type="pres">
      <dgm:prSet presAssocID="{6C4FD7D2-9D1A-4DAE-87A2-0AE9341E71CE}" presName="sp" presStyleCnt="0"/>
      <dgm:spPr/>
    </dgm:pt>
    <dgm:pt modelId="{52433327-7725-4C52-A611-8D74E5964558}" type="pres">
      <dgm:prSet presAssocID="{A1034C16-41DA-49DF-8177-78B2F11BA77B}" presName="composite" presStyleCnt="0"/>
      <dgm:spPr/>
    </dgm:pt>
    <dgm:pt modelId="{9BA7C260-3F26-4A04-BDC3-ACF30401B1C5}" type="pres">
      <dgm:prSet presAssocID="{A1034C16-41DA-49DF-8177-78B2F11BA77B}" presName="parentText" presStyleLbl="alignNode1" presStyleIdx="5" presStyleCnt="7">
        <dgm:presLayoutVars>
          <dgm:chMax val="1"/>
          <dgm:bulletEnabled val="1"/>
        </dgm:presLayoutVars>
      </dgm:prSet>
      <dgm:spPr/>
      <dgm:t>
        <a:bodyPr/>
        <a:lstStyle/>
        <a:p>
          <a:endParaRPr lang="de-DE"/>
        </a:p>
      </dgm:t>
    </dgm:pt>
    <dgm:pt modelId="{4FA1B989-DB24-4392-92CE-C0E40CDB7510}" type="pres">
      <dgm:prSet presAssocID="{A1034C16-41DA-49DF-8177-78B2F11BA77B}" presName="descendantText" presStyleLbl="alignAcc1" presStyleIdx="5" presStyleCnt="7">
        <dgm:presLayoutVars>
          <dgm:bulletEnabled val="1"/>
        </dgm:presLayoutVars>
      </dgm:prSet>
      <dgm:spPr/>
      <dgm:t>
        <a:bodyPr/>
        <a:lstStyle/>
        <a:p>
          <a:endParaRPr lang="de-DE"/>
        </a:p>
      </dgm:t>
    </dgm:pt>
    <dgm:pt modelId="{495425FF-7BAF-466C-AE09-A1E12F659915}" type="pres">
      <dgm:prSet presAssocID="{920D28AF-CA2B-44C0-A69C-DE40550F6AF5}" presName="sp" presStyleCnt="0"/>
      <dgm:spPr/>
    </dgm:pt>
    <dgm:pt modelId="{AB1A0690-E41B-4003-93FD-F65277F84BEB}" type="pres">
      <dgm:prSet presAssocID="{B4F11E90-899E-4D3E-A164-832EFF8D18C0}" presName="composite" presStyleCnt="0"/>
      <dgm:spPr/>
    </dgm:pt>
    <dgm:pt modelId="{869FE3AF-EDD9-4CAC-8369-C8D2D6F2BE1E}" type="pres">
      <dgm:prSet presAssocID="{B4F11E90-899E-4D3E-A164-832EFF8D18C0}" presName="parentText" presStyleLbl="alignNode1" presStyleIdx="6" presStyleCnt="7">
        <dgm:presLayoutVars>
          <dgm:chMax val="1"/>
          <dgm:bulletEnabled val="1"/>
        </dgm:presLayoutVars>
      </dgm:prSet>
      <dgm:spPr/>
      <dgm:t>
        <a:bodyPr/>
        <a:lstStyle/>
        <a:p>
          <a:endParaRPr lang="de-DE"/>
        </a:p>
      </dgm:t>
    </dgm:pt>
    <dgm:pt modelId="{24F625CD-23CE-4E7C-91BA-994A27BD7536}" type="pres">
      <dgm:prSet presAssocID="{B4F11E90-899E-4D3E-A164-832EFF8D18C0}" presName="descendantText" presStyleLbl="alignAcc1" presStyleIdx="6" presStyleCnt="7">
        <dgm:presLayoutVars>
          <dgm:bulletEnabled val="1"/>
        </dgm:presLayoutVars>
      </dgm:prSet>
      <dgm:spPr/>
      <dgm:t>
        <a:bodyPr/>
        <a:lstStyle/>
        <a:p>
          <a:endParaRPr lang="de-DE"/>
        </a:p>
      </dgm:t>
    </dgm:pt>
  </dgm:ptLst>
  <dgm:cxnLst>
    <dgm:cxn modelId="{9EDAF8B7-053A-456B-80D4-7F68DC788165}" type="presOf" srcId="{EC947AFC-4045-4A51-9556-4184BFF40FA2}" destId="{AEC20929-700D-4509-A889-848C4FBCEEC5}" srcOrd="0" destOrd="0" presId="urn:microsoft.com/office/officeart/2005/8/layout/chevron2"/>
    <dgm:cxn modelId="{B722FCB6-53B0-4DE7-8A56-EA124E8B1989}" srcId="{55462B68-716E-4948-88B4-643075295A2E}" destId="{A1034C16-41DA-49DF-8177-78B2F11BA77B}" srcOrd="5" destOrd="0" parTransId="{401A6C8C-B68E-4972-94D0-7351C77680F9}" sibTransId="{920D28AF-CA2B-44C0-A69C-DE40550F6AF5}"/>
    <dgm:cxn modelId="{6FDF4F54-0B9A-400C-809D-84BCE3312178}" type="presOf" srcId="{B2555C92-E08D-4004-881E-C5E1B8E4D82D}" destId="{6028E3B5-22D8-4BCB-8625-71454BEF3E19}" srcOrd="0" destOrd="0" presId="urn:microsoft.com/office/officeart/2005/8/layout/chevron2"/>
    <dgm:cxn modelId="{3CCA0EDD-BCFA-4C71-B026-09FD641C089E}" type="presOf" srcId="{B4F11E90-899E-4D3E-A164-832EFF8D18C0}" destId="{869FE3AF-EDD9-4CAC-8369-C8D2D6F2BE1E}" srcOrd="0" destOrd="0" presId="urn:microsoft.com/office/officeart/2005/8/layout/chevron2"/>
    <dgm:cxn modelId="{E644A405-09B0-4477-ADF3-7376B7495847}" type="presOf" srcId="{B7B4E93C-9FE4-41EA-AD5D-98F41C7FDC62}" destId="{2E0B42CE-4A41-4681-A411-0AC27DC12ADF}" srcOrd="0" destOrd="0" presId="urn:microsoft.com/office/officeart/2005/8/layout/chevron2"/>
    <dgm:cxn modelId="{132946B5-D025-464D-8CE9-574BA398C35C}" srcId="{55462B68-716E-4948-88B4-643075295A2E}" destId="{4B8B6E6E-96DA-4A20-8DB9-245E1E6C3C0A}" srcOrd="1" destOrd="0" parTransId="{6A855B14-2362-455C-BA26-4B909E0050E2}" sibTransId="{F026A550-81CF-4964-B96B-0E624AA5037A}"/>
    <dgm:cxn modelId="{2AD75C94-3AD9-4D52-B581-BC9DEB121824}" type="presOf" srcId="{7C35D539-181F-4F94-8F2E-40447B96323E}" destId="{BB8243E5-4648-4634-99CC-BB5BC5A46779}" srcOrd="0" destOrd="0" presId="urn:microsoft.com/office/officeart/2005/8/layout/chevron2"/>
    <dgm:cxn modelId="{6E8A1280-8A74-43CD-AC5F-A2670AB1BACD}" srcId="{4B8B6E6E-96DA-4A20-8DB9-245E1E6C3C0A}" destId="{856F63C4-A67B-4627-BCCC-5B23B2A8BF46}" srcOrd="0" destOrd="0" parTransId="{6F042007-9291-45BC-A6D6-D9F8066F3F22}" sibTransId="{EDA87D9B-58B0-4D15-BB05-C0312825E3DE}"/>
    <dgm:cxn modelId="{1966224D-A488-43B9-BE1A-4EAEAF2A468D}" srcId="{55462B68-716E-4948-88B4-643075295A2E}" destId="{94DD6E8A-C7A0-483A-A29B-28941DE39040}" srcOrd="0" destOrd="0" parTransId="{E0159A0A-80D6-46BC-A77C-9EE7482D47D2}" sibTransId="{F3D9DE73-AF59-4D9F-8F9C-9048A86DA5D4}"/>
    <dgm:cxn modelId="{A0C2D907-622A-44B2-8580-4828C1E2BB89}" srcId="{A1034C16-41DA-49DF-8177-78B2F11BA77B}" destId="{FDD5F0F0-86A3-42E5-ABD1-33443EFE9D77}" srcOrd="0" destOrd="0" parTransId="{B169740F-9575-4096-945E-B94037D534D4}" sibTransId="{12FB2C3A-4242-4BB0-9660-B507932546B2}"/>
    <dgm:cxn modelId="{7A8ACE0D-B2E4-403D-816B-C26B10181F92}" srcId="{B2555C92-E08D-4004-881E-C5E1B8E4D82D}" destId="{EC947AFC-4045-4A51-9556-4184BFF40FA2}" srcOrd="0" destOrd="0" parTransId="{30EEBC20-1F9C-49FF-BB87-4B2076D47D6D}" sibTransId="{0039AE72-4AFD-4D50-A4A1-3C24CE48C761}"/>
    <dgm:cxn modelId="{06E54CCE-6849-4EE2-982B-E1287943E835}" type="presOf" srcId="{7A66BB9D-6244-4347-AF18-C039866A3956}" destId="{C99365F8-F977-4EAB-925A-6FF80A8AFD09}" srcOrd="0" destOrd="0" presId="urn:microsoft.com/office/officeart/2005/8/layout/chevron2"/>
    <dgm:cxn modelId="{90569EB6-8107-45C3-B7B5-2CC4D0534737}" type="presOf" srcId="{7A246407-F5BE-4CAE-BC0C-9EBB2BA3BF0D}" destId="{A516414A-3159-40B5-823A-CEFD745C3DEB}" srcOrd="0" destOrd="0" presId="urn:microsoft.com/office/officeart/2005/8/layout/chevron2"/>
    <dgm:cxn modelId="{920F9023-89D3-4E19-961E-6A34B8658E21}" type="presOf" srcId="{94DD6E8A-C7A0-483A-A29B-28941DE39040}" destId="{204BE514-CE60-4D7B-A9AD-8C85EE43AD47}" srcOrd="0" destOrd="0" presId="urn:microsoft.com/office/officeart/2005/8/layout/chevron2"/>
    <dgm:cxn modelId="{2E1BD542-CB65-4574-B222-372E96E1F0F2}" srcId="{7A66BB9D-6244-4347-AF18-C039866A3956}" destId="{7A246407-F5BE-4CAE-BC0C-9EBB2BA3BF0D}" srcOrd="0" destOrd="0" parTransId="{7A4A3330-A004-4B1E-AE39-E1F52751B2FD}" sibTransId="{EED875CD-F6E7-4D68-8213-A7B4801CB2CE}"/>
    <dgm:cxn modelId="{26D5D7F2-597D-485A-8271-85C02068798B}" srcId="{55462B68-716E-4948-88B4-643075295A2E}" destId="{B2555C92-E08D-4004-881E-C5E1B8E4D82D}" srcOrd="4" destOrd="0" parTransId="{C0633ED3-33EE-45A4-8E60-961BF180A687}" sibTransId="{6C4FD7D2-9D1A-4DAE-87A2-0AE9341E71CE}"/>
    <dgm:cxn modelId="{15D20B04-A825-4757-8B15-B1C82607F095}" type="presOf" srcId="{55462B68-716E-4948-88B4-643075295A2E}" destId="{10FDFCF4-83F4-4082-B894-EC87E9D2830A}" srcOrd="0" destOrd="0" presId="urn:microsoft.com/office/officeart/2005/8/layout/chevron2"/>
    <dgm:cxn modelId="{7A733BB1-3D4A-44E0-A16A-13602D2FA91A}" srcId="{B4C9BCD9-1CB4-4136-B154-ECE5673ADE5B}" destId="{B7B4E93C-9FE4-41EA-AD5D-98F41C7FDC62}" srcOrd="0" destOrd="0" parTransId="{667AB387-85DD-4CB7-9E35-3DE2D798804E}" sibTransId="{A1F7C46D-3E03-464A-B066-117D0A03552A}"/>
    <dgm:cxn modelId="{7EF8E035-BA0A-4EB0-9CC9-2C7F3A93E34A}" type="presOf" srcId="{17904365-F913-49E5-826B-8BEA00E5C48E}" destId="{24F625CD-23CE-4E7C-91BA-994A27BD7536}" srcOrd="0" destOrd="0" presId="urn:microsoft.com/office/officeart/2005/8/layout/chevron2"/>
    <dgm:cxn modelId="{C4ED8245-4266-46E3-A512-1ADD0BB30507}" srcId="{B4F11E90-899E-4D3E-A164-832EFF8D18C0}" destId="{17904365-F913-49E5-826B-8BEA00E5C48E}" srcOrd="0" destOrd="0" parTransId="{2B4B5580-B05D-4D58-94A8-21A6584D81F1}" sibTransId="{87CCAC51-F15A-4DF3-94F8-02BE3826ADF1}"/>
    <dgm:cxn modelId="{6FD939AF-F3D1-4D5D-8633-829CC6735C46}" type="presOf" srcId="{B4C9BCD9-1CB4-4136-B154-ECE5673ADE5B}" destId="{598F0510-EE02-45C1-B251-E1F676D6E81C}" srcOrd="0" destOrd="0" presId="urn:microsoft.com/office/officeart/2005/8/layout/chevron2"/>
    <dgm:cxn modelId="{C183491E-5BE1-43EF-86AD-FF40E8B7A428}" type="presOf" srcId="{856F63C4-A67B-4627-BCCC-5B23B2A8BF46}" destId="{A67A805C-327A-4E35-A8B9-8F6E200F8AD5}" srcOrd="0" destOrd="0" presId="urn:microsoft.com/office/officeart/2005/8/layout/chevron2"/>
    <dgm:cxn modelId="{224F83AA-DB72-4716-8D87-1313E4C92512}" type="presOf" srcId="{A1034C16-41DA-49DF-8177-78B2F11BA77B}" destId="{9BA7C260-3F26-4A04-BDC3-ACF30401B1C5}" srcOrd="0" destOrd="0" presId="urn:microsoft.com/office/officeart/2005/8/layout/chevron2"/>
    <dgm:cxn modelId="{3A2F80D4-3EA9-4716-9E71-B850AA6872C7}" srcId="{55462B68-716E-4948-88B4-643075295A2E}" destId="{B4C9BCD9-1CB4-4136-B154-ECE5673ADE5B}" srcOrd="3" destOrd="0" parTransId="{F9A35C12-8E58-4B45-8322-963803BCC1DC}" sibTransId="{2C954780-EDC6-42BF-8E72-DE668125CDB1}"/>
    <dgm:cxn modelId="{5CEE4897-DD5D-4EA1-90C9-2ACC2AFCD274}" srcId="{55462B68-716E-4948-88B4-643075295A2E}" destId="{B4F11E90-899E-4D3E-A164-832EFF8D18C0}" srcOrd="6" destOrd="0" parTransId="{1FF96AAB-73B1-43B0-A74C-F7FBBA2B6B3A}" sibTransId="{B20FAE89-17A5-435A-B1B5-1BD8525B3143}"/>
    <dgm:cxn modelId="{3B6F6A85-4319-4976-9409-C973265EC012}" type="presOf" srcId="{FDD5F0F0-86A3-42E5-ABD1-33443EFE9D77}" destId="{4FA1B989-DB24-4392-92CE-C0E40CDB7510}" srcOrd="0" destOrd="0" presId="urn:microsoft.com/office/officeart/2005/8/layout/chevron2"/>
    <dgm:cxn modelId="{72CF6808-C23E-4032-A942-38C2AFFFA866}" srcId="{94DD6E8A-C7A0-483A-A29B-28941DE39040}" destId="{7C35D539-181F-4F94-8F2E-40447B96323E}" srcOrd="0" destOrd="0" parTransId="{A46FA711-E89B-44B0-8EE1-B900F63CD7DA}" sibTransId="{C1D0C0CA-8725-4340-B959-BE18210BA3E4}"/>
    <dgm:cxn modelId="{0275FD0D-6EF5-4420-AC4A-0A27A7320BBB}" srcId="{55462B68-716E-4948-88B4-643075295A2E}" destId="{7A66BB9D-6244-4347-AF18-C039866A3956}" srcOrd="2" destOrd="0" parTransId="{F80E06A9-2C04-4175-A6ED-53A480696719}" sibTransId="{A74B6DAE-F636-4889-BBBE-3F58FC2DC57E}"/>
    <dgm:cxn modelId="{18910B2A-F384-455E-B8B7-4CDBB2EDDA5C}" type="presOf" srcId="{4B8B6E6E-96DA-4A20-8DB9-245E1E6C3C0A}" destId="{7DBF12CF-BDCE-4243-B4DD-239B74953F5F}" srcOrd="0" destOrd="0" presId="urn:microsoft.com/office/officeart/2005/8/layout/chevron2"/>
    <dgm:cxn modelId="{60FAE0D8-CD0B-4AAF-9359-A8A9DD9C52BE}" type="presParOf" srcId="{10FDFCF4-83F4-4082-B894-EC87E9D2830A}" destId="{27529CDB-CF94-4BE4-8939-14D49CD579FB}" srcOrd="0" destOrd="0" presId="urn:microsoft.com/office/officeart/2005/8/layout/chevron2"/>
    <dgm:cxn modelId="{DD286AA1-77F9-4F7C-831A-EFEA72AF5F03}" type="presParOf" srcId="{27529CDB-CF94-4BE4-8939-14D49CD579FB}" destId="{204BE514-CE60-4D7B-A9AD-8C85EE43AD47}" srcOrd="0" destOrd="0" presId="urn:microsoft.com/office/officeart/2005/8/layout/chevron2"/>
    <dgm:cxn modelId="{648A536D-C811-4464-87DA-96633B11D474}" type="presParOf" srcId="{27529CDB-CF94-4BE4-8939-14D49CD579FB}" destId="{BB8243E5-4648-4634-99CC-BB5BC5A46779}" srcOrd="1" destOrd="0" presId="urn:microsoft.com/office/officeart/2005/8/layout/chevron2"/>
    <dgm:cxn modelId="{3E49B9AF-9E2B-438A-A2DB-7E60D21A471A}" type="presParOf" srcId="{10FDFCF4-83F4-4082-B894-EC87E9D2830A}" destId="{787ABBFD-3C39-4A14-B1A2-D15392C9F48F}" srcOrd="1" destOrd="0" presId="urn:microsoft.com/office/officeart/2005/8/layout/chevron2"/>
    <dgm:cxn modelId="{9DEE3F16-9CBD-4226-9E68-B4F2A27211BA}" type="presParOf" srcId="{10FDFCF4-83F4-4082-B894-EC87E9D2830A}" destId="{2CC7A97A-5F29-43D2-85B6-3FD1C5A08110}" srcOrd="2" destOrd="0" presId="urn:microsoft.com/office/officeart/2005/8/layout/chevron2"/>
    <dgm:cxn modelId="{1D4B060C-383A-4F51-90D0-78279C339681}" type="presParOf" srcId="{2CC7A97A-5F29-43D2-85B6-3FD1C5A08110}" destId="{7DBF12CF-BDCE-4243-B4DD-239B74953F5F}" srcOrd="0" destOrd="0" presId="urn:microsoft.com/office/officeart/2005/8/layout/chevron2"/>
    <dgm:cxn modelId="{06CB130C-18EB-42B9-817F-8A237B45E8C4}" type="presParOf" srcId="{2CC7A97A-5F29-43D2-85B6-3FD1C5A08110}" destId="{A67A805C-327A-4E35-A8B9-8F6E200F8AD5}" srcOrd="1" destOrd="0" presId="urn:microsoft.com/office/officeart/2005/8/layout/chevron2"/>
    <dgm:cxn modelId="{2136FE89-E991-4FD0-96DE-58CBFC580CCF}" type="presParOf" srcId="{10FDFCF4-83F4-4082-B894-EC87E9D2830A}" destId="{ED43F610-FE9C-4030-9971-FBB0C9D6190D}" srcOrd="3" destOrd="0" presId="urn:microsoft.com/office/officeart/2005/8/layout/chevron2"/>
    <dgm:cxn modelId="{48D8692F-77DA-4485-BD71-C4001F070FA6}" type="presParOf" srcId="{10FDFCF4-83F4-4082-B894-EC87E9D2830A}" destId="{397A114B-8D6C-40F6-8B38-77778FFD2DEA}" srcOrd="4" destOrd="0" presId="urn:microsoft.com/office/officeart/2005/8/layout/chevron2"/>
    <dgm:cxn modelId="{D9B4F8EE-B1A8-4279-9134-8027C0E14E9A}" type="presParOf" srcId="{397A114B-8D6C-40F6-8B38-77778FFD2DEA}" destId="{C99365F8-F977-4EAB-925A-6FF80A8AFD09}" srcOrd="0" destOrd="0" presId="urn:microsoft.com/office/officeart/2005/8/layout/chevron2"/>
    <dgm:cxn modelId="{A18CFB73-21B6-47FD-B022-72D561E988B8}" type="presParOf" srcId="{397A114B-8D6C-40F6-8B38-77778FFD2DEA}" destId="{A516414A-3159-40B5-823A-CEFD745C3DEB}" srcOrd="1" destOrd="0" presId="urn:microsoft.com/office/officeart/2005/8/layout/chevron2"/>
    <dgm:cxn modelId="{92BC4796-FAC9-4D15-ADC4-07897CD98641}" type="presParOf" srcId="{10FDFCF4-83F4-4082-B894-EC87E9D2830A}" destId="{186B9AFA-8660-4AF0-849A-0D0BB076B870}" srcOrd="5" destOrd="0" presId="urn:microsoft.com/office/officeart/2005/8/layout/chevron2"/>
    <dgm:cxn modelId="{C710F375-7F88-4685-AD3C-A69E6F1F2449}" type="presParOf" srcId="{10FDFCF4-83F4-4082-B894-EC87E9D2830A}" destId="{06944E43-C75F-445D-86B4-574499646F36}" srcOrd="6" destOrd="0" presId="urn:microsoft.com/office/officeart/2005/8/layout/chevron2"/>
    <dgm:cxn modelId="{17F4536E-71E1-431B-92B7-0A1FBC7694B4}" type="presParOf" srcId="{06944E43-C75F-445D-86B4-574499646F36}" destId="{598F0510-EE02-45C1-B251-E1F676D6E81C}" srcOrd="0" destOrd="0" presId="urn:microsoft.com/office/officeart/2005/8/layout/chevron2"/>
    <dgm:cxn modelId="{FF3A74C3-97E9-4213-A9BC-EA4267B72756}" type="presParOf" srcId="{06944E43-C75F-445D-86B4-574499646F36}" destId="{2E0B42CE-4A41-4681-A411-0AC27DC12ADF}" srcOrd="1" destOrd="0" presId="urn:microsoft.com/office/officeart/2005/8/layout/chevron2"/>
    <dgm:cxn modelId="{CE6E5244-089F-4298-815B-84BDD86BD645}" type="presParOf" srcId="{10FDFCF4-83F4-4082-B894-EC87E9D2830A}" destId="{B6BFC649-232C-404C-A5A0-5F5608345F8E}" srcOrd="7" destOrd="0" presId="urn:microsoft.com/office/officeart/2005/8/layout/chevron2"/>
    <dgm:cxn modelId="{3E5A8AC6-D484-419E-9E69-A5E63B0EA387}" type="presParOf" srcId="{10FDFCF4-83F4-4082-B894-EC87E9D2830A}" destId="{2236E991-9089-438B-BCBD-58A128812AD6}" srcOrd="8" destOrd="0" presId="urn:microsoft.com/office/officeart/2005/8/layout/chevron2"/>
    <dgm:cxn modelId="{7407A617-23F0-4B32-9ED0-866CCA764376}" type="presParOf" srcId="{2236E991-9089-438B-BCBD-58A128812AD6}" destId="{6028E3B5-22D8-4BCB-8625-71454BEF3E19}" srcOrd="0" destOrd="0" presId="urn:microsoft.com/office/officeart/2005/8/layout/chevron2"/>
    <dgm:cxn modelId="{5EE39F9B-CD40-4DFE-B9C6-D844799015BC}" type="presParOf" srcId="{2236E991-9089-438B-BCBD-58A128812AD6}" destId="{AEC20929-700D-4509-A889-848C4FBCEEC5}" srcOrd="1" destOrd="0" presId="urn:microsoft.com/office/officeart/2005/8/layout/chevron2"/>
    <dgm:cxn modelId="{FA33858C-2B8C-453D-921F-C8B1B398522F}" type="presParOf" srcId="{10FDFCF4-83F4-4082-B894-EC87E9D2830A}" destId="{46D9875F-C426-4202-BC13-FBC0DBF8767B}" srcOrd="9" destOrd="0" presId="urn:microsoft.com/office/officeart/2005/8/layout/chevron2"/>
    <dgm:cxn modelId="{F552F740-D640-404C-A99A-611D33E1A444}" type="presParOf" srcId="{10FDFCF4-83F4-4082-B894-EC87E9D2830A}" destId="{52433327-7725-4C52-A611-8D74E5964558}" srcOrd="10" destOrd="0" presId="urn:microsoft.com/office/officeart/2005/8/layout/chevron2"/>
    <dgm:cxn modelId="{B3728054-B169-40EF-BD69-9765E49E3263}" type="presParOf" srcId="{52433327-7725-4C52-A611-8D74E5964558}" destId="{9BA7C260-3F26-4A04-BDC3-ACF30401B1C5}" srcOrd="0" destOrd="0" presId="urn:microsoft.com/office/officeart/2005/8/layout/chevron2"/>
    <dgm:cxn modelId="{3D9658D2-2CDF-4467-B91D-C9229A0DFB55}" type="presParOf" srcId="{52433327-7725-4C52-A611-8D74E5964558}" destId="{4FA1B989-DB24-4392-92CE-C0E40CDB7510}" srcOrd="1" destOrd="0" presId="urn:microsoft.com/office/officeart/2005/8/layout/chevron2"/>
    <dgm:cxn modelId="{0D3DB59C-5E28-43BA-BE0C-39CBA34A4D2E}" type="presParOf" srcId="{10FDFCF4-83F4-4082-B894-EC87E9D2830A}" destId="{495425FF-7BAF-466C-AE09-A1E12F659915}" srcOrd="11" destOrd="0" presId="urn:microsoft.com/office/officeart/2005/8/layout/chevron2"/>
    <dgm:cxn modelId="{E7F9278D-6455-4D0C-A042-5D5A5FFC9587}" type="presParOf" srcId="{10FDFCF4-83F4-4082-B894-EC87E9D2830A}" destId="{AB1A0690-E41B-4003-93FD-F65277F84BEB}" srcOrd="12" destOrd="0" presId="urn:microsoft.com/office/officeart/2005/8/layout/chevron2"/>
    <dgm:cxn modelId="{5D667F52-DA48-4A25-8775-82E2067AED0C}" type="presParOf" srcId="{AB1A0690-E41B-4003-93FD-F65277F84BEB}" destId="{869FE3AF-EDD9-4CAC-8369-C8D2D6F2BE1E}" srcOrd="0" destOrd="0" presId="urn:microsoft.com/office/officeart/2005/8/layout/chevron2"/>
    <dgm:cxn modelId="{F4587BF9-ADDC-43A9-BB21-92C4B14957DD}" type="presParOf" srcId="{AB1A0690-E41B-4003-93FD-F65277F84BEB}" destId="{24F625CD-23CE-4E7C-91BA-994A27BD7536}"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4BE514-CE60-4D7B-A9AD-8C85EE43AD47}">
      <dsp:nvSpPr>
        <dsp:cNvPr id="0" name=""/>
        <dsp:cNvSpPr/>
      </dsp:nvSpPr>
      <dsp:spPr>
        <a:xfrm rot="5400000">
          <a:off x="-58344" y="60359"/>
          <a:ext cx="388966" cy="272276"/>
        </a:xfrm>
        <a:prstGeom prst="chevron">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t>Etape no. 1:</a:t>
          </a:r>
          <a:endParaRPr lang="de-DE" sz="500" kern="1200"/>
        </a:p>
      </dsp:txBody>
      <dsp:txXfrm rot="-5400000">
        <a:off x="1" y="138152"/>
        <a:ext cx="272276" cy="116690"/>
      </dsp:txXfrm>
    </dsp:sp>
    <dsp:sp modelId="{BB8243E5-4648-4634-99CC-BB5BC5A46779}">
      <dsp:nvSpPr>
        <dsp:cNvPr id="0" name=""/>
        <dsp:cNvSpPr/>
      </dsp:nvSpPr>
      <dsp:spPr>
        <a:xfrm rot="5400000">
          <a:off x="2887328" y="-2613037"/>
          <a:ext cx="252960" cy="5483064"/>
        </a:xfrm>
        <a:prstGeom prst="round2SameRect">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lire et comprendre un texte français sur la perception de Ribéry en France</a:t>
          </a:r>
          <a:endParaRPr lang="de-DE" sz="1100" kern="1200"/>
        </a:p>
      </dsp:txBody>
      <dsp:txXfrm rot="-5400000">
        <a:off x="272276" y="14363"/>
        <a:ext cx="5470716" cy="228264"/>
      </dsp:txXfrm>
    </dsp:sp>
    <dsp:sp modelId="{7DBF12CF-BDCE-4243-B4DD-239B74953F5F}">
      <dsp:nvSpPr>
        <dsp:cNvPr id="0" name=""/>
        <dsp:cNvSpPr/>
      </dsp:nvSpPr>
      <dsp:spPr>
        <a:xfrm rot="5400000">
          <a:off x="-58344" y="367642"/>
          <a:ext cx="388966" cy="272276"/>
        </a:xfrm>
        <a:prstGeom prst="chevron">
          <a:avLst/>
        </a:prstGeom>
        <a:solidFill>
          <a:schemeClr val="accent4">
            <a:hueOff val="-744128"/>
            <a:satOff val="4483"/>
            <a:lumOff val="359"/>
            <a:alphaOff val="0"/>
          </a:schemeClr>
        </a:solidFill>
        <a:ln w="25400" cap="flat" cmpd="sng" algn="ctr">
          <a:solidFill>
            <a:schemeClr val="accent4">
              <a:hueOff val="-744128"/>
              <a:satOff val="4483"/>
              <a:lumOff val="359"/>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t>Etape no. 2:</a:t>
          </a:r>
          <a:r>
            <a:rPr lang="en-US" sz="500" kern="1200"/>
            <a:t> </a:t>
          </a:r>
          <a:endParaRPr lang="de-DE" sz="500" kern="1200"/>
        </a:p>
      </dsp:txBody>
      <dsp:txXfrm rot="-5400000">
        <a:off x="1" y="445435"/>
        <a:ext cx="272276" cy="116690"/>
      </dsp:txXfrm>
    </dsp:sp>
    <dsp:sp modelId="{A67A805C-327A-4E35-A8B9-8F6E200F8AD5}">
      <dsp:nvSpPr>
        <dsp:cNvPr id="0" name=""/>
        <dsp:cNvSpPr/>
      </dsp:nvSpPr>
      <dsp:spPr>
        <a:xfrm rot="5400000">
          <a:off x="2887394" y="-2305820"/>
          <a:ext cx="252828" cy="5483064"/>
        </a:xfrm>
        <a:prstGeom prst="round2SameRect">
          <a:avLst/>
        </a:prstGeom>
        <a:solidFill>
          <a:schemeClr val="lt1">
            <a:alpha val="90000"/>
            <a:hueOff val="0"/>
            <a:satOff val="0"/>
            <a:lumOff val="0"/>
            <a:alphaOff val="0"/>
          </a:schemeClr>
        </a:solidFill>
        <a:ln w="25400" cap="flat" cmpd="sng" algn="ctr">
          <a:solidFill>
            <a:schemeClr val="accent4">
              <a:hueOff val="-744128"/>
              <a:satOff val="4483"/>
              <a:lumOff val="359"/>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lire un texte allemand sur la perception de Ribéry en Allemagne</a:t>
          </a:r>
          <a:endParaRPr lang="de-DE" sz="1100" kern="1200"/>
        </a:p>
      </dsp:txBody>
      <dsp:txXfrm rot="-5400000">
        <a:off x="272276" y="321640"/>
        <a:ext cx="5470722" cy="228144"/>
      </dsp:txXfrm>
    </dsp:sp>
    <dsp:sp modelId="{C99365F8-F977-4EAB-925A-6FF80A8AFD09}">
      <dsp:nvSpPr>
        <dsp:cNvPr id="0" name=""/>
        <dsp:cNvSpPr/>
      </dsp:nvSpPr>
      <dsp:spPr>
        <a:xfrm rot="5400000">
          <a:off x="-58344" y="674925"/>
          <a:ext cx="388966" cy="272276"/>
        </a:xfrm>
        <a:prstGeom prst="chevron">
          <a:avLst/>
        </a:prstGeom>
        <a:solidFill>
          <a:schemeClr val="accent4">
            <a:hueOff val="-1488257"/>
            <a:satOff val="8966"/>
            <a:lumOff val="719"/>
            <a:alphaOff val="0"/>
          </a:schemeClr>
        </a:solidFill>
        <a:ln w="25400" cap="flat" cmpd="sng" algn="ctr">
          <a:solidFill>
            <a:schemeClr val="accent4">
              <a:hueOff val="-1488257"/>
              <a:satOff val="8966"/>
              <a:lumOff val="719"/>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t>Etape no. 3:</a:t>
          </a:r>
          <a:r>
            <a:rPr lang="en-US" sz="500" kern="1200"/>
            <a:t> </a:t>
          </a:r>
          <a:endParaRPr lang="de-DE" sz="500" kern="1200"/>
        </a:p>
      </dsp:txBody>
      <dsp:txXfrm rot="-5400000">
        <a:off x="1" y="752718"/>
        <a:ext cx="272276" cy="116690"/>
      </dsp:txXfrm>
    </dsp:sp>
    <dsp:sp modelId="{A516414A-3159-40B5-823A-CEFD745C3DEB}">
      <dsp:nvSpPr>
        <dsp:cNvPr id="0" name=""/>
        <dsp:cNvSpPr/>
      </dsp:nvSpPr>
      <dsp:spPr>
        <a:xfrm rot="5400000">
          <a:off x="2887394" y="-1998537"/>
          <a:ext cx="252828" cy="5483064"/>
        </a:xfrm>
        <a:prstGeom prst="round2SameRect">
          <a:avLst/>
        </a:prstGeom>
        <a:solidFill>
          <a:schemeClr val="lt1">
            <a:alpha val="90000"/>
            <a:hueOff val="0"/>
            <a:satOff val="0"/>
            <a:lumOff val="0"/>
            <a:alphaOff val="0"/>
          </a:schemeClr>
        </a:solidFill>
        <a:ln w="25400" cap="flat" cmpd="sng" algn="ctr">
          <a:solidFill>
            <a:schemeClr val="accent4">
              <a:hueOff val="-1488257"/>
              <a:satOff val="8966"/>
              <a:lumOff val="719"/>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souligner toutes les informations relatives à Ribéry dans le texte allemand</a:t>
          </a:r>
          <a:endParaRPr lang="de-DE" sz="1100" kern="1200"/>
        </a:p>
      </dsp:txBody>
      <dsp:txXfrm rot="-5400000">
        <a:off x="272276" y="628923"/>
        <a:ext cx="5470722" cy="228144"/>
      </dsp:txXfrm>
    </dsp:sp>
    <dsp:sp modelId="{598F0510-EE02-45C1-B251-E1F676D6E81C}">
      <dsp:nvSpPr>
        <dsp:cNvPr id="0" name=""/>
        <dsp:cNvSpPr/>
      </dsp:nvSpPr>
      <dsp:spPr>
        <a:xfrm rot="5400000">
          <a:off x="-58344" y="982208"/>
          <a:ext cx="388966" cy="272276"/>
        </a:xfrm>
        <a:prstGeom prst="chevron">
          <a:avLst/>
        </a:prstGeom>
        <a:solidFill>
          <a:schemeClr val="accent4">
            <a:hueOff val="-2232385"/>
            <a:satOff val="13449"/>
            <a:lumOff val="1078"/>
            <a:alphaOff val="0"/>
          </a:schemeClr>
        </a:solidFill>
        <a:ln w="25400" cap="flat" cmpd="sng" algn="ctr">
          <a:solidFill>
            <a:schemeClr val="accent4">
              <a:hueOff val="-2232385"/>
              <a:satOff val="13449"/>
              <a:lumOff val="107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t>Etape no. 4:</a:t>
          </a:r>
          <a:endParaRPr lang="de-DE" sz="500" kern="1200"/>
        </a:p>
      </dsp:txBody>
      <dsp:txXfrm rot="-5400000">
        <a:off x="1" y="1060001"/>
        <a:ext cx="272276" cy="116690"/>
      </dsp:txXfrm>
    </dsp:sp>
    <dsp:sp modelId="{2E0B42CE-4A41-4681-A411-0AC27DC12ADF}">
      <dsp:nvSpPr>
        <dsp:cNvPr id="0" name=""/>
        <dsp:cNvSpPr/>
      </dsp:nvSpPr>
      <dsp:spPr>
        <a:xfrm rot="5400000">
          <a:off x="2887394" y="-1691254"/>
          <a:ext cx="252828" cy="5483064"/>
        </a:xfrm>
        <a:prstGeom prst="round2SameRect">
          <a:avLst/>
        </a:prstGeom>
        <a:solidFill>
          <a:schemeClr val="lt1">
            <a:alpha val="90000"/>
            <a:hueOff val="0"/>
            <a:satOff val="0"/>
            <a:lumOff val="0"/>
            <a:alphaOff val="0"/>
          </a:schemeClr>
        </a:solidFill>
        <a:ln w="25400" cap="flat" cmpd="sng" algn="ctr">
          <a:solidFill>
            <a:schemeClr val="accent4">
              <a:hueOff val="-2232385"/>
              <a:satOff val="13449"/>
              <a:lumOff val="107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choisir les informations nécessaires pour votre ami/e</a:t>
          </a:r>
          <a:endParaRPr lang="de-DE" sz="1100" kern="1200"/>
        </a:p>
      </dsp:txBody>
      <dsp:txXfrm rot="-5400000">
        <a:off x="272276" y="936206"/>
        <a:ext cx="5470722" cy="228144"/>
      </dsp:txXfrm>
    </dsp:sp>
    <dsp:sp modelId="{6028E3B5-22D8-4BCB-8625-71454BEF3E19}">
      <dsp:nvSpPr>
        <dsp:cNvPr id="0" name=""/>
        <dsp:cNvSpPr/>
      </dsp:nvSpPr>
      <dsp:spPr>
        <a:xfrm rot="5400000">
          <a:off x="-58344" y="1289492"/>
          <a:ext cx="388966" cy="272276"/>
        </a:xfrm>
        <a:prstGeom prst="chevron">
          <a:avLst/>
        </a:prstGeom>
        <a:solidFill>
          <a:schemeClr val="accent4">
            <a:hueOff val="-2976513"/>
            <a:satOff val="17933"/>
            <a:lumOff val="1437"/>
            <a:alphaOff val="0"/>
          </a:schemeClr>
        </a:solidFill>
        <a:ln w="25400" cap="flat" cmpd="sng" algn="ctr">
          <a:solidFill>
            <a:schemeClr val="accent4">
              <a:hueOff val="-2976513"/>
              <a:satOff val="17933"/>
              <a:lumOff val="1437"/>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t>Etape no. 5:</a:t>
          </a:r>
          <a:endParaRPr lang="de-DE" sz="500" kern="1200"/>
        </a:p>
      </dsp:txBody>
      <dsp:txXfrm rot="-5400000">
        <a:off x="1" y="1367285"/>
        <a:ext cx="272276" cy="116690"/>
      </dsp:txXfrm>
    </dsp:sp>
    <dsp:sp modelId="{AEC20929-700D-4509-A889-848C4FBCEEC5}">
      <dsp:nvSpPr>
        <dsp:cNvPr id="0" name=""/>
        <dsp:cNvSpPr/>
      </dsp:nvSpPr>
      <dsp:spPr>
        <a:xfrm rot="5400000">
          <a:off x="2887394" y="-1383971"/>
          <a:ext cx="252828" cy="5483064"/>
        </a:xfrm>
        <a:prstGeom prst="round2SameRect">
          <a:avLst/>
        </a:prstGeom>
        <a:solidFill>
          <a:schemeClr val="lt1">
            <a:alpha val="90000"/>
            <a:hueOff val="0"/>
            <a:satOff val="0"/>
            <a:lumOff val="0"/>
            <a:alphaOff val="0"/>
          </a:schemeClr>
        </a:solidFill>
        <a:ln w="25400" cap="flat" cmpd="sng" algn="ctr">
          <a:solidFill>
            <a:schemeClr val="accent4">
              <a:hueOff val="-2976513"/>
              <a:satOff val="17933"/>
              <a:lumOff val="143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de-DE" sz="1100" kern="1200"/>
            <a:t>rappeler et systématiser le vocabulaire thématique à l’aide du texte français</a:t>
          </a:r>
          <a:r>
            <a:rPr lang="de-DE" sz="1100" i="1" kern="1200"/>
            <a:t> </a:t>
          </a:r>
          <a:endParaRPr lang="de-DE" sz="1100" kern="1200"/>
        </a:p>
      </dsp:txBody>
      <dsp:txXfrm rot="-5400000">
        <a:off x="272276" y="1243489"/>
        <a:ext cx="5470722" cy="228144"/>
      </dsp:txXfrm>
    </dsp:sp>
    <dsp:sp modelId="{9BA7C260-3F26-4A04-BDC3-ACF30401B1C5}">
      <dsp:nvSpPr>
        <dsp:cNvPr id="0" name=""/>
        <dsp:cNvSpPr/>
      </dsp:nvSpPr>
      <dsp:spPr>
        <a:xfrm rot="5400000">
          <a:off x="-58344" y="1596775"/>
          <a:ext cx="388966" cy="272276"/>
        </a:xfrm>
        <a:prstGeom prst="chevron">
          <a:avLst/>
        </a:prstGeom>
        <a:solidFill>
          <a:schemeClr val="accent4">
            <a:hueOff val="-3720641"/>
            <a:satOff val="22416"/>
            <a:lumOff val="1797"/>
            <a:alphaOff val="0"/>
          </a:schemeClr>
        </a:solidFill>
        <a:ln w="25400" cap="flat" cmpd="sng" algn="ctr">
          <a:solidFill>
            <a:schemeClr val="accent4">
              <a:hueOff val="-3720641"/>
              <a:satOff val="22416"/>
              <a:lumOff val="1797"/>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t>Etape no. 6:</a:t>
          </a:r>
          <a:r>
            <a:rPr lang="en-US" sz="500" kern="1200"/>
            <a:t> </a:t>
          </a:r>
          <a:endParaRPr lang="de-DE" sz="500" kern="1200"/>
        </a:p>
      </dsp:txBody>
      <dsp:txXfrm rot="-5400000">
        <a:off x="1" y="1674568"/>
        <a:ext cx="272276" cy="116690"/>
      </dsp:txXfrm>
    </dsp:sp>
    <dsp:sp modelId="{4FA1B989-DB24-4392-92CE-C0E40CDB7510}">
      <dsp:nvSpPr>
        <dsp:cNvPr id="0" name=""/>
        <dsp:cNvSpPr/>
      </dsp:nvSpPr>
      <dsp:spPr>
        <a:xfrm rot="5400000">
          <a:off x="2887394" y="-1076687"/>
          <a:ext cx="252828" cy="5483064"/>
        </a:xfrm>
        <a:prstGeom prst="round2SameRect">
          <a:avLst/>
        </a:prstGeom>
        <a:solidFill>
          <a:schemeClr val="lt1">
            <a:alpha val="90000"/>
            <a:hueOff val="0"/>
            <a:satOff val="0"/>
            <a:lumOff val="0"/>
            <a:alphaOff val="0"/>
          </a:schemeClr>
        </a:solidFill>
        <a:ln w="25400" cap="flat" cmpd="sng" algn="ctr">
          <a:solidFill>
            <a:schemeClr val="accent4">
              <a:hueOff val="-3720641"/>
              <a:satOff val="22416"/>
              <a:lumOff val="179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écrire une première esquisse d’un mél à votre ami/e</a:t>
          </a:r>
          <a:endParaRPr lang="de-DE" sz="1100" kern="1200"/>
        </a:p>
      </dsp:txBody>
      <dsp:txXfrm rot="-5400000">
        <a:off x="272276" y="1550773"/>
        <a:ext cx="5470722" cy="228144"/>
      </dsp:txXfrm>
    </dsp:sp>
    <dsp:sp modelId="{869FE3AF-EDD9-4CAC-8369-C8D2D6F2BE1E}">
      <dsp:nvSpPr>
        <dsp:cNvPr id="0" name=""/>
        <dsp:cNvSpPr/>
      </dsp:nvSpPr>
      <dsp:spPr>
        <a:xfrm rot="5400000">
          <a:off x="-58344" y="1904058"/>
          <a:ext cx="388966" cy="272276"/>
        </a:xfrm>
        <a:prstGeom prst="chevron">
          <a:avLst/>
        </a:prstGeom>
        <a:solidFill>
          <a:schemeClr val="accent4">
            <a:hueOff val="-4464770"/>
            <a:satOff val="26899"/>
            <a:lumOff val="2156"/>
            <a:alphaOff val="0"/>
          </a:schemeClr>
        </a:solidFill>
        <a:ln w="25400" cap="flat" cmpd="sng" algn="ctr">
          <a:solidFill>
            <a:schemeClr val="accent4">
              <a:hueOff val="-4464770"/>
              <a:satOff val="26899"/>
              <a:lumOff val="2156"/>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t>Etape no. 7:</a:t>
          </a:r>
          <a:r>
            <a:rPr lang="en-US" sz="500" kern="1200"/>
            <a:t> </a:t>
          </a:r>
          <a:endParaRPr lang="de-DE" sz="500" kern="1200"/>
        </a:p>
      </dsp:txBody>
      <dsp:txXfrm rot="-5400000">
        <a:off x="1" y="1981851"/>
        <a:ext cx="272276" cy="116690"/>
      </dsp:txXfrm>
    </dsp:sp>
    <dsp:sp modelId="{24F625CD-23CE-4E7C-91BA-994A27BD7536}">
      <dsp:nvSpPr>
        <dsp:cNvPr id="0" name=""/>
        <dsp:cNvSpPr/>
      </dsp:nvSpPr>
      <dsp:spPr>
        <a:xfrm rot="5400000">
          <a:off x="2887394" y="-769404"/>
          <a:ext cx="252828" cy="5483064"/>
        </a:xfrm>
        <a:prstGeom prst="round2SameRect">
          <a:avLst/>
        </a:prstGeom>
        <a:solidFill>
          <a:schemeClr val="lt1">
            <a:alpha val="90000"/>
            <a:hueOff val="0"/>
            <a:satOff val="0"/>
            <a:lumOff val="0"/>
            <a:alphaOff val="0"/>
          </a:schemeClr>
        </a:solidFill>
        <a:ln w="25400" cap="flat" cmpd="sng" algn="ctr">
          <a:solidFill>
            <a:schemeClr val="accent4">
              <a:hueOff val="-4464770"/>
              <a:satOff val="26899"/>
              <a:lumOff val="215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retravailler votre email (structure et contenu)</a:t>
          </a:r>
          <a:endParaRPr lang="de-DE" sz="1100" kern="1200"/>
        </a:p>
      </dsp:txBody>
      <dsp:txXfrm rot="-5400000">
        <a:off x="272276" y="1858056"/>
        <a:ext cx="5470722" cy="2281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06213-83B8-4A5E-BD82-9F6577C5A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32E8DE76.dotm</Template>
  <TotalTime>0</TotalTime>
  <Pages>25</Pages>
  <Words>3333</Words>
  <Characters>21004</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24289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Anwender</dc:creator>
  <cp:lastModifiedBy>Bial, Jessica</cp:lastModifiedBy>
  <cp:revision>2</cp:revision>
  <cp:lastPrinted>2014-07-11T05:29:00Z</cp:lastPrinted>
  <dcterms:created xsi:type="dcterms:W3CDTF">2014-08-28T14:34:00Z</dcterms:created>
  <dcterms:modified xsi:type="dcterms:W3CDTF">2014-08-28T14:34:00Z</dcterms:modified>
</cp:coreProperties>
</file>