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756A3" w14:textId="59DEC280" w:rsidR="00CD6448" w:rsidRDefault="00DA773A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LK-Q1-V</w:t>
      </w:r>
    </w:p>
    <w:p w14:paraId="10836477" w14:textId="77777777" w:rsidR="00CD6448" w:rsidRDefault="008E77BF">
      <w:pPr>
        <w:pStyle w:val="Textkrper3"/>
        <w:numPr>
          <w:ilvl w:val="0"/>
          <w:numId w:val="2"/>
        </w:numPr>
        <w:ind w:left="284" w:hanging="284"/>
        <w:rPr>
          <w:rFonts w:cs="Arial"/>
          <w:i w:val="0"/>
          <w:sz w:val="24"/>
          <w:szCs w:val="24"/>
        </w:rPr>
      </w:pPr>
      <w:r>
        <w:rPr>
          <w:rFonts w:cs="Arial"/>
          <w:b/>
          <w:i w:val="0"/>
          <w:sz w:val="24"/>
        </w:rPr>
        <w:t xml:space="preserve">Erarbeitung, Implementierung und Verwendung der Datenstruktur binärer </w:t>
      </w:r>
      <w:proofErr w:type="spellStart"/>
      <w:r>
        <w:rPr>
          <w:rFonts w:cs="Arial"/>
          <w:b/>
          <w:i w:val="0"/>
          <w:sz w:val="24"/>
        </w:rPr>
        <w:t>Suchbaum</w:t>
      </w:r>
      <w:proofErr w:type="spellEnd"/>
      <w:r>
        <w:rPr>
          <w:rFonts w:cs="Arial"/>
          <w:b/>
          <w:i w:val="0"/>
          <w:sz w:val="24"/>
        </w:rPr>
        <w:t xml:space="preserve"> im Anwendungskontext </w:t>
      </w:r>
    </w:p>
    <w:p w14:paraId="1BB1D404" w14:textId="77777777" w:rsidR="00CD6448" w:rsidRPr="00604D42" w:rsidRDefault="008E77BF">
      <w:pPr>
        <w:pStyle w:val="Textkrper3"/>
        <w:numPr>
          <w:ilvl w:val="0"/>
          <w:numId w:val="3"/>
        </w:numPr>
        <w:rPr>
          <w:rFonts w:cs="Arial"/>
          <w:i w:val="0"/>
          <w:szCs w:val="22"/>
        </w:rPr>
      </w:pPr>
      <w:r w:rsidRPr="00604D42">
        <w:rPr>
          <w:rFonts w:cs="Arial"/>
          <w:i w:val="0"/>
          <w:szCs w:val="22"/>
        </w:rPr>
        <w:t>Erarbeitung der Eigenschaften eines binären Suchbaums im Anwendungskontext</w:t>
      </w:r>
    </w:p>
    <w:p w14:paraId="101F6C6E" w14:textId="77777777" w:rsidR="00CD6448" w:rsidRPr="00604D42" w:rsidRDefault="008E77BF">
      <w:pPr>
        <w:pStyle w:val="Textkrper3"/>
        <w:numPr>
          <w:ilvl w:val="0"/>
          <w:numId w:val="3"/>
        </w:numPr>
        <w:rPr>
          <w:rFonts w:cs="Arial"/>
          <w:i w:val="0"/>
          <w:szCs w:val="22"/>
        </w:rPr>
      </w:pPr>
      <w:r w:rsidRPr="00604D42">
        <w:rPr>
          <w:rFonts w:cs="Arial"/>
          <w:i w:val="0"/>
          <w:szCs w:val="22"/>
        </w:rPr>
        <w:t xml:space="preserve">Erarbeitung der Attribute und Methoden der generischen Klasse </w:t>
      </w:r>
      <w:proofErr w:type="spellStart"/>
      <w:r w:rsidRPr="00604D42">
        <w:rPr>
          <w:rFonts w:ascii="Courier" w:hAnsi="Courier" w:cs="Arial"/>
          <w:i w:val="0"/>
          <w:szCs w:val="22"/>
        </w:rPr>
        <w:t>BinarySearchTree</w:t>
      </w:r>
      <w:proofErr w:type="spellEnd"/>
      <w:r w:rsidRPr="00604D42">
        <w:rPr>
          <w:rFonts w:ascii="Courier" w:hAnsi="Courier" w:cs="Arial"/>
          <w:i w:val="0"/>
          <w:szCs w:val="22"/>
        </w:rPr>
        <w:t>&lt;</w:t>
      </w:r>
      <w:proofErr w:type="spellStart"/>
      <w:r w:rsidRPr="00604D42">
        <w:rPr>
          <w:rFonts w:ascii="Courier" w:hAnsi="Courier" w:cs="Arial"/>
          <w:i w:val="0"/>
          <w:szCs w:val="22"/>
        </w:rPr>
        <w:t>ContentType</w:t>
      </w:r>
      <w:proofErr w:type="spellEnd"/>
      <w:r w:rsidRPr="00604D42">
        <w:rPr>
          <w:rFonts w:ascii="Courier" w:hAnsi="Courier" w:cs="Arial"/>
          <w:i w:val="0"/>
          <w:szCs w:val="22"/>
        </w:rPr>
        <w:t>&gt;</w:t>
      </w:r>
      <w:r w:rsidRPr="00604D42">
        <w:rPr>
          <w:rFonts w:cs="Arial"/>
          <w:i w:val="0"/>
          <w:szCs w:val="22"/>
        </w:rPr>
        <w:t xml:space="preserve"> und des Interfaces </w:t>
      </w:r>
      <w:proofErr w:type="spellStart"/>
      <w:r w:rsidRPr="00604D42">
        <w:rPr>
          <w:rFonts w:ascii="Courier" w:hAnsi="Courier" w:cs="Arial"/>
          <w:i w:val="0"/>
          <w:szCs w:val="22"/>
        </w:rPr>
        <w:t>ComparableContent</w:t>
      </w:r>
      <w:proofErr w:type="spellEnd"/>
    </w:p>
    <w:p w14:paraId="208F7CAC" w14:textId="77777777" w:rsidR="00CD6448" w:rsidRPr="00604D42" w:rsidRDefault="008E77BF">
      <w:pPr>
        <w:pStyle w:val="Textkrper3"/>
        <w:numPr>
          <w:ilvl w:val="0"/>
          <w:numId w:val="3"/>
        </w:numPr>
        <w:rPr>
          <w:rFonts w:cs="Arial"/>
          <w:i w:val="0"/>
          <w:szCs w:val="22"/>
        </w:rPr>
      </w:pPr>
      <w:r w:rsidRPr="00604D42">
        <w:rPr>
          <w:rFonts w:cs="Arial"/>
          <w:i w:val="0"/>
          <w:szCs w:val="22"/>
        </w:rPr>
        <w:t xml:space="preserve">Implementierung des Konstruktors und der Methode </w:t>
      </w:r>
      <w:proofErr w:type="spellStart"/>
      <w:r w:rsidRPr="00604D42">
        <w:rPr>
          <w:rFonts w:ascii="Courier" w:hAnsi="Courier" w:cs="Arial"/>
          <w:i w:val="0"/>
          <w:szCs w:val="22"/>
        </w:rPr>
        <w:t>search</w:t>
      </w:r>
      <w:proofErr w:type="spellEnd"/>
      <w:r w:rsidRPr="00604D42">
        <w:rPr>
          <w:rFonts w:cs="Arial"/>
          <w:i w:val="0"/>
          <w:szCs w:val="22"/>
        </w:rPr>
        <w:t xml:space="preserve"> der Klasse</w:t>
      </w:r>
      <w:r w:rsidRPr="00604D42">
        <w:rPr>
          <w:rFonts w:ascii="Courier" w:hAnsi="Courier" w:cs="Arial"/>
          <w:i w:val="0"/>
          <w:szCs w:val="22"/>
        </w:rPr>
        <w:t xml:space="preserve"> </w:t>
      </w:r>
      <w:proofErr w:type="spellStart"/>
      <w:r w:rsidRPr="00604D42">
        <w:rPr>
          <w:rFonts w:ascii="Courier" w:hAnsi="Courier" w:cs="Arial"/>
          <w:i w:val="0"/>
          <w:szCs w:val="22"/>
        </w:rPr>
        <w:t>BinarySearchTree</w:t>
      </w:r>
      <w:proofErr w:type="spellEnd"/>
      <w:r w:rsidRPr="00604D42">
        <w:rPr>
          <w:rFonts w:ascii="Courier" w:hAnsi="Courier" w:cs="Arial"/>
          <w:i w:val="0"/>
          <w:szCs w:val="22"/>
        </w:rPr>
        <w:t>&lt;</w:t>
      </w:r>
      <w:proofErr w:type="spellStart"/>
      <w:r w:rsidRPr="00604D42">
        <w:rPr>
          <w:rFonts w:ascii="Courier" w:hAnsi="Courier" w:cs="Arial"/>
          <w:i w:val="0"/>
          <w:szCs w:val="22"/>
        </w:rPr>
        <w:t>ContentType</w:t>
      </w:r>
      <w:proofErr w:type="spellEnd"/>
      <w:r w:rsidRPr="00604D42">
        <w:rPr>
          <w:rFonts w:ascii="Courier" w:hAnsi="Courier" w:cs="Arial"/>
          <w:i w:val="0"/>
          <w:szCs w:val="22"/>
        </w:rPr>
        <w:t>&gt;</w:t>
      </w:r>
    </w:p>
    <w:p w14:paraId="3BAE9B9D" w14:textId="77777777" w:rsidR="00CD6448" w:rsidRDefault="00CD6448">
      <w:pPr>
        <w:spacing w:after="0" w:line="240" w:lineRule="auto"/>
        <w:rPr>
          <w:rFonts w:ascii="Arial" w:hAnsi="Arial" w:cs="Arial"/>
        </w:rPr>
      </w:pPr>
    </w:p>
    <w:p w14:paraId="3494BAAA" w14:textId="77777777" w:rsidR="00CD6448" w:rsidRDefault="00CD6448">
      <w:pPr>
        <w:spacing w:after="0" w:line="240" w:lineRule="auto"/>
        <w:rPr>
          <w:rFonts w:ascii="Arial" w:hAnsi="Arial" w:cs="Arial"/>
          <w:b/>
        </w:rPr>
      </w:pPr>
    </w:p>
    <w:p w14:paraId="48C9E36C" w14:textId="77777777" w:rsidR="00CD6448" w:rsidRDefault="008E77B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Der Informatiker-Baum als </w:t>
      </w:r>
      <w:r w:rsidR="006E7C89">
        <w:rPr>
          <w:rFonts w:ascii="Arial" w:hAnsi="Arial" w:cs="Arial"/>
          <w:b/>
        </w:rPr>
        <w:t xml:space="preserve">binärer </w:t>
      </w:r>
      <w:proofErr w:type="spellStart"/>
      <w:r>
        <w:rPr>
          <w:rFonts w:ascii="Arial" w:hAnsi="Arial" w:cs="Arial"/>
          <w:b/>
        </w:rPr>
        <w:t>Suchbaum</w:t>
      </w:r>
      <w:proofErr w:type="spellEnd"/>
    </w:p>
    <w:p w14:paraId="04269402" w14:textId="77777777" w:rsidR="00CD6448" w:rsidRDefault="00CD6448">
      <w:pPr>
        <w:spacing w:after="0" w:line="240" w:lineRule="auto"/>
        <w:rPr>
          <w:rFonts w:ascii="Arial" w:hAnsi="Arial" w:cs="Arial"/>
        </w:rPr>
      </w:pPr>
    </w:p>
    <w:p w14:paraId="5708C82C" w14:textId="77777777" w:rsidR="00CD6448" w:rsidRPr="006E7C89" w:rsidRDefault="008E77BF">
      <w:pPr>
        <w:spacing w:after="0" w:line="240" w:lineRule="auto"/>
      </w:pPr>
      <w:r>
        <w:rPr>
          <w:rFonts w:ascii="Arial" w:hAnsi="Arial" w:cs="Arial"/>
        </w:rPr>
        <w:t>Der Problemkontext Informatiker-Baum wird wieder aufge</w:t>
      </w:r>
      <w:r>
        <w:rPr>
          <w:rFonts w:ascii="Arial" w:hAnsi="Arial" w:cs="Arial"/>
        </w:rPr>
        <w:t>griffen.</w:t>
      </w:r>
      <w:r w:rsidR="006E7C89">
        <w:t xml:space="preserve"> </w:t>
      </w:r>
      <w:r>
        <w:rPr>
          <w:rFonts w:ascii="Arial" w:hAnsi="Arial" w:cs="Arial"/>
          <w:lang w:eastAsia="de-DE"/>
        </w:rPr>
        <w:t>In einem Binärbaum sollen die Namen und die Geburtsdaten von Informatikern abgespeichert werden. Die Knoten im Baum sind nach den Namen lexikographisch geordnet.</w:t>
      </w:r>
      <w:r w:rsidR="006E7C89">
        <w:t xml:space="preserve"> </w:t>
      </w:r>
      <w:r>
        <w:rPr>
          <w:rFonts w:ascii="Arial" w:hAnsi="Arial" w:cs="Arial"/>
          <w:lang w:eastAsia="de-DE"/>
        </w:rPr>
        <w:t xml:space="preserve">Hier wird nun die generische Klasse </w:t>
      </w:r>
      <w:proofErr w:type="spellStart"/>
      <w:r>
        <w:rPr>
          <w:rFonts w:ascii="Courier New" w:hAnsi="Courier New" w:cs="Courier New"/>
          <w:b/>
          <w:color w:val="000000"/>
        </w:rPr>
        <w:t>BinarySearchTree</w:t>
      </w:r>
      <w:proofErr w:type="spellEnd"/>
      <w:r>
        <w:rPr>
          <w:rFonts w:ascii="Courier New" w:hAnsi="Courier New" w:cs="Courier New"/>
          <w:b/>
          <w:color w:val="000000"/>
        </w:rPr>
        <w:t>&lt;</w:t>
      </w:r>
      <w:proofErr w:type="spellStart"/>
      <w:r>
        <w:rPr>
          <w:rFonts w:ascii="Courier New" w:hAnsi="Courier New" w:cs="Courier New"/>
          <w:b/>
          <w:color w:val="000000"/>
        </w:rPr>
        <w:t>ContentType</w:t>
      </w:r>
      <w:proofErr w:type="spellEnd"/>
      <w:r>
        <w:rPr>
          <w:rFonts w:ascii="Courier New" w:hAnsi="Courier New" w:cs="Courier New"/>
          <w:b/>
          <w:color w:val="000000"/>
        </w:rPr>
        <w:t>&gt;</w:t>
      </w:r>
      <w:r>
        <w:rPr>
          <w:rFonts w:ascii="Arial" w:hAnsi="Arial" w:cs="Arial"/>
          <w:lang w:eastAsia="de-DE"/>
        </w:rPr>
        <w:t xml:space="preserve"> zur Verwaltung d</w:t>
      </w:r>
      <w:r>
        <w:rPr>
          <w:rFonts w:ascii="Arial" w:hAnsi="Arial" w:cs="Arial"/>
          <w:lang w:eastAsia="de-DE"/>
        </w:rPr>
        <w:t>er Informatiker</w:t>
      </w:r>
      <w:r w:rsidR="00CE4ED1">
        <w:rPr>
          <w:rFonts w:ascii="Arial" w:hAnsi="Arial" w:cs="Arial"/>
          <w:lang w:eastAsia="de-DE"/>
        </w:rPr>
        <w:t>-D</w:t>
      </w:r>
      <w:r>
        <w:rPr>
          <w:rFonts w:ascii="Arial" w:hAnsi="Arial" w:cs="Arial"/>
          <w:lang w:eastAsia="de-DE"/>
        </w:rPr>
        <w:t>aten benutzt.</w:t>
      </w:r>
    </w:p>
    <w:p w14:paraId="06F429B6" w14:textId="77777777" w:rsidR="00CD6448" w:rsidRDefault="006E7C89">
      <w:pPr>
        <w:spacing w:after="0"/>
        <w:rPr>
          <w:rFonts w:ascii="Arial" w:hAnsi="Arial" w:cs="Arial"/>
          <w:lang w:eastAsia="de-DE"/>
        </w:rPr>
      </w:pPr>
      <w:r>
        <w:rPr>
          <w:rFonts w:ascii="Arial" w:hAnsi="Arial" w:cs="Arial"/>
          <w:lang w:eastAsia="de-DE"/>
        </w:rPr>
        <w:t>Das Programm soll folgenden Funktionalitäten haben</w:t>
      </w:r>
      <w:r w:rsidR="008E77BF">
        <w:rPr>
          <w:rFonts w:ascii="Arial" w:hAnsi="Arial" w:cs="Arial"/>
          <w:lang w:eastAsia="de-DE"/>
        </w:rPr>
        <w:t>:</w:t>
      </w:r>
    </w:p>
    <w:p w14:paraId="5FF0E9E8" w14:textId="77777777" w:rsidR="00CD6448" w:rsidRDefault="008E77BF">
      <w:pPr>
        <w:numPr>
          <w:ilvl w:val="0"/>
          <w:numId w:val="1"/>
        </w:numPr>
        <w:spacing w:after="0"/>
        <w:rPr>
          <w:rFonts w:ascii="Arial" w:hAnsi="Arial" w:cs="Arial"/>
          <w:lang w:eastAsia="de-DE"/>
        </w:rPr>
      </w:pPr>
      <w:r>
        <w:rPr>
          <w:rFonts w:ascii="Arial" w:hAnsi="Arial" w:cs="Arial"/>
          <w:lang w:eastAsia="de-DE"/>
        </w:rPr>
        <w:t>Einfügen der</w:t>
      </w:r>
      <w:r w:rsidR="006E7C89">
        <w:rPr>
          <w:rFonts w:ascii="Arial" w:hAnsi="Arial" w:cs="Arial"/>
          <w:lang w:eastAsia="de-DE"/>
        </w:rPr>
        <w:t xml:space="preserve"> Informatiker-Daten in den Baum</w:t>
      </w:r>
    </w:p>
    <w:p w14:paraId="384A4B5D" w14:textId="77777777" w:rsidR="00CD6448" w:rsidRDefault="008E77BF">
      <w:pPr>
        <w:numPr>
          <w:ilvl w:val="0"/>
          <w:numId w:val="1"/>
        </w:numPr>
        <w:spacing w:after="0"/>
        <w:rPr>
          <w:rFonts w:ascii="Arial" w:hAnsi="Arial" w:cs="Arial"/>
          <w:lang w:eastAsia="de-DE"/>
        </w:rPr>
      </w:pPr>
      <w:r>
        <w:rPr>
          <w:rFonts w:ascii="Arial" w:hAnsi="Arial" w:cs="Arial"/>
          <w:lang w:eastAsia="de-DE"/>
        </w:rPr>
        <w:t>Suchen nach einem Infor</w:t>
      </w:r>
      <w:r w:rsidR="006E7C89">
        <w:rPr>
          <w:rFonts w:ascii="Arial" w:hAnsi="Arial" w:cs="Arial"/>
          <w:lang w:eastAsia="de-DE"/>
        </w:rPr>
        <w:t>matiker über den Schlüssel Name</w:t>
      </w:r>
    </w:p>
    <w:p w14:paraId="1539FFB6" w14:textId="77777777" w:rsidR="00CD6448" w:rsidRDefault="008E77BF">
      <w:pPr>
        <w:numPr>
          <w:ilvl w:val="0"/>
          <w:numId w:val="1"/>
        </w:numPr>
        <w:spacing w:after="0"/>
        <w:rPr>
          <w:rFonts w:ascii="Arial" w:hAnsi="Arial" w:cs="Arial"/>
          <w:lang w:eastAsia="de-DE"/>
        </w:rPr>
      </w:pPr>
      <w:r>
        <w:rPr>
          <w:rFonts w:ascii="Arial" w:hAnsi="Arial" w:cs="Arial"/>
          <w:lang w:eastAsia="de-DE"/>
        </w:rPr>
        <w:t>Löschen von Informatike</w:t>
      </w:r>
      <w:r w:rsidR="006E7C89">
        <w:rPr>
          <w:rFonts w:ascii="Arial" w:hAnsi="Arial" w:cs="Arial"/>
          <w:lang w:eastAsia="de-DE"/>
        </w:rPr>
        <w:t>r-Daten über den Schlüssel Name</w:t>
      </w:r>
    </w:p>
    <w:p w14:paraId="6D13A32F" w14:textId="77777777" w:rsidR="00CD6448" w:rsidRDefault="008E77BF">
      <w:pPr>
        <w:numPr>
          <w:ilvl w:val="0"/>
          <w:numId w:val="1"/>
        </w:numPr>
        <w:spacing w:after="0"/>
        <w:rPr>
          <w:rFonts w:ascii="Arial" w:hAnsi="Arial" w:cs="Arial"/>
          <w:lang w:eastAsia="de-DE"/>
        </w:rPr>
      </w:pPr>
      <w:r>
        <w:rPr>
          <w:rFonts w:ascii="Arial" w:hAnsi="Arial" w:cs="Arial"/>
          <w:lang w:eastAsia="de-DE"/>
        </w:rPr>
        <w:t>Ausgabe des kompletten Datenbestands in nach Namen</w:t>
      </w:r>
      <w:r w:rsidR="006E7C89">
        <w:rPr>
          <w:rFonts w:ascii="Arial" w:hAnsi="Arial" w:cs="Arial"/>
          <w:lang w:eastAsia="de-DE"/>
        </w:rPr>
        <w:t xml:space="preserve"> sortierter Reihenfolge</w:t>
      </w:r>
    </w:p>
    <w:p w14:paraId="25683983" w14:textId="77777777" w:rsidR="00CD6448" w:rsidRDefault="00CD6448">
      <w:pPr>
        <w:spacing w:after="0" w:line="240" w:lineRule="auto"/>
        <w:rPr>
          <w:rFonts w:ascii="Arial" w:hAnsi="Arial" w:cs="Arial"/>
        </w:rPr>
      </w:pPr>
    </w:p>
    <w:p w14:paraId="2A731EBF" w14:textId="77777777" w:rsidR="004D78EB" w:rsidRDefault="004D78EB" w:rsidP="004D78E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Beispiel</w:t>
      </w:r>
    </w:p>
    <w:p w14:paraId="1D6F5C28" w14:textId="77777777" w:rsidR="004D78EB" w:rsidRDefault="004D78EB" w:rsidP="004D78EB">
      <w:pPr>
        <w:spacing w:after="0" w:line="240" w:lineRule="auto"/>
        <w:rPr>
          <w:rFonts w:ascii="Arial" w:hAnsi="Arial" w:cs="Arial"/>
          <w:b/>
        </w:rPr>
      </w:pPr>
    </w:p>
    <w:p w14:paraId="542F2B0B" w14:textId="77777777" w:rsidR="004D78EB" w:rsidRDefault="004D78EB" w:rsidP="004D78EB">
      <w:pPr>
        <w:spacing w:after="0" w:line="240" w:lineRule="auto"/>
        <w:rPr>
          <w:rFonts w:ascii="Arial" w:hAnsi="Arial" w:cs="Arial"/>
          <w:b/>
        </w:rPr>
      </w:pPr>
      <w:r>
        <w:rPr>
          <w:noProof/>
          <w:lang w:eastAsia="de-DE"/>
        </w:rPr>
        <w:drawing>
          <wp:inline distT="0" distB="0" distL="0" distR="0" wp14:anchorId="06FD3558" wp14:editId="3AF432FB">
            <wp:extent cx="4318000" cy="2882900"/>
            <wp:effectExtent l="0" t="0" r="0" b="0"/>
            <wp:docPr id="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0" cy="288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932DE6" w14:textId="77777777" w:rsidR="004D78EB" w:rsidRDefault="004D78EB" w:rsidP="004D78EB">
      <w:pPr>
        <w:spacing w:after="0" w:line="240" w:lineRule="auto"/>
        <w:rPr>
          <w:rFonts w:ascii="Arial" w:hAnsi="Arial" w:cs="Arial"/>
          <w:b/>
        </w:rPr>
      </w:pPr>
    </w:p>
    <w:p w14:paraId="19548F6C" w14:textId="77777777" w:rsidR="004D78EB" w:rsidRDefault="004D78EB">
      <w:pPr>
        <w:suppressAutoHyphens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C0EE4EB" w14:textId="77777777" w:rsidR="006E7C89" w:rsidRPr="004D78EB" w:rsidRDefault="006E7C89" w:rsidP="004D78EB">
      <w:pPr>
        <w:spacing w:after="0" w:line="240" w:lineRule="auto"/>
        <w:rPr>
          <w:rFonts w:ascii="Arial" w:hAnsi="Arial" w:cs="Arial"/>
          <w:lang w:eastAsia="de-DE"/>
        </w:rPr>
      </w:pPr>
      <w:r w:rsidRPr="006E7C89">
        <w:rPr>
          <w:rFonts w:ascii="Arial" w:hAnsi="Arial" w:cs="Arial"/>
          <w:b/>
        </w:rPr>
        <w:lastRenderedPageBreak/>
        <w:t>Benutzungsoberfläche</w:t>
      </w:r>
    </w:p>
    <w:p w14:paraId="4270FE89" w14:textId="77777777" w:rsidR="00CD6448" w:rsidRDefault="006E7C8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4554A1FF" wp14:editId="5AD7932B">
            <wp:extent cx="2604964" cy="3859911"/>
            <wp:effectExtent l="0" t="0" r="0" b="0"/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plIFBS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2694" cy="3886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E1AE95" w14:textId="77777777" w:rsidR="00CD6448" w:rsidRPr="006E7C89" w:rsidRDefault="006E7C89">
      <w:pPr>
        <w:spacing w:after="0" w:line="240" w:lineRule="auto"/>
        <w:rPr>
          <w:rFonts w:ascii="Arial" w:hAnsi="Arial" w:cs="Arial"/>
          <w:b/>
        </w:rPr>
      </w:pPr>
      <w:r w:rsidRPr="006E7C89">
        <w:rPr>
          <w:rFonts w:ascii="Arial" w:hAnsi="Arial" w:cs="Arial"/>
          <w:b/>
        </w:rPr>
        <w:t>Implementationsdiagramm</w:t>
      </w:r>
    </w:p>
    <w:p w14:paraId="03F33152" w14:textId="77777777" w:rsidR="00CD6448" w:rsidRDefault="004D78E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1B35C92A" wp14:editId="7973235A">
            <wp:extent cx="4067838" cy="3964708"/>
            <wp:effectExtent l="0" t="0" r="0" b="0"/>
            <wp:docPr id="11" name="Bild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plIFBS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0829" cy="3996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7CA31" w14:textId="77777777" w:rsidR="00CD6448" w:rsidRDefault="008E77B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1AF52165" wp14:editId="490EDABC">
                <wp:simplePos x="0" y="0"/>
                <wp:positionH relativeFrom="column">
                  <wp:posOffset>2567940</wp:posOffset>
                </wp:positionH>
                <wp:positionV relativeFrom="paragraph">
                  <wp:posOffset>3075305</wp:posOffset>
                </wp:positionV>
                <wp:extent cx="1748155" cy="596900"/>
                <wp:effectExtent l="0" t="0" r="0" b="0"/>
                <wp:wrapNone/>
                <wp:docPr id="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7440" cy="59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5CD48481" w14:textId="77777777" w:rsidR="00CD6448" w:rsidRDefault="008E77B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Realisierung des Informatiker-Baums mithilfe der Klasse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</w:t>
      </w:r>
      <w:r>
        <w:rPr>
          <w:rFonts w:ascii="Courier New" w:hAnsi="Courier New" w:cs="Courier New"/>
          <w:b/>
          <w:color w:val="000000"/>
        </w:rPr>
        <w:t>inarySearchTree</w:t>
      </w:r>
      <w:proofErr w:type="spellEnd"/>
      <w:r>
        <w:rPr>
          <w:rFonts w:ascii="Courier New" w:hAnsi="Courier New" w:cs="Courier New"/>
          <w:b/>
          <w:color w:val="000000"/>
        </w:rPr>
        <w:t>&lt;</w:t>
      </w:r>
      <w:proofErr w:type="spellStart"/>
      <w:r>
        <w:rPr>
          <w:rFonts w:ascii="Courier New" w:hAnsi="Courier New" w:cs="Courier New"/>
          <w:b/>
          <w:color w:val="000000"/>
        </w:rPr>
        <w:t>ContentType</w:t>
      </w:r>
      <w:proofErr w:type="spellEnd"/>
      <w:r>
        <w:rPr>
          <w:rFonts w:ascii="Courier New" w:hAnsi="Courier New" w:cs="Courier New"/>
          <w:b/>
          <w:color w:val="000000"/>
        </w:rPr>
        <w:t>&gt;</w:t>
      </w:r>
    </w:p>
    <w:p w14:paraId="5FEC265F" w14:textId="77777777" w:rsidR="00CD6448" w:rsidRDefault="00CD6448">
      <w:pPr>
        <w:spacing w:after="0" w:line="240" w:lineRule="auto"/>
        <w:rPr>
          <w:rFonts w:cs="Arial"/>
          <w:color w:val="000000"/>
        </w:rPr>
      </w:pPr>
    </w:p>
    <w:p w14:paraId="0188FEBB" w14:textId="77777777" w:rsidR="00CD6448" w:rsidRDefault="008E77B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Mithilfe der generischen Klasse </w:t>
      </w:r>
      <w:proofErr w:type="spellStart"/>
      <w:r>
        <w:rPr>
          <w:rFonts w:ascii="Courier New" w:hAnsi="Courier New" w:cs="Courier New"/>
          <w:b/>
          <w:color w:val="000000"/>
        </w:rPr>
        <w:t>BinarySearchTree</w:t>
      </w:r>
      <w:proofErr w:type="spellEnd"/>
      <w:r>
        <w:rPr>
          <w:rFonts w:ascii="Courier New" w:hAnsi="Courier New" w:cs="Courier New"/>
          <w:b/>
          <w:color w:val="000000"/>
        </w:rPr>
        <w:t>&lt;</w:t>
      </w:r>
      <w:proofErr w:type="spellStart"/>
      <w:r>
        <w:rPr>
          <w:rFonts w:ascii="Courier New" w:hAnsi="Courier New" w:cs="Courier New"/>
          <w:b/>
          <w:color w:val="000000"/>
        </w:rPr>
        <w:t>ContentType</w:t>
      </w:r>
      <w:proofErr w:type="spellEnd"/>
      <w:r>
        <w:rPr>
          <w:rFonts w:ascii="Courier New" w:hAnsi="Courier New" w:cs="Courier New"/>
          <w:b/>
          <w:color w:val="000000"/>
        </w:rPr>
        <w:t>&gt;</w:t>
      </w:r>
      <w:r>
        <w:rPr>
          <w:rFonts w:ascii="Arial" w:hAnsi="Arial" w:cs="Arial"/>
          <w:color w:val="000000"/>
        </w:rPr>
        <w:t xml:space="preserve"> können beliebig viele Objekte des Typs </w:t>
      </w:r>
      <w:proofErr w:type="spellStart"/>
      <w:r>
        <w:rPr>
          <w:rFonts w:ascii="Courier New" w:hAnsi="Courier New" w:cs="Courier New"/>
          <w:b/>
          <w:color w:val="000000"/>
        </w:rPr>
        <w:t>ContentType</w:t>
      </w:r>
      <w:proofErr w:type="spellEnd"/>
      <w:r>
        <w:rPr>
          <w:rFonts w:ascii="Arial" w:hAnsi="Arial" w:cs="Arial"/>
          <w:color w:val="000000"/>
        </w:rPr>
        <w:t xml:space="preserve"> in einem </w:t>
      </w:r>
      <w:r w:rsidR="004D78EB">
        <w:rPr>
          <w:rFonts w:ascii="Arial" w:hAnsi="Arial" w:cs="Arial"/>
          <w:color w:val="000000"/>
        </w:rPr>
        <w:t xml:space="preserve">binären </w:t>
      </w:r>
      <w:proofErr w:type="spellStart"/>
      <w:r w:rsidR="004D78EB">
        <w:rPr>
          <w:rFonts w:ascii="Arial" w:hAnsi="Arial" w:cs="Arial"/>
          <w:color w:val="000000"/>
        </w:rPr>
        <w:t>Suchbaum</w:t>
      </w:r>
      <w:proofErr w:type="spellEnd"/>
      <w:r w:rsidR="004D78EB">
        <w:rPr>
          <w:rFonts w:ascii="Arial" w:hAnsi="Arial" w:cs="Arial"/>
          <w:color w:val="000000"/>
        </w:rPr>
        <w:t xml:space="preserve"> entsprechend einer </w:t>
      </w:r>
      <w:r>
        <w:rPr>
          <w:rFonts w:ascii="Arial" w:hAnsi="Arial" w:cs="Arial"/>
          <w:color w:val="000000"/>
        </w:rPr>
        <w:t>Ordnungsrelation verwaltet werden.</w:t>
      </w:r>
    </w:p>
    <w:p w14:paraId="7FA0F4D7" w14:textId="77777777" w:rsidR="00CD6448" w:rsidRDefault="00CD6448">
      <w:pPr>
        <w:pStyle w:val="Default"/>
      </w:pPr>
    </w:p>
    <w:p w14:paraId="5CDDE30D" w14:textId="77777777" w:rsidR="00CD6448" w:rsidRDefault="008E77BF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Ein Objekt der Klasse </w:t>
      </w:r>
      <w:proofErr w:type="spellStart"/>
      <w:r>
        <w:rPr>
          <w:rFonts w:ascii="Courier New" w:hAnsi="Courier New" w:cs="Courier New"/>
          <w:b/>
          <w:color w:val="000000"/>
        </w:rPr>
        <w:t>BinarySearchTree</w:t>
      </w:r>
      <w:proofErr w:type="spellEnd"/>
      <w:r>
        <w:rPr>
          <w:rFonts w:ascii="Arial" w:hAnsi="Arial" w:cs="Arial"/>
          <w:color w:val="000000"/>
        </w:rPr>
        <w:t xml:space="preserve"> stellt entweder einen leeren Baum dar oder verwaltet ein Inhaltsobjekt vom Typ </w:t>
      </w:r>
      <w:proofErr w:type="spellStart"/>
      <w:r>
        <w:rPr>
          <w:rFonts w:ascii="Courier New" w:hAnsi="Courier New" w:cs="Courier New"/>
          <w:b/>
          <w:color w:val="000000"/>
        </w:rPr>
        <w:t>ContentType</w:t>
      </w:r>
      <w:proofErr w:type="spellEnd"/>
      <w:r>
        <w:rPr>
          <w:rFonts w:ascii="Arial" w:hAnsi="Arial" w:cs="Arial"/>
          <w:color w:val="000000"/>
        </w:rPr>
        <w:t xml:space="preserve"> sowie einen linken und einen rechten </w:t>
      </w:r>
      <w:proofErr w:type="spellStart"/>
      <w:r>
        <w:rPr>
          <w:rFonts w:ascii="Arial" w:hAnsi="Arial" w:cs="Arial"/>
          <w:color w:val="000000"/>
        </w:rPr>
        <w:t>Teilbaum</w:t>
      </w:r>
      <w:proofErr w:type="spellEnd"/>
      <w:r>
        <w:rPr>
          <w:rFonts w:ascii="Arial" w:hAnsi="Arial" w:cs="Arial"/>
          <w:color w:val="000000"/>
        </w:rPr>
        <w:t>, di</w:t>
      </w:r>
      <w:r>
        <w:rPr>
          <w:rFonts w:ascii="Arial" w:hAnsi="Arial" w:cs="Arial"/>
          <w:color w:val="000000"/>
        </w:rPr>
        <w:t xml:space="preserve">e ebenfalls Objekte der Klasse </w:t>
      </w:r>
      <w:proofErr w:type="spellStart"/>
      <w:r>
        <w:rPr>
          <w:rFonts w:ascii="Courier New" w:hAnsi="Courier New" w:cs="Courier New"/>
          <w:b/>
          <w:color w:val="000000"/>
        </w:rPr>
        <w:t>BinarySearchTree</w:t>
      </w:r>
      <w:proofErr w:type="spellEnd"/>
      <w:r>
        <w:rPr>
          <w:rFonts w:ascii="Arial" w:hAnsi="Arial" w:cs="Arial"/>
          <w:color w:val="000000"/>
        </w:rPr>
        <w:t xml:space="preserve"> sind. </w:t>
      </w:r>
    </w:p>
    <w:p w14:paraId="475C5458" w14:textId="77777777" w:rsidR="00CD6448" w:rsidRDefault="008E77BF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Die Klasse der Objekte, die in dem </w:t>
      </w:r>
      <w:proofErr w:type="spellStart"/>
      <w:r>
        <w:rPr>
          <w:rFonts w:ascii="Arial" w:hAnsi="Arial" w:cs="Arial"/>
          <w:color w:val="000000"/>
        </w:rPr>
        <w:t>Suchbaum</w:t>
      </w:r>
      <w:proofErr w:type="spellEnd"/>
      <w:r>
        <w:rPr>
          <w:rFonts w:ascii="Arial" w:hAnsi="Arial" w:cs="Arial"/>
          <w:color w:val="000000"/>
        </w:rPr>
        <w:t xml:space="preserve"> verwaltet werden sollen, muss das generische Interface </w:t>
      </w:r>
      <w:proofErr w:type="spellStart"/>
      <w:r>
        <w:rPr>
          <w:rFonts w:ascii="Courier New" w:hAnsi="Courier New" w:cs="Courier New"/>
          <w:b/>
          <w:color w:val="000000"/>
        </w:rPr>
        <w:t>ComparableContent</w:t>
      </w:r>
      <w:proofErr w:type="spellEnd"/>
      <w:r>
        <w:rPr>
          <w:rFonts w:ascii="Arial" w:hAnsi="Arial" w:cs="Arial"/>
          <w:color w:val="000000"/>
        </w:rPr>
        <w:t xml:space="preserve"> implementieren. Dabei muss durch Überschreiben der drei Vergleichsmethoden </w:t>
      </w:r>
      <w:proofErr w:type="spellStart"/>
      <w:r>
        <w:rPr>
          <w:rFonts w:ascii="Courier New" w:hAnsi="Courier New" w:cs="Courier New"/>
          <w:b/>
          <w:color w:val="000000"/>
        </w:rPr>
        <w:t>isLess</w:t>
      </w:r>
      <w:proofErr w:type="spellEnd"/>
      <w:r>
        <w:rPr>
          <w:rFonts w:ascii="Courier New" w:hAnsi="Courier New" w:cs="Courier New"/>
          <w:b/>
          <w:color w:val="000000"/>
        </w:rPr>
        <w:t xml:space="preserve">, </w:t>
      </w:r>
      <w:proofErr w:type="spellStart"/>
      <w:r>
        <w:rPr>
          <w:rFonts w:ascii="Courier New" w:hAnsi="Courier New" w:cs="Courier New"/>
          <w:b/>
          <w:color w:val="000000"/>
        </w:rPr>
        <w:t>i</w:t>
      </w:r>
      <w:r>
        <w:rPr>
          <w:rFonts w:ascii="Courier New" w:hAnsi="Courier New" w:cs="Courier New"/>
          <w:b/>
          <w:color w:val="000000"/>
        </w:rPr>
        <w:t>sEqual</w:t>
      </w:r>
      <w:proofErr w:type="spellEnd"/>
      <w:r>
        <w:rPr>
          <w:rFonts w:ascii="Courier New" w:hAnsi="Courier New" w:cs="Courier New"/>
          <w:b/>
          <w:color w:val="000000"/>
        </w:rPr>
        <w:t xml:space="preserve">, </w:t>
      </w:r>
      <w:proofErr w:type="spellStart"/>
      <w:r>
        <w:rPr>
          <w:rFonts w:ascii="Courier New" w:hAnsi="Courier New" w:cs="Courier New"/>
          <w:b/>
          <w:color w:val="000000"/>
        </w:rPr>
        <w:t>isGreater</w:t>
      </w:r>
      <w:proofErr w:type="spellEnd"/>
      <w:r>
        <w:rPr>
          <w:rFonts w:ascii="Arial" w:hAnsi="Arial" w:cs="Arial"/>
          <w:color w:val="000000"/>
        </w:rPr>
        <w:t xml:space="preserve"> (s. Dokumentation des Interfaces) eine eindeutige Ordnungsrelation festgelegt sein.</w:t>
      </w:r>
    </w:p>
    <w:p w14:paraId="3C1CA004" w14:textId="77777777" w:rsidR="00CD6448" w:rsidRDefault="00CD6448">
      <w:pPr>
        <w:spacing w:after="0" w:line="240" w:lineRule="auto"/>
        <w:rPr>
          <w:rFonts w:ascii="Arial" w:hAnsi="Arial" w:cs="Arial"/>
          <w:color w:val="000000"/>
        </w:rPr>
      </w:pPr>
    </w:p>
    <w:p w14:paraId="31339072" w14:textId="77777777" w:rsidR="00CD6448" w:rsidRDefault="008E77BF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Alle Objekte im linken </w:t>
      </w:r>
      <w:proofErr w:type="spellStart"/>
      <w:r>
        <w:rPr>
          <w:rFonts w:ascii="Arial" w:hAnsi="Arial" w:cs="Arial"/>
          <w:color w:val="000000"/>
        </w:rPr>
        <w:t>Teilbaum</w:t>
      </w:r>
      <w:proofErr w:type="spellEnd"/>
      <w:r>
        <w:rPr>
          <w:rFonts w:ascii="Arial" w:hAnsi="Arial" w:cs="Arial"/>
          <w:color w:val="000000"/>
        </w:rPr>
        <w:t xml:space="preserve"> sind kleiner als das Inhaltsobjekt des Binärbaumes. Alle Objekte im rechten </w:t>
      </w:r>
      <w:proofErr w:type="spellStart"/>
      <w:r>
        <w:rPr>
          <w:rFonts w:ascii="Arial" w:hAnsi="Arial" w:cs="Arial"/>
          <w:color w:val="000000"/>
        </w:rPr>
        <w:t>Teilbaum</w:t>
      </w:r>
      <w:proofErr w:type="spellEnd"/>
      <w:r>
        <w:rPr>
          <w:rFonts w:ascii="Arial" w:hAnsi="Arial" w:cs="Arial"/>
          <w:color w:val="000000"/>
        </w:rPr>
        <w:t xml:space="preserve"> sind größer als das Inhaltsobjekt de</w:t>
      </w:r>
      <w:r>
        <w:rPr>
          <w:rFonts w:ascii="Arial" w:hAnsi="Arial" w:cs="Arial"/>
          <w:color w:val="000000"/>
        </w:rPr>
        <w:t xml:space="preserve">s Binärbaumes. </w:t>
      </w:r>
    </w:p>
    <w:p w14:paraId="22393AD6" w14:textId="77777777" w:rsidR="00CD6448" w:rsidRDefault="008E77BF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Diese Bedingung gilt auch in beiden Teilbäumen. </w:t>
      </w:r>
    </w:p>
    <w:p w14:paraId="0892D9EB" w14:textId="77777777" w:rsidR="00CD6448" w:rsidRDefault="00CD6448">
      <w:pPr>
        <w:pStyle w:val="Default"/>
        <w:rPr>
          <w:rFonts w:ascii="Liberation Sans" w:hAnsi="Liberation Sans"/>
        </w:rPr>
      </w:pPr>
    </w:p>
    <w:p w14:paraId="04BECC5D" w14:textId="77777777" w:rsidR="00CD6448" w:rsidRDefault="008E77BF">
      <w:pPr>
        <w:spacing w:after="0" w:line="240" w:lineRule="auto"/>
      </w:pPr>
      <w:r>
        <w:rPr>
          <w:rFonts w:ascii="Arial" w:hAnsi="Arial" w:cs="Arial"/>
        </w:rPr>
        <w:t xml:space="preserve">Die Klasse </w:t>
      </w:r>
      <w:proofErr w:type="spellStart"/>
      <w:r>
        <w:rPr>
          <w:rFonts w:ascii="Courier New" w:hAnsi="Courier New" w:cs="Courier New"/>
          <w:b/>
          <w:color w:val="000000"/>
        </w:rPr>
        <w:t>BinarySearchTree</w:t>
      </w:r>
      <w:proofErr w:type="spellEnd"/>
      <w:r>
        <w:rPr>
          <w:rFonts w:ascii="Arial" w:hAnsi="Arial" w:cs="Arial"/>
        </w:rPr>
        <w:t xml:space="preserve"> ist keine Unterklasse der Klasse </w:t>
      </w:r>
      <w:proofErr w:type="spellStart"/>
      <w:r>
        <w:rPr>
          <w:rFonts w:ascii="Courier New" w:hAnsi="Courier New" w:cs="Courier New"/>
          <w:b/>
          <w:color w:val="000000"/>
        </w:rPr>
        <w:t>BinaryTree</w:t>
      </w:r>
      <w:proofErr w:type="spellEnd"/>
      <w:r>
        <w:rPr>
          <w:rFonts w:ascii="Arial" w:hAnsi="Arial" w:cs="Arial"/>
        </w:rPr>
        <w:t>, so dass deren Methoden nicht zur Verfügung stehen.</w:t>
      </w:r>
      <w:bookmarkStart w:id="0" w:name="_GoBack"/>
      <w:bookmarkEnd w:id="0"/>
    </w:p>
    <w:p w14:paraId="26B2C3E9" w14:textId="77777777" w:rsidR="00CD6448" w:rsidRDefault="00CD6448">
      <w:pPr>
        <w:spacing w:after="0" w:line="240" w:lineRule="auto"/>
        <w:rPr>
          <w:rFonts w:ascii="Arial" w:hAnsi="Arial" w:cs="Arial"/>
        </w:rPr>
      </w:pPr>
    </w:p>
    <w:p w14:paraId="666BD4B3" w14:textId="6D7C27D9" w:rsidR="00CD6448" w:rsidRPr="005E24D6" w:rsidRDefault="005E24D6" w:rsidP="005E24D6">
      <w:pPr>
        <w:spacing w:after="0" w:line="240" w:lineRule="auto"/>
        <w:rPr>
          <w:rFonts w:ascii="Arial" w:hAnsi="Arial" w:cs="Arial"/>
          <w:b/>
        </w:rPr>
      </w:pPr>
      <w:r w:rsidRPr="005E24D6">
        <w:rPr>
          <w:rFonts w:ascii="Arial" w:hAnsi="Arial" w:cs="Arial"/>
          <w:b/>
        </w:rPr>
        <w:t>Die Klasse Informatiker</w:t>
      </w:r>
    </w:p>
    <w:p w14:paraId="009A6E3C" w14:textId="1643B2FD" w:rsidR="004D78EB" w:rsidRPr="005E24D6" w:rsidRDefault="008E77BF" w:rsidP="005E24D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ie Klasse </w:t>
      </w:r>
      <w:r>
        <w:rPr>
          <w:rFonts w:ascii="Courier New" w:hAnsi="Courier New" w:cs="Courier New"/>
          <w:b/>
        </w:rPr>
        <w:t>Informatiker</w:t>
      </w:r>
      <w:r>
        <w:rPr>
          <w:rFonts w:ascii="Arial" w:hAnsi="Arial" w:cs="Arial"/>
        </w:rPr>
        <w:t xml:space="preserve"> implementiert das Interface </w:t>
      </w:r>
      <w:proofErr w:type="spellStart"/>
      <w:r>
        <w:rPr>
          <w:rFonts w:ascii="Courier New" w:hAnsi="Courier New" w:cs="Courier New"/>
          <w:b/>
        </w:rPr>
        <w:t>ComparableContent</w:t>
      </w:r>
      <w:proofErr w:type="spellEnd"/>
      <w:r>
        <w:rPr>
          <w:rFonts w:ascii="Arial" w:hAnsi="Arial" w:cs="Arial"/>
        </w:rPr>
        <w:t xml:space="preserve">. </w:t>
      </w:r>
    </w:p>
    <w:p w14:paraId="3F83AF5D" w14:textId="00A6F258" w:rsidR="00604D42" w:rsidRDefault="005E24D6">
      <w:pPr>
        <w:pStyle w:val="Default"/>
      </w:pPr>
      <w:r>
        <w:rPr>
          <w:noProof/>
        </w:rPr>
        <w:drawing>
          <wp:inline distT="0" distB="0" distL="0" distR="0" wp14:anchorId="1FABB7A5" wp14:editId="7181E23C">
            <wp:extent cx="6316869" cy="4316033"/>
            <wp:effectExtent l="0" t="0" r="8255" b="2540"/>
            <wp:docPr id="16" name="Bild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Bildschirmfoto 2016-03-20 um 13.52.06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78" t="7392" r="23380" b="23426"/>
                    <a:stretch/>
                  </pic:blipFill>
                  <pic:spPr bwMode="auto">
                    <a:xfrm>
                      <a:off x="0" y="0"/>
                      <a:ext cx="6328684" cy="4324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EB6C23" w14:textId="77777777" w:rsidR="00604D42" w:rsidRPr="00604D42" w:rsidRDefault="00604D42">
      <w:pPr>
        <w:pStyle w:val="Default"/>
        <w:rPr>
          <w:b/>
          <w:sz w:val="22"/>
          <w:szCs w:val="22"/>
        </w:rPr>
      </w:pPr>
      <w:r w:rsidRPr="00604D42">
        <w:rPr>
          <w:b/>
          <w:sz w:val="22"/>
          <w:szCs w:val="22"/>
        </w:rPr>
        <w:lastRenderedPageBreak/>
        <w:t xml:space="preserve">Methoden der Klasse </w:t>
      </w:r>
      <w:proofErr w:type="spellStart"/>
      <w:r w:rsidRPr="00604D42">
        <w:rPr>
          <w:rFonts w:ascii="Courier New" w:hAnsi="Courier New" w:cs="Courier New"/>
          <w:b/>
          <w:sz w:val="22"/>
          <w:szCs w:val="22"/>
        </w:rPr>
        <w:t>InformatikerBaum</w:t>
      </w:r>
      <w:proofErr w:type="spellEnd"/>
    </w:p>
    <w:p w14:paraId="17A0487E" w14:textId="77777777" w:rsidR="00604D42" w:rsidRDefault="00604D42">
      <w:pPr>
        <w:pStyle w:val="Default"/>
        <w:rPr>
          <w:sz w:val="22"/>
          <w:szCs w:val="22"/>
        </w:rPr>
      </w:pPr>
    </w:p>
    <w:p w14:paraId="7B09D213" w14:textId="77777777" w:rsidR="00CD6448" w:rsidRPr="00604D42" w:rsidRDefault="008E77BF">
      <w:pPr>
        <w:pStyle w:val="Default"/>
        <w:rPr>
          <w:sz w:val="22"/>
          <w:szCs w:val="22"/>
        </w:rPr>
      </w:pPr>
      <w:r w:rsidRPr="00604D42">
        <w:rPr>
          <w:sz w:val="22"/>
          <w:szCs w:val="22"/>
        </w:rPr>
        <w:t xml:space="preserve">Suchen </w:t>
      </w:r>
      <w:r w:rsidR="004D78EB" w:rsidRPr="00604D42">
        <w:rPr>
          <w:sz w:val="22"/>
          <w:szCs w:val="22"/>
        </w:rPr>
        <w:t>eines Informatikers</w:t>
      </w:r>
    </w:p>
    <w:p w14:paraId="42CD2DF8" w14:textId="77777777" w:rsidR="00CD6448" w:rsidRDefault="00604D42">
      <w:pPr>
        <w:pStyle w:val="Default"/>
        <w:rPr>
          <w:rFonts w:ascii="Liberation Sans" w:hAnsi="Liberation Sans"/>
        </w:rPr>
      </w:pPr>
      <w:r>
        <w:rPr>
          <w:rFonts w:ascii="Liberation Sans" w:hAnsi="Liberation Sans"/>
          <w:noProof/>
        </w:rPr>
        <w:drawing>
          <wp:inline distT="0" distB="0" distL="0" distR="0" wp14:anchorId="045D8D62" wp14:editId="14058C58">
            <wp:extent cx="3268156" cy="1786614"/>
            <wp:effectExtent l="0" t="0" r="8890" b="0"/>
            <wp:docPr id="13" name="Bild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uche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585" t="47197"/>
                    <a:stretch/>
                  </pic:blipFill>
                  <pic:spPr bwMode="auto">
                    <a:xfrm>
                      <a:off x="0" y="0"/>
                      <a:ext cx="3272726" cy="17891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6961BA" w14:textId="77777777" w:rsidR="00CD6448" w:rsidRDefault="00CD6448">
      <w:pPr>
        <w:spacing w:after="0" w:line="240" w:lineRule="auto"/>
        <w:rPr>
          <w:rFonts w:ascii="Arial" w:hAnsi="Arial" w:cs="Arial"/>
          <w:lang w:eastAsia="de-DE"/>
        </w:rPr>
      </w:pPr>
    </w:p>
    <w:p w14:paraId="69D70638" w14:textId="77777777" w:rsidR="00CD6448" w:rsidRDefault="008E77BF">
      <w:pPr>
        <w:spacing w:after="0" w:line="240" w:lineRule="auto"/>
      </w:pPr>
      <w:r>
        <w:rPr>
          <w:rFonts w:ascii="Arial" w:hAnsi="Arial" w:cs="Arial"/>
          <w:lang w:eastAsia="de-DE"/>
        </w:rPr>
        <w:t xml:space="preserve">Einfügen </w:t>
      </w:r>
      <w:r w:rsidR="00170BDF">
        <w:rPr>
          <w:rFonts w:ascii="Arial" w:hAnsi="Arial" w:cs="Arial"/>
          <w:lang w:eastAsia="de-DE"/>
        </w:rPr>
        <w:t xml:space="preserve">und Löschen </w:t>
      </w:r>
      <w:r w:rsidR="00604D42">
        <w:rPr>
          <w:rFonts w:ascii="Arial" w:hAnsi="Arial" w:cs="Arial"/>
          <w:lang w:eastAsia="de-DE"/>
        </w:rPr>
        <w:t>eines Informatikers</w:t>
      </w:r>
    </w:p>
    <w:p w14:paraId="79167087" w14:textId="77777777" w:rsidR="00CD6448" w:rsidRDefault="00604D42">
      <w:pPr>
        <w:spacing w:after="0" w:line="240" w:lineRule="auto"/>
        <w:rPr>
          <w:rFonts w:ascii="Arial" w:hAnsi="Arial" w:cs="Arial"/>
          <w:lang w:eastAsia="de-DE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33E5D819" wp14:editId="139FFF8A">
            <wp:extent cx="3283920" cy="1324444"/>
            <wp:effectExtent l="0" t="0" r="0" b="0"/>
            <wp:docPr id="14" name="Bild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eifloesch.p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70" t="18053"/>
                    <a:stretch/>
                  </pic:blipFill>
                  <pic:spPr bwMode="auto">
                    <a:xfrm>
                      <a:off x="0" y="0"/>
                      <a:ext cx="3306308" cy="13334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E7D13E" w14:textId="77777777" w:rsidR="00CD6448" w:rsidRDefault="00CD6448">
      <w:pPr>
        <w:spacing w:after="0" w:line="240" w:lineRule="auto"/>
        <w:rPr>
          <w:rFonts w:ascii="Arial" w:hAnsi="Arial" w:cs="Arial"/>
          <w:lang w:eastAsia="de-DE"/>
        </w:rPr>
      </w:pPr>
    </w:p>
    <w:p w14:paraId="14532E70" w14:textId="77777777" w:rsidR="00CD6448" w:rsidRDefault="008E77BF">
      <w:pPr>
        <w:spacing w:after="0" w:line="240" w:lineRule="auto"/>
        <w:rPr>
          <w:rFonts w:ascii="Arial" w:hAnsi="Arial" w:cs="Arial"/>
          <w:lang w:eastAsia="de-DE"/>
        </w:rPr>
      </w:pPr>
      <w:r>
        <w:rPr>
          <w:rFonts w:ascii="Arial" w:hAnsi="Arial" w:cs="Arial"/>
          <w:lang w:eastAsia="de-DE"/>
        </w:rPr>
        <w:t>Sortierte Ausgabe</w:t>
      </w:r>
    </w:p>
    <w:p w14:paraId="56293C5A" w14:textId="77777777" w:rsidR="00CD6448" w:rsidRDefault="00170BDF">
      <w:pPr>
        <w:spacing w:after="0" w:line="240" w:lineRule="auto"/>
      </w:pPr>
      <w:r>
        <w:rPr>
          <w:noProof/>
          <w:lang w:eastAsia="de-DE"/>
        </w:rPr>
        <w:drawing>
          <wp:inline distT="0" distB="0" distL="0" distR="0" wp14:anchorId="7C1B1D68" wp14:editId="37441B8A">
            <wp:extent cx="3071412" cy="2148088"/>
            <wp:effectExtent l="0" t="0" r="2540" b="11430"/>
            <wp:docPr id="15" name="Bild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usgabe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65"/>
                    <a:stretch/>
                  </pic:blipFill>
                  <pic:spPr bwMode="auto">
                    <a:xfrm>
                      <a:off x="0" y="0"/>
                      <a:ext cx="3096134" cy="21653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D6448">
      <w:headerReference w:type="default" r:id="rId14"/>
      <w:footerReference w:type="default" r:id="rId15"/>
      <w:pgSz w:w="11906" w:h="16838"/>
      <w:pgMar w:top="1417" w:right="1417" w:bottom="1134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441EC" w14:textId="77777777" w:rsidR="008E77BF" w:rsidRDefault="008E77BF">
      <w:pPr>
        <w:spacing w:after="0" w:line="240" w:lineRule="auto"/>
      </w:pPr>
      <w:r>
        <w:separator/>
      </w:r>
    </w:p>
  </w:endnote>
  <w:endnote w:type="continuationSeparator" w:id="0">
    <w:p w14:paraId="6D92A957" w14:textId="77777777" w:rsidR="008E77BF" w:rsidRDefault="008E7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roman"/>
    <w:pitch w:val="variable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auto"/>
    <w:pitch w:val="variable"/>
    <w:sig w:usb0="80000287" w:usb1="28CF3C52" w:usb2="00000016" w:usb3="00000000" w:csb0="0004001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Optimum">
    <w:altName w:val="Times New Roman"/>
    <w:charset w:val="00"/>
    <w:family w:val="roman"/>
    <w:pitch w:val="variable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2" w:type="dxa"/>
      <w:tblBorders>
        <w:top w:val="single" w:sz="4" w:space="0" w:color="00000A"/>
      </w:tblBorders>
      <w:tblLook w:val="04A0" w:firstRow="1" w:lastRow="0" w:firstColumn="1" w:lastColumn="0" w:noHBand="0" w:noVBand="1"/>
    </w:tblPr>
    <w:tblGrid>
      <w:gridCol w:w="3793"/>
      <w:gridCol w:w="1276"/>
      <w:gridCol w:w="4143"/>
    </w:tblGrid>
    <w:tr w:rsidR="00CD6448" w14:paraId="458B3036" w14:textId="77777777">
      <w:trPr>
        <w:trHeight w:val="281"/>
      </w:trPr>
      <w:tc>
        <w:tcPr>
          <w:tcW w:w="3793" w:type="dxa"/>
          <w:tcBorders>
            <w:top w:val="single" w:sz="4" w:space="0" w:color="00000A"/>
          </w:tcBorders>
          <w:shd w:val="clear" w:color="auto" w:fill="auto"/>
        </w:tcPr>
        <w:p w14:paraId="158065CA" w14:textId="77777777" w:rsidR="00CD6448" w:rsidRDefault="00604D42" w:rsidP="00604D42">
          <w:pPr>
            <w:pStyle w:val="Fuzeile"/>
            <w:rPr>
              <w:rFonts w:ascii="Optimum" w:hAnsi="Optimum"/>
              <w:sz w:val="16"/>
              <w:szCs w:val="16"/>
            </w:rPr>
          </w:pPr>
          <w:r>
            <w:t>März 2016</w:t>
          </w:r>
        </w:p>
      </w:tc>
      <w:tc>
        <w:tcPr>
          <w:tcW w:w="1276" w:type="dxa"/>
          <w:tcBorders>
            <w:top w:val="single" w:sz="4" w:space="0" w:color="00000A"/>
          </w:tcBorders>
          <w:shd w:val="clear" w:color="auto" w:fill="auto"/>
        </w:tcPr>
        <w:p w14:paraId="79CDC01C" w14:textId="77777777" w:rsidR="00CD6448" w:rsidRDefault="008E77BF">
          <w:pPr>
            <w:pStyle w:val="Fuzeile"/>
            <w:jc w:val="center"/>
            <w:rPr>
              <w:rFonts w:ascii="Optimum" w:hAnsi="Optimum"/>
              <w:sz w:val="16"/>
              <w:szCs w:val="16"/>
            </w:rPr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E24D6">
            <w:rPr>
              <w:noProof/>
            </w:rPr>
            <w:t>3</w:t>
          </w:r>
          <w:r>
            <w:fldChar w:fldCharType="end"/>
          </w:r>
        </w:p>
      </w:tc>
      <w:tc>
        <w:tcPr>
          <w:tcW w:w="4143" w:type="dxa"/>
          <w:tcBorders>
            <w:top w:val="single" w:sz="4" w:space="0" w:color="00000A"/>
          </w:tcBorders>
          <w:shd w:val="clear" w:color="auto" w:fill="auto"/>
        </w:tcPr>
        <w:p w14:paraId="654FE82F" w14:textId="77777777" w:rsidR="00CD6448" w:rsidRDefault="008E77BF">
          <w:pPr>
            <w:pStyle w:val="Fuzeile"/>
            <w:jc w:val="right"/>
            <w:rPr>
              <w:rFonts w:ascii="Optimum" w:hAnsi="Optimum"/>
              <w:sz w:val="16"/>
              <w:szCs w:val="16"/>
            </w:rPr>
          </w:pPr>
          <w:r>
            <w:fldChar w:fldCharType="begin"/>
          </w:r>
          <w:r>
            <w:instrText>FILENAME</w:instrText>
          </w:r>
          <w:r>
            <w:fldChar w:fldCharType="separate"/>
          </w:r>
          <w:r w:rsidR="007A543F">
            <w:rPr>
              <w:noProof/>
            </w:rPr>
            <w:t>BinarySearchTree_Informatiker.docx</w:t>
          </w:r>
          <w:r>
            <w:fldChar w:fldCharType="end"/>
          </w:r>
        </w:p>
      </w:tc>
    </w:tr>
  </w:tbl>
  <w:p w14:paraId="07C558FE" w14:textId="77777777" w:rsidR="00CD6448" w:rsidRDefault="00CD6448">
    <w:pPr>
      <w:pStyle w:val="Kopfzeile"/>
      <w:rPr>
        <w:color w:val="1F497D"/>
      </w:rPr>
    </w:pPr>
  </w:p>
  <w:p w14:paraId="38F3C5CA" w14:textId="77777777" w:rsidR="00CD6448" w:rsidRDefault="008E77BF">
    <w:pPr>
      <w:pStyle w:val="Fuzeile"/>
    </w:pPr>
    <w:r>
      <w:rPr>
        <w:rFonts w:ascii="Optimum" w:hAnsi="Optimum"/>
        <w:sz w:val="16"/>
        <w:szCs w:val="16"/>
      </w:rPr>
      <w:t>Modifiziert aus den Materialien der Federführungsgruppe Informatik NRW September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5E12E" w14:textId="77777777" w:rsidR="008E77BF" w:rsidRDefault="008E77BF">
      <w:pPr>
        <w:spacing w:after="0" w:line="240" w:lineRule="auto"/>
      </w:pPr>
      <w:r>
        <w:separator/>
      </w:r>
    </w:p>
  </w:footnote>
  <w:footnote w:type="continuationSeparator" w:id="0">
    <w:p w14:paraId="5E6F5201" w14:textId="77777777" w:rsidR="008E77BF" w:rsidRDefault="008E7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2" w:type="dxa"/>
      <w:tblCellMar>
        <w:left w:w="113" w:type="dxa"/>
      </w:tblCellMar>
      <w:tblLook w:val="04A0" w:firstRow="1" w:lastRow="0" w:firstColumn="1" w:lastColumn="0" w:noHBand="0" w:noVBand="1"/>
    </w:tblPr>
    <w:tblGrid>
      <w:gridCol w:w="9212"/>
    </w:tblGrid>
    <w:tr w:rsidR="00CD6448" w14:paraId="05F480A6" w14:textId="77777777">
      <w:tc>
        <w:tcPr>
          <w:tcW w:w="9212" w:type="dxa"/>
          <w:shd w:val="clear" w:color="auto" w:fill="auto"/>
        </w:tcPr>
        <w:p w14:paraId="231A560B" w14:textId="77777777" w:rsidR="00CD6448" w:rsidRDefault="008E77BF">
          <w:pPr>
            <w:pStyle w:val="Kopfzeile"/>
            <w:pBdr>
              <w:bottom w:val="single" w:sz="4" w:space="1" w:color="00000A"/>
            </w:pBdr>
          </w:pPr>
          <w:r>
            <w:t xml:space="preserve">Qualitäts- und </w:t>
          </w:r>
          <w:proofErr w:type="spellStart"/>
          <w:r>
            <w:t>UnterstützungsAgentur</w:t>
          </w:r>
          <w:proofErr w:type="spellEnd"/>
          <w:r>
            <w:t xml:space="preserve"> – Landesinstitut für Schule</w:t>
          </w:r>
        </w:p>
        <w:p w14:paraId="4463B7D7" w14:textId="77777777" w:rsidR="00CD6448" w:rsidRDefault="008E77BF">
          <w:pPr>
            <w:pStyle w:val="Kopfzeile"/>
            <w:pBdr>
              <w:bottom w:val="single" w:sz="4" w:space="1" w:color="00000A"/>
            </w:pBdr>
          </w:pPr>
          <w:r>
            <w:t>Materialien zum schulinternen Lehrplan Informatik SII</w:t>
          </w:r>
        </w:p>
        <w:p w14:paraId="409096C3" w14:textId="77777777" w:rsidR="00CD6448" w:rsidRDefault="00CD6448">
          <w:pPr>
            <w:pStyle w:val="Kopfzeile"/>
            <w:rPr>
              <w:rFonts w:ascii="Optimum" w:hAnsi="Optimum"/>
              <w:sz w:val="16"/>
              <w:szCs w:val="16"/>
            </w:rPr>
          </w:pPr>
        </w:p>
      </w:tc>
    </w:tr>
  </w:tbl>
  <w:p w14:paraId="0FF81090" w14:textId="77777777" w:rsidR="00CD6448" w:rsidRDefault="00CD6448">
    <w:pPr>
      <w:pStyle w:val="Kopfzeile"/>
    </w:pPr>
  </w:p>
  <w:p w14:paraId="3AA016E4" w14:textId="77777777" w:rsidR="00CD6448" w:rsidRDefault="00CD6448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51A1A5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4032E6"/>
    <w:multiLevelType w:val="multilevel"/>
    <w:tmpl w:val="E2E60CBC"/>
    <w:lvl w:ilvl="0">
      <w:start w:val="1"/>
      <w:numFmt w:val="lowerLetter"/>
      <w:lvlText w:val="(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22B4A65"/>
    <w:multiLevelType w:val="multilevel"/>
    <w:tmpl w:val="8C16C4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2BB0C0F"/>
    <w:multiLevelType w:val="multilevel"/>
    <w:tmpl w:val="766A3B8E"/>
    <w:lvl w:ilvl="0">
      <w:start w:val="4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F474720"/>
    <w:multiLevelType w:val="multilevel"/>
    <w:tmpl w:val="C4B04E2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448"/>
    <w:rsid w:val="00170BDF"/>
    <w:rsid w:val="004D78EB"/>
    <w:rsid w:val="005E24D6"/>
    <w:rsid w:val="00604D42"/>
    <w:rsid w:val="006E7C89"/>
    <w:rsid w:val="007A543F"/>
    <w:rsid w:val="008E77BF"/>
    <w:rsid w:val="00CD178D"/>
    <w:rsid w:val="00CD6448"/>
    <w:rsid w:val="00CE4ED1"/>
    <w:rsid w:val="00DA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E06BCF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53FF6"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berschrift3">
    <w:name w:val="heading 3"/>
    <w:basedOn w:val="Standard"/>
    <w:next w:val="Standard"/>
    <w:uiPriority w:val="9"/>
    <w:qFormat/>
    <w:rsid w:val="005B606B"/>
    <w:pPr>
      <w:keepNext/>
      <w:spacing w:before="240" w:after="60" w:line="240" w:lineRule="auto"/>
      <w:outlineLvl w:val="2"/>
    </w:pPr>
    <w:rPr>
      <w:rFonts w:ascii="Liberation Sans" w:eastAsia="Times New Roman" w:hAnsi="Liberation Sans"/>
      <w:b/>
      <w:bCs/>
      <w:sz w:val="24"/>
      <w:szCs w:val="26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rsid w:val="000B04E9"/>
  </w:style>
  <w:style w:type="character" w:customStyle="1" w:styleId="FuzeileZchn">
    <w:name w:val="Fußzeile Zchn"/>
    <w:basedOn w:val="Absatz-Standardschriftart"/>
    <w:link w:val="Fuzeile"/>
    <w:uiPriority w:val="99"/>
    <w:rsid w:val="000B04E9"/>
  </w:style>
  <w:style w:type="character" w:styleId="Platzhaltertext">
    <w:name w:val="Placeholder Text"/>
    <w:uiPriority w:val="99"/>
    <w:semiHidden/>
    <w:rsid w:val="0033452D"/>
    <w:rPr>
      <w:color w:val="808080"/>
    </w:rPr>
  </w:style>
  <w:style w:type="character" w:customStyle="1" w:styleId="SprechblasentextZchn">
    <w:name w:val="Sprechblasentext Zchn"/>
    <w:link w:val="Sprechblasentext"/>
    <w:uiPriority w:val="99"/>
    <w:semiHidden/>
    <w:rsid w:val="0033452D"/>
    <w:rPr>
      <w:rFonts w:ascii="Tahoma" w:hAnsi="Tahoma" w:cs="Tahoma"/>
      <w:sz w:val="16"/>
      <w:szCs w:val="16"/>
    </w:rPr>
  </w:style>
  <w:style w:type="character" w:customStyle="1" w:styleId="berschrift3Zeichen">
    <w:name w:val="Überschrift 3 Zeichen"/>
    <w:uiPriority w:val="9"/>
    <w:rsid w:val="005B606B"/>
    <w:rPr>
      <w:rFonts w:ascii="Liberation Sans" w:eastAsia="Times New Roman" w:hAnsi="Liberation Sans"/>
      <w:b/>
      <w:bCs/>
      <w:sz w:val="24"/>
      <w:szCs w:val="26"/>
      <w:lang w:val="x-none" w:eastAsia="x-none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4A14FB"/>
    <w:rPr>
      <w:rFonts w:ascii="Arial" w:eastAsia="Times New Roman" w:hAnsi="Arial"/>
      <w:i/>
      <w:sz w:val="22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Kopfzeile">
    <w:name w:val="header"/>
    <w:basedOn w:val="Standard"/>
    <w:link w:val="KopfzeileZchn"/>
    <w:uiPriority w:val="99"/>
    <w:unhideWhenUsed/>
    <w:rsid w:val="000B04E9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0B04E9"/>
    <w:pPr>
      <w:tabs>
        <w:tab w:val="center" w:pos="4536"/>
        <w:tab w:val="right" w:pos="9072"/>
      </w:tabs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452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customStyle="1" w:styleId="Default">
    <w:name w:val="Default"/>
    <w:rsid w:val="005C65DC"/>
    <w:pPr>
      <w:suppressAutoHyphens/>
    </w:pPr>
    <w:rPr>
      <w:rFonts w:ascii="Arial" w:eastAsia="Times New Roman" w:hAnsi="Arial" w:cs="Arial"/>
      <w:color w:val="000000"/>
      <w:sz w:val="24"/>
      <w:szCs w:val="24"/>
    </w:rPr>
  </w:style>
  <w:style w:type="paragraph" w:styleId="StandardWeb">
    <w:name w:val="Normal (Web)"/>
    <w:basedOn w:val="Standard"/>
    <w:semiHidden/>
    <w:rsid w:val="005C65DC"/>
    <w:pPr>
      <w:spacing w:before="280" w:after="280" w:line="240" w:lineRule="auto"/>
    </w:pPr>
    <w:rPr>
      <w:rFonts w:ascii="Arial" w:eastAsia="Times New Roman" w:hAnsi="Arial" w:cs="Arial"/>
      <w:color w:val="000000"/>
      <w:sz w:val="18"/>
      <w:szCs w:val="18"/>
      <w:lang w:eastAsia="de-DE"/>
    </w:rPr>
  </w:style>
  <w:style w:type="paragraph" w:customStyle="1" w:styleId="Formatvorlage1">
    <w:name w:val="Formatvorlage1"/>
    <w:basedOn w:val="Standard"/>
    <w:rsid w:val="005B606B"/>
    <w:pPr>
      <w:spacing w:after="0" w:line="240" w:lineRule="auto"/>
    </w:pPr>
    <w:rPr>
      <w:rFonts w:ascii="Arial" w:eastAsia="Times New Roman" w:hAnsi="Arial"/>
      <w:sz w:val="24"/>
      <w:szCs w:val="24"/>
      <w:lang w:eastAsia="de-DE"/>
    </w:rPr>
  </w:style>
  <w:style w:type="paragraph" w:styleId="Textkrper3">
    <w:name w:val="Body Text 3"/>
    <w:basedOn w:val="Standard"/>
    <w:link w:val="Textkrper3Zchn"/>
    <w:uiPriority w:val="99"/>
    <w:rsid w:val="004A14FB"/>
    <w:pPr>
      <w:spacing w:after="0" w:line="240" w:lineRule="auto"/>
    </w:pPr>
    <w:rPr>
      <w:rFonts w:ascii="Arial" w:eastAsia="Times New Roman" w:hAnsi="Arial"/>
      <w:i/>
      <w:szCs w:val="20"/>
      <w:lang w:eastAsia="de-DE"/>
    </w:rPr>
  </w:style>
  <w:style w:type="table" w:styleId="Tabellenraster">
    <w:name w:val="Table Grid"/>
    <w:basedOn w:val="NormaleTabelle"/>
    <w:uiPriority w:val="59"/>
    <w:rsid w:val="000B04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347</Words>
  <Characters>2187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Klaus Dingemann</cp:lastModifiedBy>
  <cp:revision>4</cp:revision>
  <cp:lastPrinted>2016-03-19T15:23:00Z</cp:lastPrinted>
  <dcterms:created xsi:type="dcterms:W3CDTF">2016-03-19T15:23:00Z</dcterms:created>
  <dcterms:modified xsi:type="dcterms:W3CDTF">2016-03-20T12:55:00Z</dcterms:modified>
  <dc:language>de-DE</dc:language>
</cp:coreProperties>
</file>